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9F6D53" w14:textId="6BEE25A3" w:rsidR="002511C7" w:rsidRDefault="002511C7" w:rsidP="00543382">
      <w:pPr>
        <w:rPr>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4"/>
        <w:gridCol w:w="6634"/>
      </w:tblGrid>
      <w:tr w:rsidR="00046274" w:rsidRPr="007E0B31" w14:paraId="0CCA512A" w14:textId="77777777" w:rsidTr="2F419186">
        <w:trPr>
          <w:cantSplit/>
          <w:trHeight w:val="2332"/>
        </w:trPr>
        <w:tc>
          <w:tcPr>
            <w:tcW w:w="2884" w:type="dxa"/>
          </w:tcPr>
          <w:p w14:paraId="7B89EE24" w14:textId="3536CEAF" w:rsidR="00C9274C" w:rsidRPr="007E0B31" w:rsidRDefault="00C9274C" w:rsidP="00510F5E">
            <w:pPr>
              <w:pStyle w:val="Arial11Bold"/>
              <w:rPr>
                <w:rFonts w:cs="Arial"/>
              </w:rPr>
            </w:pPr>
            <w:r w:rsidRPr="59D618CD">
              <w:rPr>
                <w:rFonts w:cs="Arial"/>
              </w:rPr>
              <w:t xml:space="preserve">Access </w:t>
            </w:r>
            <w:r w:rsidR="00A15976">
              <w:rPr>
                <w:rFonts w:cs="Arial"/>
              </w:rPr>
              <w:t>Group</w:t>
            </w:r>
          </w:p>
        </w:tc>
        <w:tc>
          <w:tcPr>
            <w:tcW w:w="6634"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2F419186">
        <w:trPr>
          <w:cantSplit/>
        </w:trPr>
        <w:tc>
          <w:tcPr>
            <w:tcW w:w="2884" w:type="dxa"/>
          </w:tcPr>
          <w:p w14:paraId="489880DD" w14:textId="77777777" w:rsidR="00C9274C" w:rsidRPr="007E0B31" w:rsidRDefault="00C9274C" w:rsidP="00ED5885">
            <w:pPr>
              <w:pStyle w:val="Arial11Bold"/>
              <w:rPr>
                <w:rFonts w:cs="Arial"/>
              </w:rPr>
            </w:pPr>
            <w:r w:rsidRPr="007E0B31">
              <w:rPr>
                <w:rFonts w:cs="Arial"/>
              </w:rPr>
              <w:t>Access Period</w:t>
            </w:r>
          </w:p>
        </w:tc>
        <w:tc>
          <w:tcPr>
            <w:tcW w:w="6634"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 xml:space="preserve">is to be assessed as </w:t>
            </w:r>
            <w:proofErr w:type="gramStart"/>
            <w:r w:rsidRPr="007E0B31">
              <w:rPr>
                <w:rFonts w:cs="Arial"/>
              </w:rPr>
              <w:t>whether or not</w:t>
            </w:r>
            <w:proofErr w:type="gramEnd"/>
            <w:r w:rsidRPr="007E0B31">
              <w:rPr>
                <w:rFonts w:cs="Arial"/>
              </w:rPr>
              <w:t xml:space="preserve">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2F419186">
        <w:trPr>
          <w:cantSplit/>
        </w:trPr>
        <w:tc>
          <w:tcPr>
            <w:tcW w:w="2884"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634" w:type="dxa"/>
          </w:tcPr>
          <w:p w14:paraId="7ACA253C" w14:textId="65A01EB8" w:rsidR="00C9274C" w:rsidRPr="007E0B31" w:rsidRDefault="00C9274C" w:rsidP="00091E64">
            <w:pPr>
              <w:pStyle w:val="TableArial11"/>
              <w:rPr>
                <w:rFonts w:cs="Arial"/>
              </w:rPr>
            </w:pPr>
            <w:r w:rsidRPr="007E0B31">
              <w:rPr>
                <w:rFonts w:cs="Arial"/>
              </w:rPr>
              <w:t>The Electricity Act 1989.</w:t>
            </w:r>
          </w:p>
        </w:tc>
      </w:tr>
      <w:tr w:rsidR="00BE0276" w:rsidRPr="007E0B31" w14:paraId="6E71C913" w14:textId="77777777" w:rsidTr="2F419186">
        <w:trPr>
          <w:cantSplit/>
          <w:ins w:id="0" w:author="Lizzie Timmins (NESO)" w:date="2025-04-14T11:04:00Z"/>
        </w:trPr>
        <w:tc>
          <w:tcPr>
            <w:tcW w:w="2884" w:type="dxa"/>
          </w:tcPr>
          <w:p w14:paraId="3CB6293C" w14:textId="49CD505C" w:rsidR="00BE0276" w:rsidRPr="007E0B31" w:rsidRDefault="00BE0276" w:rsidP="00BE0276">
            <w:pPr>
              <w:pStyle w:val="Arial11Bold"/>
              <w:rPr>
                <w:ins w:id="1" w:author="Lizzie Timmins (NESO)" w:date="2025-04-14T11:04:00Z"/>
                <w:rFonts w:cs="Arial"/>
              </w:rPr>
            </w:pPr>
            <w:ins w:id="2" w:author="Lizzie Timmins (NESO)" w:date="2025-04-14T11:05:00Z">
              <w:r w:rsidRPr="00790BD9">
                <w:t>Activation Schedule</w:t>
              </w:r>
            </w:ins>
            <w:ins w:id="3" w:author="Rebecca Scott (NESO)" w:date="2025-04-16T08:57:00Z">
              <w:r w:rsidR="003312E1">
                <w:t>(</w:t>
              </w:r>
            </w:ins>
            <w:ins w:id="4" w:author="Lizzie Timmins (NESO)" w:date="2025-04-14T11:05:00Z">
              <w:r w:rsidRPr="00790BD9">
                <w:t>s</w:t>
              </w:r>
            </w:ins>
            <w:ins w:id="5" w:author="Rebecca Scott (NESO)" w:date="2025-04-16T08:57:00Z">
              <w:r w:rsidR="003312E1">
                <w:t>)</w:t>
              </w:r>
            </w:ins>
          </w:p>
        </w:tc>
        <w:tc>
          <w:tcPr>
            <w:tcW w:w="6634" w:type="dxa"/>
          </w:tcPr>
          <w:p w14:paraId="3358BDB0" w14:textId="6319F61D" w:rsidR="00BE0276" w:rsidRPr="007E0B31" w:rsidRDefault="00BE0276" w:rsidP="00BE0276">
            <w:pPr>
              <w:pStyle w:val="TableArial11"/>
              <w:rPr>
                <w:ins w:id="6" w:author="Lizzie Timmins (NESO)" w:date="2025-04-14T11:04:00Z"/>
                <w:rFonts w:cs="Arial"/>
              </w:rPr>
            </w:pPr>
            <w:ins w:id="7" w:author="Lizzie Timmins (NESO)" w:date="2025-04-14T11:05:00Z">
              <w:r w:rsidRPr="2F419186">
                <w:rPr>
                  <w:lang w:val="en-ZA"/>
                </w:rPr>
                <w:t>Schedule</w:t>
              </w:r>
            </w:ins>
            <w:ins w:id="8" w:author="Rebecca Scott (NESO)" w:date="2025-04-16T08:57:00Z">
              <w:r w:rsidR="003312E1" w:rsidRPr="2F419186">
                <w:rPr>
                  <w:lang w:val="en-ZA"/>
                </w:rPr>
                <w:t>(</w:t>
              </w:r>
            </w:ins>
            <w:ins w:id="9" w:author="Lizzie Timmins (NESO)" w:date="2025-04-14T11:05:00Z">
              <w:r>
                <w:t>s</w:t>
              </w:r>
            </w:ins>
            <w:ins w:id="10" w:author="Rebecca Scott (NESO)" w:date="2025-04-16T08:57:00Z">
              <w:r w:rsidR="003312E1">
                <w:t>)</w:t>
              </w:r>
            </w:ins>
            <w:ins w:id="11" w:author="Lizzie Timmins (NESO)" w:date="2025-04-14T11:05:00Z">
              <w:r w:rsidRPr="2F419186">
                <w:rPr>
                  <w:lang w:val="en-ZA"/>
                </w:rPr>
                <w:t xml:space="preserve"> of detailed instruction</w:t>
              </w:r>
            </w:ins>
            <w:ins w:id="12" w:author="Rebecca Scott (NESO)" w:date="2025-04-16T08:57:00Z">
              <w:r w:rsidR="003312E1" w:rsidRPr="2F419186">
                <w:rPr>
                  <w:lang w:val="en-ZA"/>
                </w:rPr>
                <w:t>s</w:t>
              </w:r>
            </w:ins>
            <w:ins w:id="13" w:author="Lizzie Timmins (NESO)" w:date="2025-04-14T11:05:00Z">
              <w:r w:rsidRPr="2F419186">
                <w:rPr>
                  <w:lang w:val="en-ZA"/>
                </w:rPr>
                <w:t xml:space="preserve"> sent by </w:t>
              </w:r>
              <w:r w:rsidRPr="2F419186">
                <w:rPr>
                  <w:b/>
                  <w:bCs/>
                  <w:lang w:val="en-ZA"/>
                </w:rPr>
                <w:t>The Company</w:t>
              </w:r>
              <w:r w:rsidRPr="2F419186">
                <w:rPr>
                  <w:lang w:val="en-ZA"/>
                </w:rPr>
                <w:t xml:space="preserve"> to </w:t>
              </w:r>
              <w:r w:rsidRPr="2F419186">
                <w:rPr>
                  <w:b/>
                  <w:bCs/>
                  <w:lang w:val="en-ZA"/>
                </w:rPr>
                <w:t>Network Operators</w:t>
              </w:r>
              <w:r w:rsidRPr="2F419186">
                <w:rPr>
                  <w:lang w:val="en-ZA"/>
                </w:rPr>
                <w:t xml:space="preserve"> which includes the designated identifier for each of the </w:t>
              </w:r>
              <w:r w:rsidRPr="2F419186">
                <w:rPr>
                  <w:b/>
                  <w:bCs/>
                  <w:lang w:val="en-ZA"/>
                </w:rPr>
                <w:t xml:space="preserve">Load Blocks </w:t>
              </w:r>
              <w:r w:rsidRPr="2F419186">
                <w:rPr>
                  <w:lang w:val="en-ZA"/>
                </w:rPr>
                <w:t xml:space="preserve">that are to be disconnected and reconnected and </w:t>
              </w:r>
            </w:ins>
            <w:ins w:id="14" w:author="Sarah Johnson [NESO]" w:date="2025-08-21T09:39:00Z">
              <w:r w:rsidR="512B9C3D" w:rsidRPr="2F419186">
                <w:rPr>
                  <w:lang w:val="en-ZA"/>
                </w:rPr>
                <w:t>the timings for doing so</w:t>
              </w:r>
            </w:ins>
            <w:ins w:id="15" w:author="Lizzie Timmins (NESO)" w:date="2025-04-14T11:05:00Z">
              <w:r w:rsidRPr="2F419186">
                <w:rPr>
                  <w:lang w:val="en-ZA"/>
                </w:rPr>
                <w:t>.</w:t>
              </w:r>
            </w:ins>
          </w:p>
        </w:tc>
      </w:tr>
      <w:tr w:rsidR="00BB7BC1" w:rsidRPr="007E0B31" w14:paraId="4D95138A" w14:textId="77777777" w:rsidTr="2F419186">
        <w:trPr>
          <w:cantSplit/>
          <w:trHeight w:val="2225"/>
        </w:trPr>
        <w:tc>
          <w:tcPr>
            <w:tcW w:w="2884" w:type="dxa"/>
          </w:tcPr>
          <w:p w14:paraId="1F19698C" w14:textId="77777777" w:rsidR="00BB7BC1" w:rsidRDefault="00BB7BC1" w:rsidP="00BB7BC1">
            <w:pPr>
              <w:pStyle w:val="Arial11Bold"/>
              <w:rPr>
                <w:rFonts w:cs="Arial"/>
              </w:rPr>
            </w:pPr>
            <w:r w:rsidRPr="002510FF">
              <w:rPr>
                <w:rFonts w:cs="Arial"/>
              </w:rPr>
              <w:lastRenderedPageBreak/>
              <w:t>Active Control Based Droop Power</w:t>
            </w:r>
          </w:p>
          <w:p w14:paraId="7C3A898C" w14:textId="15AE439B" w:rsidR="0000506B" w:rsidRPr="0000506B" w:rsidRDefault="0000506B" w:rsidP="00C63FF2"/>
          <w:p w14:paraId="783D0925" w14:textId="596460A8" w:rsidR="0000506B" w:rsidRPr="00C63FF2" w:rsidRDefault="0000506B" w:rsidP="00C63FF2"/>
          <w:p w14:paraId="5ED32A2C" w14:textId="7ADCF494" w:rsidR="0000506B" w:rsidRPr="00C63FF2" w:rsidRDefault="0000506B" w:rsidP="00C63FF2"/>
          <w:p w14:paraId="04F88A02" w14:textId="099FD305" w:rsidR="0000506B" w:rsidRPr="00C63FF2" w:rsidRDefault="0000506B" w:rsidP="00C63FF2"/>
          <w:p w14:paraId="3763DB9B" w14:textId="536F2707" w:rsidR="0000506B" w:rsidRPr="00C63FF2" w:rsidRDefault="0000506B" w:rsidP="00C63FF2"/>
          <w:p w14:paraId="6E414EB5" w14:textId="6A392AEE" w:rsidR="0000506B" w:rsidRPr="00C63FF2" w:rsidRDefault="0000506B" w:rsidP="00C63FF2"/>
          <w:p w14:paraId="21919233" w14:textId="2E30E22D" w:rsidR="00BB7BC1" w:rsidRDefault="00BB7BC1" w:rsidP="003B0DFA">
            <w:pPr>
              <w:rPr>
                <w:rFonts w:cs="Arial"/>
                <w:b/>
              </w:rPr>
            </w:pPr>
          </w:p>
          <w:p w14:paraId="3B59B239" w14:textId="2461998A" w:rsidR="009E636C" w:rsidRPr="009E636C" w:rsidRDefault="009E636C" w:rsidP="009E636C">
            <w:pPr>
              <w:rPr>
                <w:rFonts w:cs="Arial"/>
              </w:rPr>
            </w:pPr>
          </w:p>
          <w:p w14:paraId="3C11FF80" w14:textId="4F4BF7A8" w:rsidR="009E636C" w:rsidRPr="009E636C" w:rsidRDefault="009E636C" w:rsidP="009E636C">
            <w:pPr>
              <w:rPr>
                <w:rFonts w:cs="Arial"/>
              </w:rPr>
            </w:pPr>
          </w:p>
          <w:p w14:paraId="6BA176A7" w14:textId="3068CE89" w:rsidR="009E636C" w:rsidRPr="009E636C" w:rsidRDefault="009E636C" w:rsidP="009E636C">
            <w:pPr>
              <w:rPr>
                <w:rFonts w:cs="Arial"/>
              </w:rPr>
            </w:pPr>
          </w:p>
          <w:p w14:paraId="5CA9520D" w14:textId="3FC823D4" w:rsidR="009E636C" w:rsidRPr="009E636C" w:rsidRDefault="009E636C" w:rsidP="009E636C">
            <w:pPr>
              <w:rPr>
                <w:rFonts w:cs="Arial"/>
              </w:rPr>
            </w:pPr>
          </w:p>
          <w:p w14:paraId="13AD33D2" w14:textId="7C134F7B" w:rsidR="009E636C" w:rsidRPr="009E636C" w:rsidRDefault="009E636C" w:rsidP="009E636C">
            <w:pPr>
              <w:rPr>
                <w:rFonts w:cs="Arial"/>
              </w:rPr>
            </w:pPr>
          </w:p>
          <w:p w14:paraId="6A74D5C2" w14:textId="0BDD2F3A" w:rsidR="009E636C" w:rsidRPr="009E636C" w:rsidRDefault="009E636C" w:rsidP="009E636C">
            <w:pPr>
              <w:rPr>
                <w:rFonts w:cs="Arial"/>
              </w:rPr>
            </w:pPr>
          </w:p>
          <w:p w14:paraId="7543A37D" w14:textId="3F697C31" w:rsidR="009E636C" w:rsidRPr="009E636C" w:rsidRDefault="009E636C" w:rsidP="009E636C">
            <w:pPr>
              <w:rPr>
                <w:rFonts w:cs="Arial"/>
              </w:rPr>
            </w:pPr>
          </w:p>
          <w:p w14:paraId="4AE7B6E2" w14:textId="4CCE3F83" w:rsidR="009E636C" w:rsidRPr="009E636C" w:rsidRDefault="009E636C" w:rsidP="009E636C">
            <w:pPr>
              <w:rPr>
                <w:rFonts w:cs="Arial"/>
              </w:rPr>
            </w:pPr>
          </w:p>
          <w:p w14:paraId="1745DD37" w14:textId="1F676B05" w:rsidR="009E636C" w:rsidRPr="009E636C" w:rsidRDefault="009E636C" w:rsidP="009E636C">
            <w:pPr>
              <w:rPr>
                <w:rFonts w:cs="Arial"/>
              </w:rPr>
            </w:pPr>
          </w:p>
          <w:p w14:paraId="4BA5BF1D" w14:textId="5D815DE8" w:rsidR="009E636C" w:rsidRPr="009E636C" w:rsidRDefault="009E636C" w:rsidP="009E636C">
            <w:pPr>
              <w:rPr>
                <w:rFonts w:cs="Arial"/>
              </w:rPr>
            </w:pPr>
          </w:p>
          <w:p w14:paraId="42BB4C3C" w14:textId="46FC64DF" w:rsidR="009E636C" w:rsidRPr="009E636C" w:rsidRDefault="009E636C" w:rsidP="009E636C">
            <w:pPr>
              <w:rPr>
                <w:rFonts w:cs="Arial"/>
              </w:rPr>
            </w:pPr>
          </w:p>
          <w:p w14:paraId="119EB514" w14:textId="5BB6A5D0" w:rsidR="009E636C" w:rsidRPr="009E636C" w:rsidRDefault="009E636C" w:rsidP="009E636C">
            <w:pPr>
              <w:rPr>
                <w:rFonts w:cs="Arial"/>
              </w:rPr>
            </w:pPr>
          </w:p>
          <w:p w14:paraId="50A89025" w14:textId="0903FE7F" w:rsidR="009E636C" w:rsidRPr="009E636C" w:rsidRDefault="009E636C" w:rsidP="009E636C">
            <w:pPr>
              <w:rPr>
                <w:rFonts w:cs="Arial"/>
              </w:rPr>
            </w:pPr>
          </w:p>
          <w:p w14:paraId="60B2B0BE" w14:textId="7947111F" w:rsidR="009E636C" w:rsidRPr="009E636C" w:rsidRDefault="009E636C" w:rsidP="009E636C">
            <w:pPr>
              <w:rPr>
                <w:rFonts w:cs="Arial"/>
              </w:rPr>
            </w:pPr>
          </w:p>
          <w:p w14:paraId="46A6C6C8" w14:textId="3668BAF0" w:rsidR="009E636C" w:rsidRPr="009E636C" w:rsidRDefault="009E636C" w:rsidP="009E636C">
            <w:pPr>
              <w:rPr>
                <w:rFonts w:cs="Arial"/>
              </w:rPr>
            </w:pPr>
          </w:p>
          <w:p w14:paraId="26A66912" w14:textId="6AD85995" w:rsidR="009E636C" w:rsidRPr="009E636C" w:rsidRDefault="009E636C" w:rsidP="009E636C">
            <w:pPr>
              <w:rPr>
                <w:rFonts w:cs="Arial"/>
              </w:rPr>
            </w:pPr>
          </w:p>
          <w:p w14:paraId="47C83E27" w14:textId="08F1A583" w:rsidR="009E636C" w:rsidRPr="009E636C" w:rsidRDefault="009E636C" w:rsidP="009E636C">
            <w:pPr>
              <w:rPr>
                <w:rFonts w:cs="Arial"/>
              </w:rPr>
            </w:pPr>
          </w:p>
          <w:p w14:paraId="2DEE979F" w14:textId="39675A26" w:rsidR="009E636C" w:rsidRPr="009E636C" w:rsidRDefault="009E636C" w:rsidP="009E636C">
            <w:pPr>
              <w:rPr>
                <w:rFonts w:cs="Arial"/>
              </w:rPr>
            </w:pPr>
          </w:p>
          <w:p w14:paraId="44A173E6" w14:textId="4CFA2930" w:rsidR="009E636C" w:rsidRPr="009E636C" w:rsidRDefault="009E636C" w:rsidP="009E636C">
            <w:pPr>
              <w:rPr>
                <w:rFonts w:cs="Arial"/>
              </w:rPr>
            </w:pPr>
          </w:p>
          <w:p w14:paraId="61C07A96" w14:textId="340AF7EC" w:rsidR="009E636C" w:rsidRPr="009E636C" w:rsidRDefault="009E636C" w:rsidP="009E636C">
            <w:pPr>
              <w:rPr>
                <w:rFonts w:cs="Arial"/>
              </w:rPr>
            </w:pPr>
          </w:p>
          <w:p w14:paraId="1A3932BC" w14:textId="23D5D847" w:rsidR="009E636C" w:rsidRPr="009E636C" w:rsidRDefault="009E636C" w:rsidP="009E636C">
            <w:pPr>
              <w:rPr>
                <w:rFonts w:cs="Arial"/>
              </w:rPr>
            </w:pPr>
          </w:p>
          <w:p w14:paraId="2BEF4013" w14:textId="5DD6D077" w:rsidR="009E636C" w:rsidRPr="009E636C" w:rsidRDefault="009E636C" w:rsidP="009E636C">
            <w:pPr>
              <w:rPr>
                <w:rFonts w:cs="Arial"/>
              </w:rPr>
            </w:pPr>
          </w:p>
          <w:p w14:paraId="2165C29C" w14:textId="150859AC" w:rsidR="009E636C" w:rsidRPr="009E636C" w:rsidRDefault="009E636C" w:rsidP="009E636C">
            <w:pPr>
              <w:rPr>
                <w:rFonts w:cs="Arial"/>
              </w:rPr>
            </w:pPr>
          </w:p>
          <w:p w14:paraId="69FA3154" w14:textId="7C64D94C" w:rsidR="009E636C" w:rsidRDefault="009E636C" w:rsidP="009E636C">
            <w:pPr>
              <w:rPr>
                <w:rFonts w:cs="Arial"/>
                <w:b/>
              </w:rPr>
            </w:pPr>
          </w:p>
          <w:p w14:paraId="677824C2" w14:textId="77777777" w:rsidR="009E636C" w:rsidRDefault="009E636C" w:rsidP="00362A26">
            <w:pPr>
              <w:jc w:val="right"/>
              <w:rPr>
                <w:rFonts w:cs="Arial"/>
              </w:rPr>
            </w:pPr>
          </w:p>
          <w:p w14:paraId="6DE7EF8A" w14:textId="57E792DE" w:rsidR="00631BBA" w:rsidRPr="00631BBA" w:rsidRDefault="00631BBA" w:rsidP="00411C8B">
            <w:pPr>
              <w:rPr>
                <w:rFonts w:cs="Arial"/>
              </w:rPr>
            </w:pPr>
          </w:p>
        </w:tc>
        <w:tc>
          <w:tcPr>
            <w:tcW w:w="6634"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39E98BB1" w14:textId="77777777" w:rsidR="002510FF" w:rsidRDefault="00BB7BC1" w:rsidP="00971AA0">
            <w:pPr>
              <w:rPr>
                <w:rFonts w:cs="Arial"/>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6B636550" w14:textId="23C44246" w:rsidR="008C14E7" w:rsidRPr="008C14E7" w:rsidRDefault="008C14E7" w:rsidP="008C14E7"/>
          <w:p w14:paraId="366B376B" w14:textId="3B2F39F7" w:rsidR="008C14E7" w:rsidRPr="008C14E7" w:rsidRDefault="008C14E7" w:rsidP="008C14E7"/>
          <w:p w14:paraId="2504AE71" w14:textId="1DCF9DF6" w:rsidR="008C14E7" w:rsidRPr="008C14E7" w:rsidRDefault="008C14E7" w:rsidP="008C14E7"/>
          <w:p w14:paraId="374C2894" w14:textId="40EBA90E" w:rsidR="008C14E7" w:rsidRPr="008C14E7" w:rsidRDefault="008C14E7" w:rsidP="008C14E7"/>
          <w:p w14:paraId="26719C86" w14:textId="2BC14AE4" w:rsidR="008C14E7" w:rsidRPr="008C14E7" w:rsidRDefault="008C14E7" w:rsidP="008C14E7"/>
          <w:p w14:paraId="4C7FF55A" w14:textId="3162C746" w:rsidR="008C14E7" w:rsidRPr="008C14E7" w:rsidRDefault="008C14E7" w:rsidP="008C14E7"/>
          <w:p w14:paraId="2E8D02ED" w14:textId="358395FB" w:rsidR="008C14E7" w:rsidRPr="008C14E7" w:rsidRDefault="008C14E7" w:rsidP="008C14E7"/>
          <w:p w14:paraId="4EDDE291" w14:textId="141D97F3" w:rsidR="008C14E7" w:rsidRPr="008C14E7" w:rsidRDefault="008C14E7" w:rsidP="008C14E7"/>
          <w:p w14:paraId="723A5550" w14:textId="4E5B0FFB" w:rsidR="008C14E7" w:rsidRPr="008C14E7" w:rsidRDefault="008C14E7" w:rsidP="008C14E7"/>
          <w:p w14:paraId="52A2FB55" w14:textId="1680EDB2" w:rsidR="008C14E7" w:rsidRPr="008C14E7" w:rsidRDefault="008C14E7" w:rsidP="008C14E7"/>
          <w:p w14:paraId="39265F37" w14:textId="6B2B9383" w:rsidR="008C14E7" w:rsidRPr="008C14E7" w:rsidRDefault="008C14E7" w:rsidP="008C14E7"/>
          <w:p w14:paraId="27C558FD" w14:textId="01C6FE3B" w:rsidR="008C14E7" w:rsidRPr="008C14E7" w:rsidRDefault="008C14E7" w:rsidP="008C14E7"/>
          <w:p w14:paraId="16B0865E" w14:textId="4A13D7CD" w:rsidR="008C14E7" w:rsidRPr="008C14E7" w:rsidRDefault="008C14E7" w:rsidP="008C14E7"/>
          <w:p w14:paraId="0E3C8445" w14:textId="764AC06B" w:rsidR="008C14E7" w:rsidRPr="008C14E7" w:rsidRDefault="008C14E7" w:rsidP="008C14E7"/>
          <w:p w14:paraId="36B737DD" w14:textId="2CC4BDC3" w:rsidR="008C14E7" w:rsidRPr="008C14E7" w:rsidRDefault="008C14E7" w:rsidP="008C14E7"/>
          <w:p w14:paraId="10BEFC27" w14:textId="12B0A31B" w:rsidR="008C14E7" w:rsidRPr="008C14E7" w:rsidRDefault="008C14E7" w:rsidP="008C14E7"/>
          <w:p w14:paraId="5CC8B7FF" w14:textId="1D6DFE4E" w:rsidR="008C14E7" w:rsidRPr="008C14E7" w:rsidRDefault="008C14E7" w:rsidP="008C14E7"/>
          <w:p w14:paraId="27A100BD" w14:textId="1FC1B25B" w:rsidR="008C14E7" w:rsidRPr="008C14E7" w:rsidRDefault="008C14E7" w:rsidP="008C14E7"/>
          <w:p w14:paraId="0BC48D31" w14:textId="64E4137D" w:rsidR="008C14E7" w:rsidRPr="008C14E7" w:rsidRDefault="008C14E7" w:rsidP="008C14E7"/>
          <w:p w14:paraId="75B55D40" w14:textId="1CCC98B9" w:rsidR="008C14E7" w:rsidRPr="008C14E7" w:rsidRDefault="008C14E7" w:rsidP="008C14E7"/>
          <w:p w14:paraId="7D7C19F6" w14:textId="700BC3C7" w:rsidR="008C14E7" w:rsidRPr="008C14E7" w:rsidRDefault="008C14E7" w:rsidP="008C14E7"/>
          <w:p w14:paraId="2D185233" w14:textId="0E628994" w:rsidR="008C14E7" w:rsidRPr="008C14E7" w:rsidRDefault="008C14E7" w:rsidP="008C14E7"/>
          <w:p w14:paraId="07532AC8" w14:textId="7544B5F9" w:rsidR="008C14E7" w:rsidRPr="008C14E7" w:rsidRDefault="008C14E7" w:rsidP="008C14E7"/>
          <w:p w14:paraId="4A404D58" w14:textId="68060F09" w:rsidR="008C14E7" w:rsidRPr="008C14E7" w:rsidRDefault="008C14E7" w:rsidP="008C14E7"/>
          <w:p w14:paraId="099A2D62" w14:textId="4B7BB698" w:rsidR="008C14E7" w:rsidRPr="008C14E7" w:rsidRDefault="008C14E7" w:rsidP="008C14E7"/>
          <w:p w14:paraId="75DD806F" w14:textId="4131F175" w:rsidR="008C14E7" w:rsidRPr="008C14E7" w:rsidRDefault="008C14E7" w:rsidP="0085718B">
            <w:pPr>
              <w:tabs>
                <w:tab w:val="left" w:pos="1742"/>
                <w:tab w:val="left" w:pos="2180"/>
              </w:tabs>
            </w:pPr>
            <w:r>
              <w:tab/>
            </w:r>
            <w:r w:rsidR="0085718B">
              <w:tab/>
            </w:r>
          </w:p>
        </w:tc>
      </w:tr>
      <w:tr w:rsidR="00BB7BC1" w:rsidRPr="007E0B31" w14:paraId="65980C45" w14:textId="77777777" w:rsidTr="2F419186">
        <w:trPr>
          <w:cantSplit/>
        </w:trPr>
        <w:tc>
          <w:tcPr>
            <w:tcW w:w="2884" w:type="dxa"/>
          </w:tcPr>
          <w:p w14:paraId="7D357C64" w14:textId="77777777" w:rsidR="00BB7BC1" w:rsidRDefault="00BB7BC1" w:rsidP="00BB7BC1">
            <w:pPr>
              <w:pStyle w:val="Arial11Bold"/>
              <w:rPr>
                <w:rFonts w:cs="Arial"/>
              </w:rPr>
            </w:pPr>
            <w:r w:rsidRPr="002510FF">
              <w:rPr>
                <w:rFonts w:cs="Arial"/>
              </w:rPr>
              <w:lastRenderedPageBreak/>
              <w:t>Active Control Based Power</w:t>
            </w:r>
          </w:p>
          <w:p w14:paraId="6D0CE641" w14:textId="00B2F4B4" w:rsidR="009E636C" w:rsidRPr="009E636C" w:rsidRDefault="009E636C" w:rsidP="009E636C"/>
          <w:p w14:paraId="0FA8170E" w14:textId="6C623E5B" w:rsidR="009E636C" w:rsidRPr="009E636C" w:rsidRDefault="009E636C" w:rsidP="009E636C"/>
          <w:p w14:paraId="2FFEA2A1" w14:textId="0FFF2645" w:rsidR="009E636C" w:rsidRPr="009E636C" w:rsidRDefault="009E636C" w:rsidP="009E636C"/>
          <w:p w14:paraId="7F8A47EB" w14:textId="4A6BD1CC" w:rsidR="009E636C" w:rsidRPr="009E636C" w:rsidRDefault="009E636C" w:rsidP="009E636C"/>
          <w:p w14:paraId="539A5815" w14:textId="255C69CF" w:rsidR="009E636C" w:rsidRPr="009E636C" w:rsidRDefault="009E636C" w:rsidP="009E636C"/>
          <w:p w14:paraId="0EC18A57" w14:textId="6553F6D9" w:rsidR="009E636C" w:rsidRPr="009E636C" w:rsidRDefault="009E636C" w:rsidP="009E636C"/>
          <w:p w14:paraId="329FCDB3" w14:textId="6131DC10" w:rsidR="009E636C" w:rsidRPr="009E636C" w:rsidRDefault="009E636C" w:rsidP="009E636C"/>
          <w:p w14:paraId="09860099" w14:textId="50D44DF8" w:rsidR="009E636C" w:rsidRPr="009E636C" w:rsidRDefault="009E636C" w:rsidP="009E636C"/>
          <w:p w14:paraId="2B6CB37B" w14:textId="7BBFFC1B" w:rsidR="009E636C" w:rsidRPr="009E636C" w:rsidRDefault="009E636C" w:rsidP="009E636C"/>
          <w:p w14:paraId="7EDEA2A9" w14:textId="0F378FEC" w:rsidR="009E636C" w:rsidRPr="009E636C" w:rsidRDefault="009E636C" w:rsidP="009E636C"/>
          <w:p w14:paraId="7F30EAB1" w14:textId="61990ACD" w:rsidR="009E636C" w:rsidRPr="009E636C" w:rsidRDefault="009E636C" w:rsidP="009E636C"/>
          <w:p w14:paraId="633994AF" w14:textId="474051E9" w:rsidR="009E636C" w:rsidRPr="009E636C" w:rsidRDefault="009E636C" w:rsidP="009E636C"/>
          <w:p w14:paraId="1F7F424E" w14:textId="09931FA7" w:rsidR="009E636C" w:rsidRPr="009E636C" w:rsidRDefault="009E636C" w:rsidP="009E636C"/>
          <w:p w14:paraId="0277F709" w14:textId="6C32127F" w:rsidR="009E636C" w:rsidRPr="009E636C" w:rsidRDefault="009E636C" w:rsidP="009E636C"/>
          <w:p w14:paraId="4E55CA8B" w14:textId="57FC8141" w:rsidR="009E636C" w:rsidRPr="009E636C" w:rsidRDefault="009E636C" w:rsidP="009E636C"/>
          <w:p w14:paraId="0736BBEC" w14:textId="0CF782D8" w:rsidR="009E636C" w:rsidRPr="009E636C" w:rsidRDefault="009E636C" w:rsidP="009E636C"/>
          <w:p w14:paraId="34BA0D8F" w14:textId="0E633EFC" w:rsidR="009E636C" w:rsidRPr="009E636C" w:rsidRDefault="009E636C" w:rsidP="009E636C"/>
          <w:p w14:paraId="7F2715F6" w14:textId="10740AF6" w:rsidR="009E636C" w:rsidRPr="009E636C" w:rsidRDefault="009E636C" w:rsidP="009E636C"/>
          <w:p w14:paraId="3C4D2F3C" w14:textId="4ED548CC" w:rsidR="009E636C" w:rsidRPr="009E636C" w:rsidRDefault="009E636C" w:rsidP="009E636C"/>
          <w:p w14:paraId="14EC6528" w14:textId="6756943F" w:rsidR="009E636C" w:rsidRPr="009E636C" w:rsidRDefault="009E636C" w:rsidP="009E636C"/>
          <w:p w14:paraId="0983B1F7" w14:textId="7F82226E" w:rsidR="009E636C" w:rsidRPr="009E636C" w:rsidRDefault="009E636C" w:rsidP="009E636C"/>
          <w:p w14:paraId="39F3DB90" w14:textId="3E6FC53B" w:rsidR="009E636C" w:rsidRDefault="009E636C" w:rsidP="009E636C"/>
          <w:p w14:paraId="7EE98B8A" w14:textId="60EE383B" w:rsidR="00DA6DF3" w:rsidRPr="00DA6DF3" w:rsidRDefault="00DA6DF3" w:rsidP="00DA6DF3"/>
          <w:p w14:paraId="52E0AE0D" w14:textId="4BF17789" w:rsidR="00DA6DF3" w:rsidRPr="00DA6DF3" w:rsidRDefault="00DA6DF3" w:rsidP="00BF7667">
            <w:pPr>
              <w:jc w:val="center"/>
            </w:pPr>
          </w:p>
        </w:tc>
        <w:tc>
          <w:tcPr>
            <w:tcW w:w="6634"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1081FB72" w14:textId="453E76D3" w:rsidR="002510FF" w:rsidRPr="002A73E9" w:rsidRDefault="00BB7BC1" w:rsidP="002A73E9">
            <w:pPr>
              <w:pStyle w:val="TableArial11"/>
              <w:rPr>
                <w:rFonts w:asciiTheme="minorHAnsi" w:hAnsiTheme="minorHAnsi"/>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tc>
      </w:tr>
      <w:tr w:rsidR="003A6B20" w:rsidRPr="003A6B20" w14:paraId="016A1039" w14:textId="77777777" w:rsidTr="2F419186">
        <w:trPr>
          <w:cantSplit/>
        </w:trPr>
        <w:tc>
          <w:tcPr>
            <w:tcW w:w="2884"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634"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2F419186">
        <w:trPr>
          <w:cantSplit/>
        </w:trPr>
        <w:tc>
          <w:tcPr>
            <w:tcW w:w="2884" w:type="dxa"/>
          </w:tcPr>
          <w:p w14:paraId="77C5F929" w14:textId="77777777" w:rsidR="00BB7BC1" w:rsidRPr="007E0B31" w:rsidRDefault="00BB7BC1" w:rsidP="00BB7BC1">
            <w:pPr>
              <w:pStyle w:val="Arial11Bold"/>
              <w:rPr>
                <w:rFonts w:cs="Arial"/>
              </w:rPr>
            </w:pPr>
            <w:r w:rsidRPr="007E0B31">
              <w:rPr>
                <w:rFonts w:cs="Arial"/>
              </w:rPr>
              <w:t>Active Energy</w:t>
            </w:r>
          </w:p>
        </w:tc>
        <w:tc>
          <w:tcPr>
            <w:tcW w:w="6634"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flowing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1000 GWh = 1 TWh</w:t>
            </w:r>
          </w:p>
        </w:tc>
      </w:tr>
      <w:tr w:rsidR="005249BB" w:rsidRPr="007E0B31" w14:paraId="3525CE58" w14:textId="77777777" w:rsidTr="2F419186">
        <w:trPr>
          <w:cantSplit/>
        </w:trPr>
        <w:tc>
          <w:tcPr>
            <w:tcW w:w="2884" w:type="dxa"/>
          </w:tcPr>
          <w:p w14:paraId="460097AA" w14:textId="2AA2C51A" w:rsidR="005249BB" w:rsidRPr="005249BB" w:rsidRDefault="005249BB" w:rsidP="005249BB">
            <w:pPr>
              <w:pStyle w:val="Arial11Bold"/>
              <w:rPr>
                <w:rFonts w:cs="Arial"/>
              </w:rPr>
            </w:pPr>
            <w:r w:rsidRPr="002510FF">
              <w:rPr>
                <w:rFonts w:eastAsiaTheme="minorHAnsi" w:cs="Arial"/>
                <w:snapToGrid/>
              </w:rPr>
              <w:lastRenderedPageBreak/>
              <w:t>Active Frequency Response Power</w:t>
            </w:r>
          </w:p>
        </w:tc>
        <w:tc>
          <w:tcPr>
            <w:tcW w:w="6634"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58C376ED" w:rsidR="00052975" w:rsidRPr="00052975" w:rsidRDefault="005249BB" w:rsidP="1CAE525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2F419186">
        <w:trPr>
          <w:cantSplit/>
        </w:trPr>
        <w:tc>
          <w:tcPr>
            <w:tcW w:w="2884"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634"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69CD8E65" w:rsidR="00052975" w:rsidRPr="00052975" w:rsidRDefault="0026133D" w:rsidP="00F612F0">
            <w:pPr>
              <w:pStyle w:val="TableArial11"/>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2F419186">
        <w:trPr>
          <w:cantSplit/>
        </w:trPr>
        <w:tc>
          <w:tcPr>
            <w:tcW w:w="2884"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634"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07517EEA" w:rsidR="00517DA3" w:rsidRPr="00517DA3" w:rsidRDefault="00517DA3" w:rsidP="002A73E9">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w:t>
            </w:r>
            <w:proofErr w:type="spellStart"/>
            <w:r w:rsidRPr="002510FF">
              <w:rPr>
                <w:rFonts w:cs="Arial"/>
              </w:rPr>
              <w:t>ms</w:t>
            </w:r>
            <w:proofErr w:type="spellEnd"/>
            <w:r w:rsidRPr="002510FF">
              <w:rPr>
                <w:rFonts w:cs="Arial"/>
              </w:rPr>
              <w:t xml:space="preserve"> and can have frequency components of over 1000 Hz.</w:t>
            </w:r>
          </w:p>
        </w:tc>
      </w:tr>
      <w:tr w:rsidR="0026133D" w:rsidRPr="007E0B31" w14:paraId="10010E14" w14:textId="77777777" w:rsidTr="2F419186">
        <w:trPr>
          <w:cantSplit/>
        </w:trPr>
        <w:tc>
          <w:tcPr>
            <w:tcW w:w="2884" w:type="dxa"/>
          </w:tcPr>
          <w:p w14:paraId="268FEC45" w14:textId="77777777" w:rsidR="0026133D" w:rsidRPr="007E0B31" w:rsidRDefault="0026133D" w:rsidP="0026133D">
            <w:pPr>
              <w:pStyle w:val="Arial11Bold"/>
              <w:rPr>
                <w:rFonts w:cs="Arial"/>
              </w:rPr>
            </w:pPr>
            <w:r w:rsidRPr="007E0B31">
              <w:rPr>
                <w:rFonts w:cs="Arial"/>
              </w:rPr>
              <w:t>Active Power</w:t>
            </w:r>
          </w:p>
        </w:tc>
        <w:tc>
          <w:tcPr>
            <w:tcW w:w="6634"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2F419186">
        <w:trPr>
          <w:cantSplit/>
        </w:trPr>
        <w:tc>
          <w:tcPr>
            <w:tcW w:w="2884" w:type="dxa"/>
          </w:tcPr>
          <w:p w14:paraId="6FB08540" w14:textId="16C496D5" w:rsidR="005C4DF6" w:rsidRPr="005C4DF6" w:rsidRDefault="005C4DF6" w:rsidP="005C4DF6">
            <w:pPr>
              <w:pStyle w:val="Arial11Bold"/>
              <w:rPr>
                <w:rFonts w:cs="Arial"/>
              </w:rPr>
            </w:pPr>
            <w:r w:rsidRPr="002510FF">
              <w:rPr>
                <w:rFonts w:cs="Arial"/>
                <w:bCs/>
              </w:rPr>
              <w:lastRenderedPageBreak/>
              <w:t>Active ROCOF Response Power</w:t>
            </w:r>
          </w:p>
        </w:tc>
        <w:tc>
          <w:tcPr>
            <w:tcW w:w="6634"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r w:rsidR="0012256D" w:rsidRPr="007E0B31" w14:paraId="31C1F385" w14:textId="77777777" w:rsidTr="2F419186">
        <w:trPr>
          <w:cantSplit/>
        </w:trPr>
        <w:tc>
          <w:tcPr>
            <w:tcW w:w="2884" w:type="dxa"/>
          </w:tcPr>
          <w:p w14:paraId="216D3C09" w14:textId="4C24AFA7" w:rsidR="0012256D" w:rsidRPr="007E0B31" w:rsidRDefault="0012256D" w:rsidP="00ED5885">
            <w:pPr>
              <w:pStyle w:val="Arial11Bold"/>
              <w:rPr>
                <w:rFonts w:cs="Arial"/>
              </w:rPr>
            </w:pPr>
            <w:r>
              <w:rPr>
                <w:rFonts w:cs="Arial"/>
              </w:rPr>
              <w:t>Additional BM Unit</w:t>
            </w:r>
          </w:p>
        </w:tc>
        <w:tc>
          <w:tcPr>
            <w:tcW w:w="6634"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2F419186">
        <w:trPr>
          <w:cantSplit/>
        </w:trPr>
        <w:tc>
          <w:tcPr>
            <w:tcW w:w="2884" w:type="dxa"/>
          </w:tcPr>
          <w:p w14:paraId="1385D0C3" w14:textId="7C4BBA69" w:rsidR="00C9274C" w:rsidRPr="007E0B31" w:rsidRDefault="00C9274C" w:rsidP="00ED5885">
            <w:pPr>
              <w:pStyle w:val="Arial11Bold"/>
              <w:rPr>
                <w:rFonts w:cs="Arial"/>
              </w:rPr>
            </w:pPr>
            <w:r w:rsidRPr="007E0B31">
              <w:rPr>
                <w:rFonts w:cs="Arial"/>
              </w:rPr>
              <w:t>Affiliate</w:t>
            </w:r>
          </w:p>
        </w:tc>
        <w:tc>
          <w:tcPr>
            <w:tcW w:w="6634"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2F419186">
        <w:trPr>
          <w:cantSplit/>
        </w:trPr>
        <w:tc>
          <w:tcPr>
            <w:tcW w:w="2884" w:type="dxa"/>
          </w:tcPr>
          <w:p w14:paraId="7A1E1D01" w14:textId="77777777" w:rsidR="0097017C" w:rsidRPr="007E0B31" w:rsidRDefault="0097017C" w:rsidP="002335A5">
            <w:pPr>
              <w:pStyle w:val="Arial11Bold"/>
              <w:rPr>
                <w:rFonts w:cs="Arial"/>
              </w:rPr>
            </w:pPr>
            <w:r w:rsidRPr="007E0B31">
              <w:rPr>
                <w:rFonts w:cs="Arial"/>
              </w:rPr>
              <w:t>AF Rules</w:t>
            </w:r>
          </w:p>
        </w:tc>
        <w:tc>
          <w:tcPr>
            <w:tcW w:w="6634"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2F419186">
        <w:trPr>
          <w:cantSplit/>
        </w:trPr>
        <w:tc>
          <w:tcPr>
            <w:tcW w:w="2884" w:type="dxa"/>
          </w:tcPr>
          <w:p w14:paraId="6ED5AB91" w14:textId="77777777" w:rsidR="00CB3A44" w:rsidRPr="007E0B31" w:rsidRDefault="00CB3A44" w:rsidP="002335A5">
            <w:pPr>
              <w:pStyle w:val="Arial11Bold"/>
              <w:rPr>
                <w:rFonts w:cs="Arial"/>
              </w:rPr>
            </w:pPr>
            <w:r w:rsidRPr="007E0B31">
              <w:rPr>
                <w:rFonts w:cs="Arial"/>
              </w:rPr>
              <w:t>Agency</w:t>
            </w:r>
          </w:p>
        </w:tc>
        <w:tc>
          <w:tcPr>
            <w:tcW w:w="6634" w:type="dxa"/>
          </w:tcPr>
          <w:p w14:paraId="1623D3F6" w14:textId="28334281" w:rsidR="00CB3A44" w:rsidRPr="007E0B31" w:rsidRDefault="003A1576" w:rsidP="002335A5">
            <w:pPr>
              <w:pStyle w:val="TableArial11"/>
              <w:rPr>
                <w:rFonts w:cs="Arial"/>
              </w:rPr>
            </w:pPr>
            <w:r w:rsidRPr="329F1AB0">
              <w:rPr>
                <w:rFonts w:cs="Arial"/>
              </w:rPr>
              <w:t xml:space="preserve">As defined in </w:t>
            </w:r>
            <w:r w:rsidR="1205F13A" w:rsidRPr="004E64E8">
              <w:rPr>
                <w:rFonts w:cs="Arial"/>
              </w:rPr>
              <w:t xml:space="preserve">the </w:t>
            </w:r>
            <w:r w:rsidR="1205F13A" w:rsidRPr="329F1AB0">
              <w:rPr>
                <w:rFonts w:cs="Arial"/>
                <w:b/>
                <w:bCs/>
              </w:rPr>
              <w:t>ESO</w:t>
            </w:r>
            <w:r w:rsidR="00CB3A44" w:rsidRPr="329F1AB0">
              <w:rPr>
                <w:rFonts w:cs="Arial"/>
                <w:b/>
                <w:bCs/>
              </w:rPr>
              <w:t xml:space="preserve"> Licence.</w:t>
            </w:r>
          </w:p>
        </w:tc>
      </w:tr>
      <w:tr w:rsidR="0012256D" w:rsidRPr="007E0B31" w14:paraId="2FA19902" w14:textId="77777777" w:rsidTr="2F419186">
        <w:trPr>
          <w:cantSplit/>
        </w:trPr>
        <w:tc>
          <w:tcPr>
            <w:tcW w:w="2884" w:type="dxa"/>
          </w:tcPr>
          <w:p w14:paraId="45E3E005" w14:textId="0FFD71EE" w:rsidR="0012256D" w:rsidRPr="007E0B31" w:rsidRDefault="0012256D" w:rsidP="002335A5">
            <w:pPr>
              <w:pStyle w:val="Arial11Bold"/>
              <w:rPr>
                <w:rFonts w:cs="Arial"/>
              </w:rPr>
            </w:pPr>
            <w:r>
              <w:rPr>
                <w:rFonts w:cs="Arial"/>
              </w:rPr>
              <w:t>Aggregator</w:t>
            </w:r>
          </w:p>
        </w:tc>
        <w:tc>
          <w:tcPr>
            <w:tcW w:w="6634"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2F419186">
        <w:trPr>
          <w:cantSplit/>
        </w:trPr>
        <w:tc>
          <w:tcPr>
            <w:tcW w:w="2884"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634"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496EA6" w:rsidRPr="007E0B31" w14:paraId="21521468" w14:textId="77777777" w:rsidTr="2F419186">
        <w:trPr>
          <w:cantSplit/>
        </w:trPr>
        <w:tc>
          <w:tcPr>
            <w:tcW w:w="2884" w:type="dxa"/>
          </w:tcPr>
          <w:p w14:paraId="447A0A6E" w14:textId="667331A8" w:rsidR="00496EA6" w:rsidRPr="0079361D" w:rsidRDefault="00496EA6" w:rsidP="00496EA6">
            <w:pPr>
              <w:pStyle w:val="Arial11Bold"/>
              <w:rPr>
                <w:rFonts w:cs="Arial"/>
              </w:rPr>
            </w:pPr>
            <w:r w:rsidRPr="007E0B31">
              <w:rPr>
                <w:rFonts w:cs="Arial"/>
              </w:rPr>
              <w:t>Alternate Member</w:t>
            </w:r>
          </w:p>
        </w:tc>
        <w:tc>
          <w:tcPr>
            <w:tcW w:w="6634" w:type="dxa"/>
          </w:tcPr>
          <w:p w14:paraId="18EEEEF6" w14:textId="6C44DEEB" w:rsidR="00496EA6" w:rsidRPr="0012256D" w:rsidRDefault="00496EA6" w:rsidP="00496EA6">
            <w:pPr>
              <w:pStyle w:val="TableArial11"/>
              <w:rPr>
                <w:rFonts w:cs="Arial"/>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93310B" w:rsidRPr="007E0B31" w14:paraId="5CD4B4BD" w14:textId="77777777" w:rsidTr="2F419186">
        <w:trPr>
          <w:cantSplit/>
        </w:trPr>
        <w:tc>
          <w:tcPr>
            <w:tcW w:w="2884" w:type="dxa"/>
          </w:tcPr>
          <w:p w14:paraId="6308BAB9" w14:textId="4CAF962A" w:rsidR="001B6BDF" w:rsidRPr="0079361D" w:rsidRDefault="001B6BDF" w:rsidP="002335A5">
            <w:pPr>
              <w:pStyle w:val="Arial11Bold"/>
              <w:rPr>
                <w:rFonts w:cs="Arial"/>
              </w:rPr>
            </w:pPr>
            <w:r>
              <w:rPr>
                <w:rFonts w:cs="Arial"/>
              </w:rPr>
              <w:t>Anchor</w:t>
            </w:r>
          </w:p>
        </w:tc>
        <w:tc>
          <w:tcPr>
            <w:tcW w:w="6634" w:type="dxa"/>
          </w:tcPr>
          <w:p w14:paraId="60F04962" w14:textId="1D974980" w:rsidR="007E5A37" w:rsidRPr="0012256D" w:rsidRDefault="00056E40" w:rsidP="002335A5">
            <w:pPr>
              <w:pStyle w:val="TableArial11"/>
              <w:rPr>
                <w:rFonts w:cs="Arial"/>
              </w:rPr>
            </w:pPr>
            <w:r>
              <w:rPr>
                <w:b/>
                <w:bCs/>
              </w:rPr>
              <w:t>Plant</w:t>
            </w:r>
            <w:r w:rsidR="00830489" w:rsidRPr="00D4108E">
              <w:t>,</w:t>
            </w:r>
            <w:r>
              <w:t xml:space="preserve"> </w:t>
            </w:r>
            <w:r w:rsidR="00B7485E">
              <w:t xml:space="preserve">owned and operated by a </w:t>
            </w:r>
            <w:r w:rsidR="00B7485E" w:rsidRPr="00D4108E">
              <w:rPr>
                <w:b/>
                <w:bCs/>
              </w:rPr>
              <w:t>Restoration Contractor</w:t>
            </w:r>
            <w:r w:rsidR="00B7485E">
              <w:t xml:space="preserve"> </w:t>
            </w:r>
            <w:r w:rsidR="00E76F6F">
              <w:t>which can</w:t>
            </w:r>
            <w:r>
              <w:t xml:space="preserve"> </w:t>
            </w:r>
            <w:r>
              <w:rPr>
                <w:b/>
                <w:bCs/>
              </w:rPr>
              <w:t>Start-Up</w:t>
            </w:r>
            <w:r>
              <w:t xml:space="preserve"> from </w:t>
            </w:r>
            <w:r>
              <w:rPr>
                <w:b/>
                <w:bCs/>
              </w:rPr>
              <w:t>Shutdown</w:t>
            </w:r>
            <w:r w:rsidR="0061463C">
              <w:t xml:space="preserve"> and</w:t>
            </w:r>
            <w:r>
              <w:t xml:space="preserve"> energise a part of the </w:t>
            </w:r>
            <w:r>
              <w:rPr>
                <w:b/>
                <w:bCs/>
              </w:rPr>
              <w:t>Total System</w:t>
            </w:r>
            <w:r>
              <w:t xml:space="preserve"> upon instruction from </w:t>
            </w:r>
            <w:r w:rsidR="00080821" w:rsidRPr="009730EF">
              <w:rPr>
                <w:b/>
                <w:bCs/>
              </w:rPr>
              <w:t>The Company</w:t>
            </w:r>
            <w:r w:rsidR="00080821">
              <w:t xml:space="preserve"> </w:t>
            </w:r>
            <w:r w:rsidR="00CA12D2">
              <w:t xml:space="preserve">or a </w:t>
            </w:r>
            <w:r w:rsidR="00CA12D2" w:rsidRPr="009730EF">
              <w:rPr>
                <w:b/>
                <w:bCs/>
              </w:rPr>
              <w:t>Network Operator</w:t>
            </w:r>
            <w:r>
              <w:t xml:space="preserve"> or a relevant </w:t>
            </w:r>
            <w:r>
              <w:rPr>
                <w:b/>
                <w:bCs/>
              </w:rPr>
              <w:t>Transmission Licensee</w:t>
            </w:r>
            <w:r>
              <w:t xml:space="preserve"> within a defined </w:t>
            </w:r>
            <w:proofErr w:type="gramStart"/>
            <w:r>
              <w:t>time period</w:t>
            </w:r>
            <w:proofErr w:type="gramEnd"/>
            <w:r>
              <w:t>, without an external electrical power supply</w:t>
            </w:r>
            <w:r w:rsidR="001A36A8">
              <w:t xml:space="preserve"> from the </w:t>
            </w:r>
            <w:r w:rsidR="001A36A8" w:rsidRPr="001A36A8">
              <w:rPr>
                <w:b/>
                <w:bCs/>
              </w:rPr>
              <w:t>Total System</w:t>
            </w:r>
            <w:r>
              <w:t>.</w:t>
            </w:r>
            <w:r w:rsidR="005E6191">
              <w:t xml:space="preserve">  </w:t>
            </w:r>
          </w:p>
        </w:tc>
      </w:tr>
      <w:tr w:rsidR="0093310B" w:rsidRPr="007E0B31" w14:paraId="53CEE58F" w14:textId="77777777" w:rsidTr="2F419186">
        <w:trPr>
          <w:cantSplit/>
        </w:trPr>
        <w:tc>
          <w:tcPr>
            <w:tcW w:w="2884" w:type="dxa"/>
          </w:tcPr>
          <w:p w14:paraId="00C34635" w14:textId="389165F3" w:rsidR="00E761F2" w:rsidRPr="007E0B31" w:rsidRDefault="00E761F2" w:rsidP="00E761F2">
            <w:pPr>
              <w:pStyle w:val="Arial11Bold"/>
              <w:rPr>
                <w:rFonts w:cs="Arial"/>
              </w:rPr>
            </w:pPr>
            <w:r w:rsidRPr="003301CE">
              <w:t xml:space="preserve">Anchor DC Converter </w:t>
            </w:r>
            <w:r w:rsidRPr="003301CE">
              <w:rPr>
                <w:bCs/>
              </w:rPr>
              <w:t>Test</w:t>
            </w:r>
          </w:p>
        </w:tc>
        <w:tc>
          <w:tcPr>
            <w:tcW w:w="6634" w:type="dxa"/>
          </w:tcPr>
          <w:p w14:paraId="5E690A7C" w14:textId="43EAFE03" w:rsidR="00E761F2" w:rsidRPr="00E761F2" w:rsidRDefault="00E761F2" w:rsidP="00E761F2">
            <w:pPr>
              <w:pStyle w:val="TableArial11"/>
            </w:pPr>
            <w:r w:rsidRPr="003301CE">
              <w:t xml:space="preserve">A </w:t>
            </w:r>
            <w:r w:rsidRPr="003301CE">
              <w:rPr>
                <w:bCs/>
              </w:rPr>
              <w:t>test</w:t>
            </w:r>
            <w:r w:rsidRPr="003301CE">
              <w:rPr>
                <w:b/>
                <w:bCs/>
              </w:rPr>
              <w:t xml:space="preserve"> </w:t>
            </w:r>
            <w:r w:rsidRPr="003301CE">
              <w:t xml:space="preserve">carried out by an </w:t>
            </w:r>
            <w:r w:rsidRPr="003301CE">
              <w:rPr>
                <w:b/>
                <w:bCs/>
              </w:rPr>
              <w:t>Anchor</w:t>
            </w:r>
            <w:r w:rsidRPr="003301CE">
              <w:t xml:space="preserve"> </w:t>
            </w:r>
            <w:r w:rsidRPr="003301CE">
              <w:rPr>
                <w:b/>
              </w:rPr>
              <w:t>DC Converter Owner</w:t>
            </w:r>
            <w:r w:rsidRPr="003301CE">
              <w:t xml:space="preserve"> </w:t>
            </w:r>
            <w:r w:rsidR="00EB6893">
              <w:t>on</w:t>
            </w:r>
            <w:r w:rsidRPr="003301CE">
              <w:t xml:space="preserve"> an </w:t>
            </w:r>
            <w:r w:rsidRPr="003301CE">
              <w:rPr>
                <w:b/>
                <w:bCs/>
              </w:rPr>
              <w:t>Anchor</w:t>
            </w:r>
            <w:r w:rsidRPr="003301CE">
              <w:rPr>
                <w:b/>
              </w:rPr>
              <w:t xml:space="preserve"> DC Converter</w:t>
            </w:r>
            <w:r w:rsidRPr="003301CE">
              <w:t xml:space="preserve"> while the </w:t>
            </w:r>
            <w:r w:rsidRPr="003301CE">
              <w:rPr>
                <w:b/>
              </w:rPr>
              <w:t>Anchor DC Converter</w:t>
            </w:r>
            <w:r w:rsidRPr="003301CE">
              <w:t xml:space="preserve"> is disconnected from all external electrical power supplies from the </w:t>
            </w:r>
            <w:r w:rsidRPr="003301CE">
              <w:rPr>
                <w:b/>
              </w:rPr>
              <w:t>Total System</w:t>
            </w:r>
            <w:r w:rsidRPr="003301CE">
              <w:t>.</w:t>
            </w:r>
          </w:p>
        </w:tc>
      </w:tr>
      <w:tr w:rsidR="0093310B" w:rsidRPr="007E0B31" w14:paraId="7E48DCA3" w14:textId="77777777" w:rsidTr="2F419186">
        <w:trPr>
          <w:cantSplit/>
        </w:trPr>
        <w:tc>
          <w:tcPr>
            <w:tcW w:w="2884" w:type="dxa"/>
          </w:tcPr>
          <w:p w14:paraId="7CF35B85" w14:textId="6A97E0E8" w:rsidR="00463FCE" w:rsidRPr="003301CE" w:rsidRDefault="00463FCE" w:rsidP="00463FCE">
            <w:pPr>
              <w:pStyle w:val="Arial11Bold"/>
            </w:pPr>
            <w:r w:rsidRPr="003301CE">
              <w:rPr>
                <w:bCs/>
              </w:rPr>
              <w:t>Anchor Generating Unit Test</w:t>
            </w:r>
          </w:p>
        </w:tc>
        <w:tc>
          <w:tcPr>
            <w:tcW w:w="6634" w:type="dxa"/>
          </w:tcPr>
          <w:p w14:paraId="1F0B00D1" w14:textId="5F9C11FA" w:rsidR="00463FCE" w:rsidRPr="003301CE" w:rsidRDefault="00463FCE" w:rsidP="00463FCE">
            <w:pPr>
              <w:pStyle w:val="TableArial11"/>
            </w:pPr>
            <w:r w:rsidRPr="003301CE">
              <w:t xml:space="preserve">A test carried out on an </w:t>
            </w:r>
            <w:r w:rsidRPr="003301CE">
              <w:rPr>
                <w:b/>
              </w:rPr>
              <w:t>Anchor</w:t>
            </w:r>
            <w:r w:rsidRPr="003301CE">
              <w:t xml:space="preserve"> </w:t>
            </w:r>
            <w:r w:rsidRPr="003301CE">
              <w:rPr>
                <w:b/>
              </w:rPr>
              <w:t>Generating Unit</w:t>
            </w:r>
            <w:r w:rsidRPr="003301CE">
              <w:t xml:space="preserve"> or a </w:t>
            </w:r>
            <w:r w:rsidRPr="003301CE">
              <w:rPr>
                <w:b/>
              </w:rPr>
              <w:t xml:space="preserve">CCGT </w:t>
            </w:r>
            <w:r w:rsidRPr="003301CE">
              <w:rPr>
                <w:bCs/>
              </w:rPr>
              <w:t>unit</w:t>
            </w:r>
            <w:r w:rsidRPr="003301CE">
              <w:rPr>
                <w:b/>
              </w:rPr>
              <w:t xml:space="preserve"> </w:t>
            </w:r>
            <w:r w:rsidRPr="003301CE">
              <w:t>or a</w:t>
            </w:r>
            <w:r w:rsidRPr="003301CE">
              <w:rPr>
                <w:b/>
              </w:rPr>
              <w:t xml:space="preserve"> Power Generating Module</w:t>
            </w:r>
            <w:proofErr w:type="gramStart"/>
            <w:r w:rsidRPr="003301CE">
              <w:t>, as the case may be, at</w:t>
            </w:r>
            <w:proofErr w:type="gramEnd"/>
            <w:r w:rsidRPr="003301CE">
              <w:t xml:space="preserve"> an </w:t>
            </w:r>
            <w:r w:rsidRPr="003301CE">
              <w:rPr>
                <w:b/>
              </w:rPr>
              <w:t>Anchor Power Station</w:t>
            </w:r>
            <w:r w:rsidRPr="003301CE">
              <w:t xml:space="preserve"> while the </w:t>
            </w:r>
            <w:r w:rsidRPr="003301CE">
              <w:rPr>
                <w:b/>
                <w:bCs/>
              </w:rPr>
              <w:t xml:space="preserve">Anchor </w:t>
            </w:r>
            <w:r w:rsidRPr="003301CE">
              <w:rPr>
                <w:b/>
              </w:rPr>
              <w:t>Power</w:t>
            </w:r>
            <w:r w:rsidRPr="003301CE">
              <w:t xml:space="preserve"> </w:t>
            </w:r>
            <w:r w:rsidRPr="003301CE">
              <w:rPr>
                <w:b/>
              </w:rPr>
              <w:t>Station</w:t>
            </w:r>
            <w:r w:rsidRPr="003301CE">
              <w:t xml:space="preserve"> remains energised from the </w:t>
            </w:r>
            <w:r>
              <w:rPr>
                <w:b/>
                <w:bCs/>
              </w:rPr>
              <w:t>Total</w:t>
            </w:r>
            <w:r w:rsidRPr="003301CE">
              <w:rPr>
                <w:b/>
                <w:bCs/>
              </w:rPr>
              <w:t xml:space="preserve"> System</w:t>
            </w:r>
            <w:r w:rsidRPr="003301CE">
              <w:t>.</w:t>
            </w:r>
          </w:p>
        </w:tc>
      </w:tr>
      <w:tr w:rsidR="0093310B" w:rsidRPr="007E0B31" w14:paraId="37A519B7" w14:textId="77777777" w:rsidTr="2F419186">
        <w:trPr>
          <w:cantSplit/>
        </w:trPr>
        <w:tc>
          <w:tcPr>
            <w:tcW w:w="2884" w:type="dxa"/>
          </w:tcPr>
          <w:p w14:paraId="7537A135" w14:textId="241DAA4C" w:rsidR="00E761F2" w:rsidRPr="007E0B31" w:rsidRDefault="00E761F2" w:rsidP="00E761F2">
            <w:pPr>
              <w:pStyle w:val="Arial11Bold"/>
              <w:rPr>
                <w:rFonts w:cs="Arial"/>
              </w:rPr>
            </w:pPr>
            <w:r w:rsidRPr="003301CE">
              <w:rPr>
                <w:rFonts w:cs="Arial"/>
              </w:rPr>
              <w:t>Anchor HVDC System Test</w:t>
            </w:r>
          </w:p>
        </w:tc>
        <w:tc>
          <w:tcPr>
            <w:tcW w:w="6634" w:type="dxa"/>
          </w:tcPr>
          <w:p w14:paraId="72305F65" w14:textId="64A43895" w:rsidR="00E761F2" w:rsidRPr="00274B57" w:rsidRDefault="00E761F2" w:rsidP="00E761F2">
            <w:pPr>
              <w:pStyle w:val="TableArial11"/>
              <w:rPr>
                <w:rFonts w:cs="Arial"/>
              </w:rPr>
            </w:pPr>
            <w:r w:rsidRPr="003301CE">
              <w:t xml:space="preserve">A </w:t>
            </w:r>
            <w:r w:rsidR="00C92ED9" w:rsidRPr="00C92ED9">
              <w:t>t</w:t>
            </w:r>
            <w:r w:rsidRPr="00C92ED9">
              <w:t xml:space="preserve">est </w:t>
            </w:r>
            <w:r w:rsidRPr="003301CE">
              <w:t xml:space="preserve">carried out by an </w:t>
            </w:r>
            <w:r w:rsidRPr="003301CE">
              <w:rPr>
                <w:b/>
                <w:bCs/>
              </w:rPr>
              <w:t>Anchor</w:t>
            </w:r>
            <w:r w:rsidRPr="003301CE">
              <w:t xml:space="preserve"> </w:t>
            </w:r>
            <w:r w:rsidRPr="003301CE">
              <w:rPr>
                <w:b/>
              </w:rPr>
              <w:t>HVDC System Owner</w:t>
            </w:r>
            <w:r w:rsidRPr="003301CE">
              <w:t xml:space="preserve"> while the </w:t>
            </w:r>
            <w:r w:rsidRPr="003301CE">
              <w:rPr>
                <w:b/>
              </w:rPr>
              <w:t>Anchor HVDC System</w:t>
            </w:r>
            <w:r w:rsidRPr="003301CE">
              <w:t xml:space="preserve"> is </w:t>
            </w:r>
            <w:r w:rsidR="00AD5969">
              <w:t xml:space="preserve">disconnected from all </w:t>
            </w:r>
            <w:r w:rsidR="00AD5969" w:rsidRPr="003301CE">
              <w:t>external electrical power supplies from the</w:t>
            </w:r>
            <w:r w:rsidR="00AD5969">
              <w:t xml:space="preserve"> </w:t>
            </w:r>
            <w:r w:rsidRPr="000E73E3">
              <w:rPr>
                <w:b/>
                <w:bCs/>
              </w:rPr>
              <w:t>Total</w:t>
            </w:r>
            <w:r w:rsidRPr="003301CE">
              <w:t xml:space="preserve"> </w:t>
            </w:r>
            <w:r w:rsidRPr="003301CE">
              <w:rPr>
                <w:b/>
              </w:rPr>
              <w:t>System</w:t>
            </w:r>
            <w:r w:rsidRPr="003301CE">
              <w:t>.</w:t>
            </w:r>
          </w:p>
        </w:tc>
      </w:tr>
      <w:tr w:rsidR="0093310B" w:rsidRPr="007E0B31" w14:paraId="7EB95AD1" w14:textId="77777777" w:rsidTr="2F419186">
        <w:trPr>
          <w:cantSplit/>
        </w:trPr>
        <w:tc>
          <w:tcPr>
            <w:tcW w:w="2884" w:type="dxa"/>
          </w:tcPr>
          <w:p w14:paraId="67DAA1A1" w14:textId="062EF255" w:rsidR="00473366" w:rsidRPr="003301CE" w:rsidRDefault="00473366" w:rsidP="00473366">
            <w:pPr>
              <w:pStyle w:val="Arial11Bold"/>
              <w:rPr>
                <w:rFonts w:cs="Arial"/>
              </w:rPr>
            </w:pPr>
            <w:r>
              <w:rPr>
                <w:rFonts w:cs="Arial"/>
              </w:rPr>
              <w:lastRenderedPageBreak/>
              <w:t>Anchor Plant</w:t>
            </w:r>
            <w:r w:rsidRPr="007E0B31">
              <w:rPr>
                <w:rFonts w:cs="Arial"/>
              </w:rPr>
              <w:t xml:space="preserve"> Capability</w:t>
            </w:r>
          </w:p>
        </w:tc>
        <w:tc>
          <w:tcPr>
            <w:tcW w:w="6634" w:type="dxa"/>
          </w:tcPr>
          <w:p w14:paraId="720D8F68" w14:textId="30E28613" w:rsidR="00AD0ACF" w:rsidRDefault="004F45D7" w:rsidP="00AD0ACF">
            <w:pPr>
              <w:pStyle w:val="Default"/>
              <w:jc w:val="both"/>
              <w:rPr>
                <w:sz w:val="20"/>
                <w:szCs w:val="20"/>
              </w:rPr>
            </w:pPr>
            <w:r w:rsidRPr="002A2839">
              <w:rPr>
                <w:sz w:val="20"/>
                <w:szCs w:val="20"/>
              </w:rPr>
              <w:t xml:space="preserve">The ability of a </w:t>
            </w:r>
            <w:r w:rsidR="007D72B5" w:rsidRPr="00D24D8D">
              <w:rPr>
                <w:b/>
                <w:bCs/>
                <w:sz w:val="20"/>
                <w:szCs w:val="20"/>
              </w:rPr>
              <w:t>Restoration Contractor</w:t>
            </w:r>
            <w:r w:rsidR="00E465F5" w:rsidRPr="00D24D8D">
              <w:rPr>
                <w:b/>
                <w:bCs/>
                <w:sz w:val="20"/>
                <w:szCs w:val="20"/>
              </w:rPr>
              <w:t>’s Plant</w:t>
            </w:r>
            <w:r w:rsidR="00E465F5">
              <w:rPr>
                <w:sz w:val="20"/>
                <w:szCs w:val="20"/>
              </w:rPr>
              <w:t xml:space="preserve"> </w:t>
            </w:r>
            <w:r w:rsidRPr="002A2839">
              <w:rPr>
                <w:sz w:val="20"/>
                <w:szCs w:val="20"/>
              </w:rPr>
              <w:t xml:space="preserve">to </w:t>
            </w:r>
            <w:r w:rsidRPr="002A2839">
              <w:rPr>
                <w:b/>
                <w:bCs/>
                <w:sz w:val="20"/>
                <w:szCs w:val="20"/>
              </w:rPr>
              <w:t>Start</w:t>
            </w:r>
            <w:r w:rsidR="00F01E4D">
              <w:rPr>
                <w:b/>
                <w:bCs/>
                <w:sz w:val="20"/>
                <w:szCs w:val="20"/>
              </w:rPr>
              <w:t>-</w:t>
            </w:r>
            <w:r w:rsidRPr="002A2839">
              <w:rPr>
                <w:b/>
                <w:bCs/>
                <w:sz w:val="20"/>
                <w:szCs w:val="20"/>
              </w:rPr>
              <w:t>Up</w:t>
            </w:r>
            <w:r w:rsidRPr="002A2839">
              <w:rPr>
                <w:sz w:val="20"/>
                <w:szCs w:val="20"/>
              </w:rPr>
              <w:t xml:space="preserve"> from </w:t>
            </w:r>
            <w:r w:rsidRPr="002A2839">
              <w:rPr>
                <w:b/>
                <w:bCs/>
                <w:sz w:val="20"/>
                <w:szCs w:val="20"/>
              </w:rPr>
              <w:t>Shutdown</w:t>
            </w:r>
            <w:r w:rsidRPr="002A2839">
              <w:rPr>
                <w:sz w:val="20"/>
                <w:szCs w:val="20"/>
              </w:rPr>
              <w:t xml:space="preserve"> and to energise </w:t>
            </w:r>
            <w:r w:rsidR="002F3E17">
              <w:rPr>
                <w:sz w:val="20"/>
                <w:szCs w:val="20"/>
              </w:rPr>
              <w:t xml:space="preserve">and maintain </w:t>
            </w:r>
            <w:r w:rsidRPr="002A2839">
              <w:rPr>
                <w:sz w:val="20"/>
                <w:szCs w:val="20"/>
              </w:rPr>
              <w:t xml:space="preserve">a part of the </w:t>
            </w:r>
            <w:r w:rsidRPr="002A2839">
              <w:rPr>
                <w:b/>
                <w:bCs/>
                <w:sz w:val="20"/>
                <w:szCs w:val="20"/>
              </w:rPr>
              <w:t>Total System</w:t>
            </w:r>
            <w:r w:rsidRPr="002A2839">
              <w:rPr>
                <w:sz w:val="20"/>
                <w:szCs w:val="20"/>
              </w:rPr>
              <w:t xml:space="preserve"> upon instruction from</w:t>
            </w:r>
            <w:r w:rsidR="002A2839">
              <w:rPr>
                <w:sz w:val="20"/>
                <w:szCs w:val="20"/>
              </w:rPr>
              <w:t xml:space="preserve"> </w:t>
            </w:r>
            <w:r w:rsidR="002A2839" w:rsidRPr="002A2839">
              <w:rPr>
                <w:b/>
                <w:bCs/>
                <w:sz w:val="20"/>
                <w:szCs w:val="20"/>
              </w:rPr>
              <w:t>T</w:t>
            </w:r>
            <w:r w:rsidRPr="002A2839">
              <w:rPr>
                <w:b/>
                <w:bCs/>
                <w:sz w:val="20"/>
                <w:szCs w:val="20"/>
              </w:rPr>
              <w:t>he Company</w:t>
            </w:r>
            <w:r w:rsidRPr="002A2839">
              <w:rPr>
                <w:sz w:val="20"/>
                <w:szCs w:val="20"/>
              </w:rPr>
              <w:t xml:space="preserve"> </w:t>
            </w:r>
            <w:r w:rsidR="00450987">
              <w:rPr>
                <w:sz w:val="20"/>
                <w:szCs w:val="20"/>
              </w:rPr>
              <w:t xml:space="preserve">or </w:t>
            </w:r>
            <w:r w:rsidR="00450987" w:rsidRPr="0095167A">
              <w:rPr>
                <w:b/>
                <w:bCs/>
                <w:sz w:val="20"/>
                <w:szCs w:val="20"/>
              </w:rPr>
              <w:t>Relevant</w:t>
            </w:r>
            <w:r w:rsidR="00450987">
              <w:rPr>
                <w:sz w:val="20"/>
                <w:szCs w:val="20"/>
              </w:rPr>
              <w:t xml:space="preserve"> </w:t>
            </w:r>
            <w:r w:rsidR="00450987" w:rsidRPr="002E7960">
              <w:rPr>
                <w:b/>
                <w:bCs/>
                <w:sz w:val="20"/>
                <w:szCs w:val="20"/>
              </w:rPr>
              <w:t>Tr</w:t>
            </w:r>
            <w:r w:rsidR="002E7960" w:rsidRPr="002E7960">
              <w:rPr>
                <w:b/>
                <w:bCs/>
                <w:sz w:val="20"/>
                <w:szCs w:val="20"/>
              </w:rPr>
              <w:t>ansmission Licensee</w:t>
            </w:r>
            <w:r w:rsidR="002E7960">
              <w:rPr>
                <w:sz w:val="20"/>
                <w:szCs w:val="20"/>
              </w:rPr>
              <w:t xml:space="preserve"> (in Scotland) </w:t>
            </w:r>
            <w:r w:rsidRPr="002A2839">
              <w:rPr>
                <w:sz w:val="20"/>
                <w:szCs w:val="20"/>
              </w:rPr>
              <w:t xml:space="preserve">or </w:t>
            </w:r>
            <w:r w:rsidR="002A2839">
              <w:rPr>
                <w:sz w:val="20"/>
                <w:szCs w:val="20"/>
              </w:rPr>
              <w:t>r</w:t>
            </w:r>
            <w:r w:rsidRPr="002A2839">
              <w:rPr>
                <w:sz w:val="20"/>
                <w:szCs w:val="20"/>
              </w:rPr>
              <w:t xml:space="preserve">elevant </w:t>
            </w:r>
            <w:r w:rsidRPr="002A2839">
              <w:rPr>
                <w:b/>
                <w:bCs/>
                <w:sz w:val="20"/>
                <w:szCs w:val="20"/>
              </w:rPr>
              <w:t>Network Operator</w:t>
            </w:r>
            <w:r w:rsidR="005F7D6D" w:rsidRPr="001A7DDB">
              <w:rPr>
                <w:sz w:val="20"/>
                <w:szCs w:val="20"/>
              </w:rPr>
              <w:t>,</w:t>
            </w:r>
            <w:r w:rsidRPr="002A2839">
              <w:rPr>
                <w:sz w:val="20"/>
                <w:szCs w:val="20"/>
              </w:rPr>
              <w:t xml:space="preserve"> within a defined </w:t>
            </w:r>
            <w:proofErr w:type="gramStart"/>
            <w:r w:rsidRPr="002A2839">
              <w:rPr>
                <w:sz w:val="20"/>
                <w:szCs w:val="20"/>
              </w:rPr>
              <w:t>time period</w:t>
            </w:r>
            <w:proofErr w:type="gramEnd"/>
            <w:r w:rsidRPr="002A2839">
              <w:rPr>
                <w:sz w:val="20"/>
                <w:szCs w:val="20"/>
              </w:rPr>
              <w:t>, without an external electrical power supply</w:t>
            </w:r>
            <w:r w:rsidR="00354162">
              <w:rPr>
                <w:sz w:val="20"/>
                <w:szCs w:val="20"/>
              </w:rPr>
              <w:t xml:space="preserve"> from the </w:t>
            </w:r>
            <w:r w:rsidR="00354162" w:rsidRPr="001A7DDB">
              <w:rPr>
                <w:b/>
                <w:bCs/>
                <w:sz w:val="20"/>
                <w:szCs w:val="20"/>
              </w:rPr>
              <w:t>Total System</w:t>
            </w:r>
            <w:r w:rsidRPr="002A2839">
              <w:rPr>
                <w:sz w:val="20"/>
                <w:szCs w:val="20"/>
              </w:rPr>
              <w:t>.</w:t>
            </w:r>
            <w:r w:rsidR="00473366" w:rsidRPr="004F45D7">
              <w:rPr>
                <w:sz w:val="20"/>
                <w:szCs w:val="20"/>
              </w:rPr>
              <w:t xml:space="preserve"> </w:t>
            </w:r>
            <w:r w:rsidR="00F476D6">
              <w:rPr>
                <w:sz w:val="20"/>
                <w:szCs w:val="20"/>
              </w:rPr>
              <w:t xml:space="preserve">In the case of a </w:t>
            </w:r>
            <w:r w:rsidR="00F476D6" w:rsidRPr="001A7DDB">
              <w:rPr>
                <w:b/>
                <w:bCs/>
                <w:sz w:val="20"/>
                <w:szCs w:val="20"/>
              </w:rPr>
              <w:t>Local Joint Restoration Plan</w:t>
            </w:r>
            <w:r w:rsidR="00F476D6">
              <w:rPr>
                <w:sz w:val="20"/>
                <w:szCs w:val="20"/>
              </w:rPr>
              <w:t xml:space="preserve"> </w:t>
            </w:r>
            <w:r w:rsidR="00A3485A">
              <w:rPr>
                <w:sz w:val="20"/>
                <w:szCs w:val="20"/>
              </w:rPr>
              <w:t xml:space="preserve">the defined </w:t>
            </w:r>
            <w:proofErr w:type="gramStart"/>
            <w:r w:rsidR="00A3485A">
              <w:rPr>
                <w:sz w:val="20"/>
                <w:szCs w:val="20"/>
              </w:rPr>
              <w:t>period of time</w:t>
            </w:r>
            <w:proofErr w:type="gramEnd"/>
            <w:r w:rsidR="00A3485A">
              <w:rPr>
                <w:sz w:val="20"/>
                <w:szCs w:val="20"/>
              </w:rPr>
              <w:t xml:space="preserve"> </w:t>
            </w:r>
            <w:r w:rsidR="00523533">
              <w:rPr>
                <w:sz w:val="20"/>
                <w:szCs w:val="20"/>
              </w:rPr>
              <w:t>is</w:t>
            </w:r>
            <w:r w:rsidR="00B718D1">
              <w:rPr>
                <w:sz w:val="20"/>
                <w:szCs w:val="20"/>
              </w:rPr>
              <w:t xml:space="preserve"> within 2 hours of</w:t>
            </w:r>
            <w:r w:rsidR="00AD0ACF">
              <w:rPr>
                <w:sz w:val="20"/>
                <w:szCs w:val="20"/>
              </w:rPr>
              <w:t xml:space="preserve"> an instruction from </w:t>
            </w:r>
            <w:r w:rsidR="00AD0ACF" w:rsidRPr="001A7DDB">
              <w:rPr>
                <w:b/>
                <w:bCs/>
                <w:sz w:val="20"/>
                <w:szCs w:val="20"/>
              </w:rPr>
              <w:t>The Company</w:t>
            </w:r>
            <w:r w:rsidR="00AD0ACF">
              <w:rPr>
                <w:sz w:val="20"/>
                <w:szCs w:val="20"/>
              </w:rPr>
              <w:t xml:space="preserve"> or </w:t>
            </w:r>
            <w:r w:rsidR="00AD0ACF" w:rsidRPr="001A7DDB">
              <w:rPr>
                <w:b/>
                <w:bCs/>
                <w:sz w:val="20"/>
                <w:szCs w:val="20"/>
              </w:rPr>
              <w:t>Relevant Transmission Licensee</w:t>
            </w:r>
            <w:r w:rsidR="00AD0ACF">
              <w:rPr>
                <w:sz w:val="20"/>
                <w:szCs w:val="20"/>
              </w:rPr>
              <w:t xml:space="preserve">.  In the case of a </w:t>
            </w:r>
            <w:r w:rsidR="00E72442" w:rsidRPr="001A7DDB">
              <w:rPr>
                <w:b/>
                <w:bCs/>
                <w:sz w:val="20"/>
                <w:szCs w:val="20"/>
              </w:rPr>
              <w:t xml:space="preserve">Distribution </w:t>
            </w:r>
            <w:r w:rsidR="00AD0ACF" w:rsidRPr="001A7DDB">
              <w:rPr>
                <w:b/>
                <w:bCs/>
                <w:sz w:val="20"/>
                <w:szCs w:val="20"/>
              </w:rPr>
              <w:t xml:space="preserve">Restoration </w:t>
            </w:r>
            <w:r w:rsidR="00E72442" w:rsidRPr="001A7DDB">
              <w:rPr>
                <w:b/>
                <w:bCs/>
                <w:sz w:val="20"/>
                <w:szCs w:val="20"/>
              </w:rPr>
              <w:t xml:space="preserve">Zone </w:t>
            </w:r>
            <w:r w:rsidR="00AD0ACF" w:rsidRPr="001A7DDB">
              <w:rPr>
                <w:b/>
                <w:bCs/>
                <w:sz w:val="20"/>
                <w:szCs w:val="20"/>
              </w:rPr>
              <w:t>Plan</w:t>
            </w:r>
            <w:r w:rsidR="00354162" w:rsidRPr="001A7DDB">
              <w:rPr>
                <w:sz w:val="20"/>
                <w:szCs w:val="20"/>
              </w:rPr>
              <w:t>,</w:t>
            </w:r>
            <w:r w:rsidR="00AD0ACF">
              <w:rPr>
                <w:sz w:val="20"/>
                <w:szCs w:val="20"/>
              </w:rPr>
              <w:t xml:space="preserve"> the </w:t>
            </w:r>
            <w:r w:rsidR="00523533">
              <w:rPr>
                <w:sz w:val="20"/>
                <w:szCs w:val="20"/>
              </w:rPr>
              <w:t xml:space="preserve">defined </w:t>
            </w:r>
            <w:proofErr w:type="gramStart"/>
            <w:r w:rsidR="00523533">
              <w:rPr>
                <w:sz w:val="20"/>
                <w:szCs w:val="20"/>
              </w:rPr>
              <w:t>period of time</w:t>
            </w:r>
            <w:proofErr w:type="gramEnd"/>
            <w:r w:rsidR="00523533">
              <w:rPr>
                <w:sz w:val="20"/>
                <w:szCs w:val="20"/>
              </w:rPr>
              <w:t xml:space="preserve"> is </w:t>
            </w:r>
            <w:r w:rsidR="00AD0ACF">
              <w:rPr>
                <w:sz w:val="20"/>
                <w:szCs w:val="20"/>
              </w:rPr>
              <w:t xml:space="preserve">within </w:t>
            </w:r>
            <w:r w:rsidR="00E72442">
              <w:rPr>
                <w:sz w:val="20"/>
                <w:szCs w:val="20"/>
              </w:rPr>
              <w:t>8</w:t>
            </w:r>
            <w:r w:rsidR="00AD0ACF">
              <w:rPr>
                <w:sz w:val="20"/>
                <w:szCs w:val="20"/>
              </w:rPr>
              <w:t xml:space="preserve"> hours of an instruction from </w:t>
            </w:r>
            <w:r w:rsidR="00A3485A">
              <w:rPr>
                <w:sz w:val="20"/>
                <w:szCs w:val="20"/>
              </w:rPr>
              <w:t>r</w:t>
            </w:r>
            <w:r w:rsidR="00AD0ACF">
              <w:rPr>
                <w:sz w:val="20"/>
                <w:szCs w:val="20"/>
              </w:rPr>
              <w:t>elevan</w:t>
            </w:r>
            <w:r w:rsidR="00A3485A">
              <w:rPr>
                <w:sz w:val="20"/>
                <w:szCs w:val="20"/>
              </w:rPr>
              <w:t xml:space="preserve">t </w:t>
            </w:r>
            <w:r w:rsidR="00A3485A" w:rsidRPr="001A7DDB">
              <w:rPr>
                <w:b/>
                <w:bCs/>
                <w:sz w:val="20"/>
                <w:szCs w:val="20"/>
              </w:rPr>
              <w:t>Network Operator</w:t>
            </w:r>
            <w:r w:rsidR="00AD0ACF">
              <w:rPr>
                <w:sz w:val="20"/>
                <w:szCs w:val="20"/>
              </w:rPr>
              <w:t xml:space="preserve">.   </w:t>
            </w:r>
          </w:p>
          <w:p w14:paraId="497797C5" w14:textId="3936EBE4" w:rsidR="008061FD" w:rsidRPr="00C414C9" w:rsidRDefault="008061FD" w:rsidP="0094519C">
            <w:pPr>
              <w:pStyle w:val="Default"/>
              <w:jc w:val="both"/>
              <w:rPr>
                <w:sz w:val="20"/>
                <w:szCs w:val="20"/>
              </w:rPr>
            </w:pPr>
          </w:p>
        </w:tc>
      </w:tr>
      <w:tr w:rsidR="0093310B" w:rsidRPr="007E0B31" w14:paraId="42E28326" w14:textId="77777777" w:rsidTr="2F419186">
        <w:trPr>
          <w:cantSplit/>
        </w:trPr>
        <w:tc>
          <w:tcPr>
            <w:tcW w:w="2884" w:type="dxa"/>
          </w:tcPr>
          <w:p w14:paraId="7C982435" w14:textId="449388CA" w:rsidR="00E761F2" w:rsidRPr="00420698" w:rsidRDefault="00E761F2" w:rsidP="00E761F2">
            <w:pPr>
              <w:pStyle w:val="Arial11Bold"/>
              <w:rPr>
                <w:rFonts w:cs="Arial"/>
                <w:highlight w:val="yellow"/>
              </w:rPr>
            </w:pPr>
            <w:r w:rsidRPr="004F2C96">
              <w:rPr>
                <w:rFonts w:cs="Arial"/>
              </w:rPr>
              <w:t>Anchor Plant Test</w:t>
            </w:r>
          </w:p>
        </w:tc>
        <w:tc>
          <w:tcPr>
            <w:tcW w:w="6634" w:type="dxa"/>
          </w:tcPr>
          <w:p w14:paraId="73B1F8DE" w14:textId="12CB85FD" w:rsidR="00E761F2" w:rsidRPr="008C04E2" w:rsidRDefault="00E761F2" w:rsidP="00E761F2">
            <w:pPr>
              <w:pStyle w:val="TableArial11"/>
              <w:rPr>
                <w:rFonts w:cs="Arial"/>
              </w:rPr>
            </w:pPr>
            <w:r w:rsidRPr="008C04E2">
              <w:rPr>
                <w:bCs/>
              </w:rPr>
              <w:t xml:space="preserve">A test conducted on </w:t>
            </w:r>
            <w:r w:rsidRPr="008C04E2">
              <w:rPr>
                <w:b/>
                <w:bCs/>
              </w:rPr>
              <w:t xml:space="preserve">Plant </w:t>
            </w:r>
            <w:r w:rsidRPr="008C04E2">
              <w:rPr>
                <w:bCs/>
              </w:rPr>
              <w:t xml:space="preserve">to confirm it </w:t>
            </w:r>
            <w:proofErr w:type="gramStart"/>
            <w:r w:rsidRPr="008C04E2">
              <w:rPr>
                <w:bCs/>
              </w:rPr>
              <w:t>is capable of meeting</w:t>
            </w:r>
            <w:proofErr w:type="gramEnd"/>
            <w:r w:rsidRPr="008C04E2">
              <w:rPr>
                <w:bCs/>
              </w:rPr>
              <w:t xml:space="preserve"> the requirements of an </w:t>
            </w:r>
            <w:r w:rsidRPr="008C04E2">
              <w:rPr>
                <w:b/>
              </w:rPr>
              <w:t>Anchor</w:t>
            </w:r>
            <w:r w:rsidRPr="008C04E2">
              <w:rPr>
                <w:bCs/>
              </w:rPr>
              <w:t xml:space="preserve"> </w:t>
            </w:r>
            <w:r w:rsidRPr="008C04E2">
              <w:rPr>
                <w:b/>
                <w:bCs/>
              </w:rPr>
              <w:t>Restoration Contract</w:t>
            </w:r>
            <w:r w:rsidRPr="008C04E2">
              <w:rPr>
                <w:bCs/>
              </w:rPr>
              <w:t>.</w:t>
            </w:r>
          </w:p>
        </w:tc>
      </w:tr>
      <w:tr w:rsidR="0093310B" w:rsidRPr="007E0B31" w14:paraId="75350268" w14:textId="77777777" w:rsidTr="2F419186">
        <w:trPr>
          <w:cantSplit/>
        </w:trPr>
        <w:tc>
          <w:tcPr>
            <w:tcW w:w="2884" w:type="dxa"/>
          </w:tcPr>
          <w:p w14:paraId="07001B77" w14:textId="435942F8" w:rsidR="007B6F4F" w:rsidRPr="007E0B31" w:rsidRDefault="007B6F4F" w:rsidP="007B6F4F">
            <w:pPr>
              <w:pStyle w:val="Arial11Bold"/>
              <w:rPr>
                <w:rFonts w:cs="Arial"/>
              </w:rPr>
            </w:pPr>
            <w:r w:rsidRPr="003301CE">
              <w:t>Anchor Power Station Test</w:t>
            </w:r>
          </w:p>
        </w:tc>
        <w:tc>
          <w:tcPr>
            <w:tcW w:w="6634" w:type="dxa"/>
          </w:tcPr>
          <w:p w14:paraId="2A2A5FA6" w14:textId="342C68CB" w:rsidR="007B6F4F" w:rsidRPr="00274B57" w:rsidRDefault="007B6F4F" w:rsidP="007B6F4F">
            <w:pPr>
              <w:pStyle w:val="TableArial11"/>
              <w:rPr>
                <w:rFonts w:cs="Arial"/>
              </w:rPr>
            </w:pPr>
            <w:r w:rsidRPr="003301CE">
              <w:t xml:space="preserve">A test carried out by an </w:t>
            </w:r>
            <w:r w:rsidRPr="003301CE">
              <w:rPr>
                <w:b/>
              </w:rPr>
              <w:t>Anchor</w:t>
            </w:r>
            <w:r w:rsidRPr="003301CE">
              <w:t xml:space="preserve"> </w:t>
            </w:r>
            <w:r w:rsidRPr="003301CE">
              <w:rPr>
                <w:b/>
              </w:rPr>
              <w:t>Generator</w:t>
            </w:r>
            <w:r w:rsidRPr="003301CE">
              <w:t xml:space="preserve"> </w:t>
            </w:r>
            <w:r w:rsidRPr="003301CE">
              <w:rPr>
                <w:bCs/>
              </w:rPr>
              <w:t>at a</w:t>
            </w:r>
            <w:r>
              <w:rPr>
                <w:bCs/>
              </w:rPr>
              <w:t xml:space="preserve">n </w:t>
            </w:r>
            <w:r w:rsidRPr="0007240E">
              <w:rPr>
                <w:b/>
              </w:rPr>
              <w:t>Anchor</w:t>
            </w:r>
            <w:r>
              <w:rPr>
                <w:bCs/>
              </w:rPr>
              <w:t xml:space="preserve"> </w:t>
            </w:r>
            <w:r w:rsidRPr="003301CE">
              <w:rPr>
                <w:b/>
              </w:rPr>
              <w:t xml:space="preserve">Power Station </w:t>
            </w:r>
            <w:r w:rsidRPr="003301CE">
              <w:rPr>
                <w:bCs/>
              </w:rPr>
              <w:t>while that</w:t>
            </w:r>
            <w:r w:rsidRPr="003301CE">
              <w:rPr>
                <w:b/>
              </w:rPr>
              <w:t xml:space="preserve"> Anchor Power Station</w:t>
            </w:r>
            <w:r w:rsidRPr="003301CE">
              <w:t xml:space="preserve"> is disconnected from all external electrical power supplies</w:t>
            </w:r>
            <w:r w:rsidR="0021714A">
              <w:t xml:space="preserve"> from the </w:t>
            </w:r>
            <w:r w:rsidR="0021714A" w:rsidRPr="0021714A">
              <w:rPr>
                <w:b/>
                <w:bCs/>
              </w:rPr>
              <w:t>Total System</w:t>
            </w:r>
            <w:r w:rsidRPr="003301CE">
              <w:t>.</w:t>
            </w:r>
          </w:p>
        </w:tc>
      </w:tr>
      <w:tr w:rsidR="0093310B" w:rsidRPr="007E0B31" w14:paraId="732583D1" w14:textId="77777777" w:rsidTr="2F419186">
        <w:trPr>
          <w:cantSplit/>
        </w:trPr>
        <w:tc>
          <w:tcPr>
            <w:tcW w:w="2884" w:type="dxa"/>
          </w:tcPr>
          <w:p w14:paraId="45452203" w14:textId="11877A1D" w:rsidR="00BF264B" w:rsidRPr="007E0B31" w:rsidRDefault="00BF264B" w:rsidP="00BF264B">
            <w:pPr>
              <w:pStyle w:val="Arial11Bold"/>
              <w:rPr>
                <w:rFonts w:cs="Arial"/>
              </w:rPr>
            </w:pPr>
            <w:r w:rsidRPr="00C11132">
              <w:rPr>
                <w:rFonts w:cs="Arial"/>
              </w:rPr>
              <w:t>Anchor Restoration Contract</w:t>
            </w:r>
          </w:p>
        </w:tc>
        <w:tc>
          <w:tcPr>
            <w:tcW w:w="6634" w:type="dxa"/>
          </w:tcPr>
          <w:p w14:paraId="08369A7F" w14:textId="173E8162" w:rsidR="00BF264B" w:rsidRPr="00274B57" w:rsidRDefault="000A5C1C" w:rsidP="00BF264B">
            <w:pPr>
              <w:pStyle w:val="TableArial11"/>
              <w:rPr>
                <w:rFonts w:cs="Arial"/>
              </w:rPr>
            </w:pPr>
            <w:r>
              <w:t xml:space="preserve">In the case of a </w:t>
            </w:r>
            <w:r w:rsidRPr="000A5C1C">
              <w:rPr>
                <w:b/>
                <w:bCs/>
              </w:rPr>
              <w:t>Local Joint Restoration Plan</w:t>
            </w:r>
            <w:r w:rsidR="00276989">
              <w:rPr>
                <w:b/>
                <w:bCs/>
              </w:rPr>
              <w:t xml:space="preserve"> </w:t>
            </w:r>
            <w:r w:rsidR="00276989" w:rsidRPr="00276989">
              <w:t>or</w:t>
            </w:r>
            <w:r w:rsidR="00276989">
              <w:rPr>
                <w:b/>
                <w:bCs/>
              </w:rPr>
              <w:t xml:space="preserve"> Offshore Local Joint Restoration Plan</w:t>
            </w:r>
            <w:r w:rsidR="00AC2A66" w:rsidRPr="00C41935">
              <w:t>,</w:t>
            </w:r>
            <w:r w:rsidR="00CE6B74">
              <w:t xml:space="preserve"> </w:t>
            </w:r>
            <w:r>
              <w:t>a</w:t>
            </w:r>
            <w:r w:rsidR="00BF264B" w:rsidRPr="005C20E3">
              <w:t xml:space="preserve"> </w:t>
            </w:r>
            <w:r w:rsidR="008A1550">
              <w:t>contract</w:t>
            </w:r>
            <w:r w:rsidR="00BF264B" w:rsidRPr="005C20E3">
              <w:t xml:space="preserve"> between </w:t>
            </w:r>
            <w:r w:rsidR="00C41935" w:rsidRPr="00C41935">
              <w:rPr>
                <w:b/>
                <w:bCs/>
              </w:rPr>
              <w:t>The Company</w:t>
            </w:r>
            <w:r w:rsidR="00C41935">
              <w:t xml:space="preserve"> and </w:t>
            </w:r>
            <w:r w:rsidR="00BF264B" w:rsidRPr="005C20E3">
              <w:t>a</w:t>
            </w:r>
            <w:r w:rsidR="00C41935">
              <w:t>n</w:t>
            </w:r>
            <w:r w:rsidR="00BF264B" w:rsidRPr="005C20E3">
              <w:t xml:space="preserve"> </w:t>
            </w:r>
            <w:r w:rsidR="00BF264B">
              <w:rPr>
                <w:b/>
              </w:rPr>
              <w:t>Anchor Restoration</w:t>
            </w:r>
            <w:r w:rsidR="00BF264B" w:rsidRPr="00A87826">
              <w:rPr>
                <w:b/>
              </w:rPr>
              <w:t xml:space="preserve"> </w:t>
            </w:r>
            <w:r w:rsidR="00001564">
              <w:rPr>
                <w:b/>
              </w:rPr>
              <w:t>Contractor</w:t>
            </w:r>
            <w:r w:rsidR="00BF264B" w:rsidRPr="00A87826">
              <w:rPr>
                <w:b/>
              </w:rPr>
              <w:t xml:space="preserve"> </w:t>
            </w:r>
            <w:r w:rsidR="00AC2A66">
              <w:t xml:space="preserve">for </w:t>
            </w:r>
            <w:r w:rsidR="002C78D8">
              <w:t xml:space="preserve">the provision of </w:t>
            </w:r>
            <w:r w:rsidR="00AC2A66">
              <w:t xml:space="preserve">an </w:t>
            </w:r>
            <w:r w:rsidRPr="00C11132">
              <w:rPr>
                <w:b/>
                <w:bCs/>
              </w:rPr>
              <w:t xml:space="preserve">Anchor Plant </w:t>
            </w:r>
            <w:r w:rsidRPr="005C20E3">
              <w:rPr>
                <w:b/>
              </w:rPr>
              <w:t>Capability</w:t>
            </w:r>
            <w:r>
              <w:t xml:space="preserve">.  </w:t>
            </w:r>
            <w:r w:rsidRPr="00C11132">
              <w:rPr>
                <w:bCs/>
              </w:rPr>
              <w:t xml:space="preserve"> </w:t>
            </w:r>
            <w:r>
              <w:t xml:space="preserve">In the case of a </w:t>
            </w:r>
            <w:r w:rsidRPr="000A5C1C">
              <w:rPr>
                <w:b/>
                <w:bCs/>
              </w:rPr>
              <w:t>Distribution Restoration Zone Plan</w:t>
            </w:r>
            <w:r>
              <w:t xml:space="preserve"> is a</w:t>
            </w:r>
            <w:r w:rsidRPr="005C20E3">
              <w:t>n agreement between</w:t>
            </w:r>
            <w:r w:rsidRPr="00C11132">
              <w:rPr>
                <w:bCs/>
              </w:rPr>
              <w:t xml:space="preserve"> </w:t>
            </w:r>
            <w:r w:rsidR="00BF264B">
              <w:rPr>
                <w:b/>
              </w:rPr>
              <w:t xml:space="preserve">The Company </w:t>
            </w:r>
            <w:r w:rsidR="00BF264B" w:rsidRPr="00C11132">
              <w:rPr>
                <w:bCs/>
              </w:rPr>
              <w:t>and relevant</w:t>
            </w:r>
            <w:r w:rsidR="00BF264B">
              <w:rPr>
                <w:b/>
              </w:rPr>
              <w:t xml:space="preserve"> Network Operator </w:t>
            </w:r>
            <w:r w:rsidR="00767703">
              <w:t xml:space="preserve">and </w:t>
            </w:r>
            <w:r w:rsidR="00BF264B" w:rsidRPr="00C11132">
              <w:rPr>
                <w:b/>
                <w:bCs/>
              </w:rPr>
              <w:t>Anchor Restoration</w:t>
            </w:r>
            <w:r w:rsidR="00BF264B">
              <w:t xml:space="preserve"> </w:t>
            </w:r>
            <w:r w:rsidR="00913800">
              <w:rPr>
                <w:b/>
              </w:rPr>
              <w:t>Contractor</w:t>
            </w:r>
            <w:r w:rsidR="00BF264B" w:rsidRPr="00A87826">
              <w:rPr>
                <w:b/>
              </w:rPr>
              <w:t xml:space="preserve"> </w:t>
            </w:r>
            <w:r w:rsidR="00647138">
              <w:t>for the provision of</w:t>
            </w:r>
            <w:r w:rsidR="00C41935">
              <w:t xml:space="preserve"> an</w:t>
            </w:r>
            <w:r w:rsidR="00BF264B">
              <w:t xml:space="preserve"> </w:t>
            </w:r>
            <w:r w:rsidR="00BF264B" w:rsidRPr="00C11132">
              <w:rPr>
                <w:b/>
                <w:bCs/>
              </w:rPr>
              <w:t xml:space="preserve">Anchor Plant </w:t>
            </w:r>
            <w:r w:rsidR="00BF264B" w:rsidRPr="005C20E3">
              <w:rPr>
                <w:b/>
              </w:rPr>
              <w:t>Capability</w:t>
            </w:r>
            <w:r w:rsidR="00187098">
              <w:t>.</w:t>
            </w:r>
          </w:p>
        </w:tc>
      </w:tr>
      <w:tr w:rsidR="0093310B" w:rsidRPr="007E0B31" w14:paraId="21EB2F70" w14:textId="77777777" w:rsidTr="2F419186">
        <w:trPr>
          <w:cantSplit/>
        </w:trPr>
        <w:tc>
          <w:tcPr>
            <w:tcW w:w="2884" w:type="dxa"/>
          </w:tcPr>
          <w:p w14:paraId="14CA9D3C" w14:textId="2A5281F0" w:rsidR="00BF264B" w:rsidRPr="007E0B31" w:rsidRDefault="00BF264B" w:rsidP="00BF264B">
            <w:pPr>
              <w:pStyle w:val="Arial11Bold"/>
              <w:rPr>
                <w:rFonts w:cs="Arial"/>
              </w:rPr>
            </w:pPr>
            <w:r>
              <w:t xml:space="preserve">Anchor </w:t>
            </w:r>
            <w:proofErr w:type="gramStart"/>
            <w:r>
              <w:t xml:space="preserve">Restoration </w:t>
            </w:r>
            <w:r w:rsidR="00773191">
              <w:t xml:space="preserve"> Contractor</w:t>
            </w:r>
            <w:proofErr w:type="gramEnd"/>
          </w:p>
        </w:tc>
        <w:tc>
          <w:tcPr>
            <w:tcW w:w="6634" w:type="dxa"/>
          </w:tcPr>
          <w:p w14:paraId="3BFEBA7F" w14:textId="3A4F9BE5" w:rsidR="00BF264B" w:rsidRPr="00274B57" w:rsidRDefault="00BF264B" w:rsidP="00BF264B">
            <w:pPr>
              <w:pStyle w:val="TableArial11"/>
              <w:rPr>
                <w:rFonts w:cs="Arial"/>
              </w:rPr>
            </w:pPr>
            <w:r>
              <w:t xml:space="preserve">A </w:t>
            </w:r>
            <w:r w:rsidRPr="006414D2">
              <w:rPr>
                <w:b/>
                <w:bCs/>
              </w:rPr>
              <w:t xml:space="preserve">Restoration </w:t>
            </w:r>
            <w:r w:rsidR="00773191">
              <w:rPr>
                <w:b/>
                <w:bCs/>
              </w:rPr>
              <w:t>Contractor</w:t>
            </w:r>
            <w:r>
              <w:t xml:space="preserve"> with an </w:t>
            </w:r>
            <w:r w:rsidRPr="006414D2">
              <w:rPr>
                <w:b/>
                <w:bCs/>
              </w:rPr>
              <w:t xml:space="preserve">Anchor </w:t>
            </w:r>
            <w:r>
              <w:rPr>
                <w:b/>
                <w:bCs/>
              </w:rPr>
              <w:t>Restoration Contract</w:t>
            </w:r>
            <w:r w:rsidR="00187098" w:rsidRPr="004E0DE9">
              <w:t>.</w:t>
            </w:r>
          </w:p>
        </w:tc>
      </w:tr>
      <w:tr w:rsidR="0093310B" w:rsidRPr="007E0B31" w14:paraId="732DF0FE" w14:textId="77777777" w:rsidTr="2F419186">
        <w:trPr>
          <w:cantSplit/>
        </w:trPr>
        <w:tc>
          <w:tcPr>
            <w:tcW w:w="2884" w:type="dxa"/>
          </w:tcPr>
          <w:p w14:paraId="00D42808" w14:textId="27D32790" w:rsidR="0013698A" w:rsidRPr="007E0B31" w:rsidRDefault="0013698A" w:rsidP="0013698A">
            <w:pPr>
              <w:pStyle w:val="Arial11Bold"/>
              <w:rPr>
                <w:rFonts w:cs="Arial"/>
              </w:rPr>
            </w:pPr>
            <w:r>
              <w:rPr>
                <w:bCs/>
              </w:rPr>
              <w:t>Anchor Plant</w:t>
            </w:r>
            <w:r w:rsidRPr="005C20E3">
              <w:rPr>
                <w:bCs/>
              </w:rPr>
              <w:t xml:space="preserve"> Unit Test</w:t>
            </w:r>
          </w:p>
        </w:tc>
        <w:tc>
          <w:tcPr>
            <w:tcW w:w="6634" w:type="dxa"/>
          </w:tcPr>
          <w:p w14:paraId="66106371" w14:textId="0D6694F0" w:rsidR="0013698A" w:rsidRPr="00274B57" w:rsidRDefault="0013698A" w:rsidP="0013698A">
            <w:pPr>
              <w:pStyle w:val="TableArial11"/>
              <w:rPr>
                <w:rFonts w:cs="Arial"/>
              </w:rPr>
            </w:pPr>
            <w:r w:rsidRPr="005C20E3">
              <w:t>A</w:t>
            </w:r>
            <w:r w:rsidRPr="005C20E3">
              <w:rPr>
                <w:b/>
                <w:bCs/>
              </w:rPr>
              <w:t xml:space="preserve"> </w:t>
            </w:r>
            <w:r w:rsidR="00153B44" w:rsidRPr="006876C8">
              <w:t>t</w:t>
            </w:r>
            <w:r w:rsidRPr="006876C8">
              <w:t>est</w:t>
            </w:r>
            <w:r w:rsidRPr="005C20E3">
              <w:rPr>
                <w:b/>
                <w:bCs/>
              </w:rPr>
              <w:t xml:space="preserve"> </w:t>
            </w:r>
            <w:r w:rsidRPr="005C20E3">
              <w:t xml:space="preserve">carried out on a </w:t>
            </w:r>
            <w:r w:rsidRPr="005C20E3">
              <w:rPr>
                <w:b/>
                <w:bCs/>
              </w:rPr>
              <w:t xml:space="preserve">Generating Unit </w:t>
            </w:r>
            <w:r w:rsidRPr="005C20E3">
              <w:t xml:space="preserve">or a </w:t>
            </w:r>
            <w:r w:rsidRPr="005C20E3">
              <w:rPr>
                <w:b/>
                <w:bCs/>
              </w:rPr>
              <w:t xml:space="preserve">CCGT Unit </w:t>
            </w:r>
            <w:r w:rsidRPr="005C20E3">
              <w:t xml:space="preserve">or a </w:t>
            </w:r>
            <w:r w:rsidRPr="005C20E3">
              <w:rPr>
                <w:b/>
                <w:bCs/>
              </w:rPr>
              <w:t>Power Generating Module</w:t>
            </w:r>
            <w:r w:rsidRPr="005C20E3">
              <w:t xml:space="preserve">, </w:t>
            </w:r>
            <w:r>
              <w:t xml:space="preserve">or a </w:t>
            </w:r>
            <w:r w:rsidRPr="005969DB">
              <w:rPr>
                <w:b/>
                <w:bCs/>
              </w:rPr>
              <w:t>HVDC System</w:t>
            </w:r>
            <w:r>
              <w:t xml:space="preserve"> or a </w:t>
            </w:r>
            <w:r w:rsidRPr="005969DB">
              <w:rPr>
                <w:b/>
                <w:bCs/>
              </w:rPr>
              <w:t>DC Converter</w:t>
            </w:r>
            <w:r>
              <w:t xml:space="preserve"> </w:t>
            </w:r>
            <w:r w:rsidRPr="005C20E3">
              <w:t xml:space="preserve">as the case may be, at </w:t>
            </w:r>
            <w:r w:rsidR="00841D53">
              <w:t xml:space="preserve">the site of </w:t>
            </w:r>
            <w:r w:rsidRPr="006876C8">
              <w:t>an</w:t>
            </w:r>
            <w:r>
              <w:rPr>
                <w:b/>
                <w:bCs/>
              </w:rPr>
              <w:t xml:space="preserve"> Anchor Plant</w:t>
            </w:r>
            <w:r w:rsidRPr="005C20E3">
              <w:rPr>
                <w:b/>
                <w:bCs/>
              </w:rPr>
              <w:t xml:space="preserve"> </w:t>
            </w:r>
            <w:r w:rsidRPr="005C20E3">
              <w:t xml:space="preserve">while the </w:t>
            </w:r>
            <w:r>
              <w:rPr>
                <w:b/>
                <w:bCs/>
              </w:rPr>
              <w:t>Anchor Plant</w:t>
            </w:r>
            <w:r w:rsidRPr="005C20E3">
              <w:rPr>
                <w:b/>
                <w:bCs/>
              </w:rPr>
              <w:t xml:space="preserve"> </w:t>
            </w:r>
            <w:r w:rsidR="00C520A2">
              <w:t xml:space="preserve">is </w:t>
            </w:r>
            <w:r w:rsidR="004E0DE9">
              <w:t>supplied</w:t>
            </w:r>
            <w:r w:rsidR="00C520A2">
              <w:t xml:space="preserve"> from </w:t>
            </w:r>
            <w:r w:rsidRPr="005C20E3">
              <w:t>a</w:t>
            </w:r>
            <w:r w:rsidR="004E0DE9">
              <w:t>ll</w:t>
            </w:r>
            <w:r w:rsidRPr="005C20E3">
              <w:t xml:space="preserve"> external </w:t>
            </w:r>
            <w:r w:rsidR="004E0DE9">
              <w:t>power supplies</w:t>
            </w:r>
            <w:r w:rsidRPr="005C20E3">
              <w:t>.</w:t>
            </w:r>
          </w:p>
        </w:tc>
      </w:tr>
      <w:tr w:rsidR="00046274" w:rsidRPr="007E0B31" w14:paraId="1808CDAE" w14:textId="77777777" w:rsidTr="2F419186">
        <w:trPr>
          <w:cantSplit/>
        </w:trPr>
        <w:tc>
          <w:tcPr>
            <w:tcW w:w="2884"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634"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2F419186">
        <w:trPr>
          <w:cantSplit/>
        </w:trPr>
        <w:tc>
          <w:tcPr>
            <w:tcW w:w="2884"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634"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2F419186">
        <w:trPr>
          <w:cantSplit/>
        </w:trPr>
        <w:tc>
          <w:tcPr>
            <w:tcW w:w="2884"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634"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2F419186">
        <w:trPr>
          <w:cantSplit/>
        </w:trPr>
        <w:tc>
          <w:tcPr>
            <w:tcW w:w="2884" w:type="dxa"/>
          </w:tcPr>
          <w:p w14:paraId="234D5222" w14:textId="5DB6917F" w:rsidR="00D6146B" w:rsidRPr="0079139F" w:rsidRDefault="00D6146B" w:rsidP="00ED5885">
            <w:pPr>
              <w:pStyle w:val="Arial11Bold"/>
              <w:rPr>
                <w:rFonts w:cs="Arial"/>
              </w:rPr>
            </w:pPr>
            <w:r w:rsidRPr="0079139F">
              <w:rPr>
                <w:rFonts w:cs="Arial"/>
              </w:rPr>
              <w:t>Apparatus</w:t>
            </w:r>
          </w:p>
        </w:tc>
        <w:tc>
          <w:tcPr>
            <w:tcW w:w="6634" w:type="dxa"/>
          </w:tcPr>
          <w:p w14:paraId="64F2AA63" w14:textId="222A6B8A" w:rsidR="008E4664" w:rsidRDefault="00D6146B" w:rsidP="00F01FB8">
            <w:pPr>
              <w:pStyle w:val="TableArial11"/>
              <w:rPr>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008E4664">
              <w:rPr>
                <w:rFonts w:cs="Arial"/>
              </w:rPr>
              <w:t xml:space="preserve">  </w:t>
            </w:r>
            <w:r w:rsidR="008E4664" w:rsidRPr="001006C1">
              <w:rPr>
                <w:rFonts w:eastAsia="Cambria" w:cs="Arial"/>
                <w:snapToGrid/>
                <w:color w:val="000000"/>
                <w:lang w:eastAsia="en-GB"/>
              </w:rPr>
              <w:t xml:space="preserve">It includes </w:t>
            </w:r>
            <w:r w:rsidR="008E4664" w:rsidRPr="001006C1">
              <w:rPr>
                <w:rFonts w:eastAsia="Cambria" w:cs="Arial"/>
                <w:b/>
                <w:bCs/>
                <w:snapToGrid/>
                <w:color w:val="000000"/>
                <w:lang w:eastAsia="en-GB"/>
              </w:rPr>
              <w:t>Users’</w:t>
            </w:r>
            <w:r w:rsidR="008E4664" w:rsidRPr="001006C1">
              <w:rPr>
                <w:rFonts w:eastAsia="Cambria" w:cs="Arial"/>
                <w:snapToGrid/>
                <w:color w:val="000000"/>
                <w:lang w:eastAsia="en-GB"/>
              </w:rPr>
              <w:t xml:space="preserve"> equipment which imposes </w:t>
            </w:r>
            <w:r w:rsidR="008E4664" w:rsidRPr="001006C1">
              <w:rPr>
                <w:rFonts w:eastAsia="Cambria" w:cs="Arial"/>
                <w:b/>
                <w:bCs/>
                <w:snapToGrid/>
                <w:color w:val="000000"/>
                <w:lang w:eastAsia="en-GB"/>
              </w:rPr>
              <w:t>Demand</w:t>
            </w:r>
            <w:r w:rsidR="008E4664" w:rsidRPr="001006C1">
              <w:rPr>
                <w:rFonts w:eastAsia="Cambria" w:cs="Arial"/>
                <w:snapToGrid/>
                <w:color w:val="000000"/>
                <w:lang w:eastAsia="en-GB"/>
              </w:rPr>
              <w:t xml:space="preserve"> on the </w:t>
            </w:r>
            <w:r w:rsidR="008E4664" w:rsidRPr="001006C1">
              <w:rPr>
                <w:rFonts w:eastAsia="Cambria" w:cs="Arial"/>
                <w:b/>
                <w:bCs/>
                <w:snapToGrid/>
                <w:color w:val="000000"/>
                <w:lang w:eastAsia="en-GB"/>
              </w:rPr>
              <w:t>System</w:t>
            </w:r>
            <w:r w:rsidR="008E4664" w:rsidRPr="001006C1">
              <w:rPr>
                <w:rFonts w:eastAsia="Cambria" w:cs="Arial"/>
                <w:snapToGrid/>
                <w:color w:val="000000"/>
                <w:lang w:eastAsia="en-GB"/>
              </w:rPr>
              <w:t>.</w:t>
            </w:r>
            <w:r w:rsidRPr="0079139F">
              <w:rPr>
                <w:rFonts w:cs="Arial"/>
              </w:rPr>
              <w:t xml:space="preserve"> </w:t>
            </w:r>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r w:rsidR="00927B9D">
              <w:rPr>
                <w:rFonts w:cs="Arial"/>
              </w:rPr>
              <w:t xml:space="preserve">  </w:t>
            </w:r>
          </w:p>
        </w:tc>
      </w:tr>
      <w:tr w:rsidR="00046274" w:rsidRPr="007E0B31" w14:paraId="5DE84E19" w14:textId="77777777" w:rsidTr="2F419186">
        <w:trPr>
          <w:cantSplit/>
        </w:trPr>
        <w:tc>
          <w:tcPr>
            <w:tcW w:w="2884" w:type="dxa"/>
          </w:tcPr>
          <w:p w14:paraId="387E3E95" w14:textId="77777777" w:rsidR="0097017C" w:rsidRPr="007E0B31" w:rsidRDefault="0097017C" w:rsidP="00ED5885">
            <w:pPr>
              <w:pStyle w:val="Arial11Bold"/>
              <w:rPr>
                <w:rFonts w:cs="Arial"/>
              </w:rPr>
            </w:pPr>
            <w:r w:rsidRPr="007E0B31">
              <w:rPr>
                <w:rFonts w:cs="Arial"/>
              </w:rPr>
              <w:lastRenderedPageBreak/>
              <w:t xml:space="preserve">Apparent Power </w:t>
            </w:r>
          </w:p>
        </w:tc>
        <w:tc>
          <w:tcPr>
            <w:tcW w:w="6634"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2F419186">
        <w:trPr>
          <w:cantSplit/>
        </w:trPr>
        <w:tc>
          <w:tcPr>
            <w:tcW w:w="2884"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634"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2F419186">
        <w:trPr>
          <w:cantSplit/>
        </w:trPr>
        <w:tc>
          <w:tcPr>
            <w:tcW w:w="2884"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634"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2F419186">
        <w:trPr>
          <w:cantSplit/>
        </w:trPr>
        <w:tc>
          <w:tcPr>
            <w:tcW w:w="2884"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634"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06122C" w14:paraId="47F4C6A8" w14:textId="77777777" w:rsidTr="2F419186">
        <w:trPr>
          <w:cantSplit/>
          <w:trHeight w:val="300"/>
        </w:trPr>
        <w:tc>
          <w:tcPr>
            <w:tcW w:w="2884" w:type="dxa"/>
          </w:tcPr>
          <w:p w14:paraId="253D9F8E" w14:textId="3FA43B01" w:rsidR="291EB386" w:rsidRDefault="291EB386" w:rsidP="004E64E8">
            <w:pPr>
              <w:pStyle w:val="Arial11Bold"/>
              <w:rPr>
                <w:rFonts w:cs="Arial"/>
              </w:rPr>
            </w:pPr>
            <w:r w:rsidRPr="7356A9C9">
              <w:rPr>
                <w:rFonts w:cs="Arial"/>
              </w:rPr>
              <w:t>Assimilated Law</w:t>
            </w:r>
          </w:p>
        </w:tc>
        <w:tc>
          <w:tcPr>
            <w:tcW w:w="6634" w:type="dxa"/>
          </w:tcPr>
          <w:p w14:paraId="0BC099DA" w14:textId="6FB29D29" w:rsidR="291EB386" w:rsidRDefault="291EB386" w:rsidP="004E64E8">
            <w:pPr>
              <w:pStyle w:val="TableArial11"/>
              <w:rPr>
                <w:rFonts w:cs="Arial"/>
              </w:rPr>
            </w:pPr>
            <w:r w:rsidRPr="7356A9C9">
              <w:rPr>
                <w:rFonts w:cs="Arial"/>
              </w:rPr>
              <w:t>Has the same meaning as that given by section 6(7) of the European Union (Withdrawal) Act 2018</w:t>
            </w:r>
          </w:p>
        </w:tc>
      </w:tr>
      <w:tr w:rsidR="00850272" w:rsidRPr="007E0B31" w14:paraId="376D1424" w14:textId="77777777" w:rsidTr="2F419186">
        <w:trPr>
          <w:cantSplit/>
        </w:trPr>
        <w:tc>
          <w:tcPr>
            <w:tcW w:w="2884"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634"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United Kingdom Accreditation Service or such other body as may be established from time to time to carry out the function of accreditation.</w:t>
            </w:r>
          </w:p>
        </w:tc>
      </w:tr>
      <w:tr w:rsidR="00046274" w:rsidRPr="007E0B31" w14:paraId="1C6D10A8" w14:textId="77777777" w:rsidTr="2F419186">
        <w:trPr>
          <w:cantSplit/>
        </w:trPr>
        <w:tc>
          <w:tcPr>
            <w:tcW w:w="2884"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634"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2F419186">
        <w:trPr>
          <w:cantSplit/>
        </w:trPr>
        <w:tc>
          <w:tcPr>
            <w:tcW w:w="2884"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634"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2F419186">
        <w:trPr>
          <w:cantSplit/>
        </w:trPr>
        <w:tc>
          <w:tcPr>
            <w:tcW w:w="2884"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634"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2F419186">
        <w:trPr>
          <w:cantSplit/>
        </w:trPr>
        <w:tc>
          <w:tcPr>
            <w:tcW w:w="2884"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634"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2F419186">
        <w:trPr>
          <w:cantSplit/>
        </w:trPr>
        <w:tc>
          <w:tcPr>
            <w:tcW w:w="2884"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634"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2F419186">
        <w:trPr>
          <w:cantSplit/>
        </w:trPr>
        <w:tc>
          <w:tcPr>
            <w:tcW w:w="2884"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634"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2F419186">
        <w:trPr>
          <w:cantSplit/>
        </w:trPr>
        <w:tc>
          <w:tcPr>
            <w:tcW w:w="2884" w:type="dxa"/>
          </w:tcPr>
          <w:p w14:paraId="2424277A" w14:textId="77777777" w:rsidR="00CB3A44" w:rsidRPr="007E0B31" w:rsidRDefault="00CB3A44" w:rsidP="00ED5885">
            <w:pPr>
              <w:pStyle w:val="Arial11Bold"/>
              <w:rPr>
                <w:rFonts w:cs="Arial"/>
              </w:rPr>
            </w:pPr>
            <w:r w:rsidRPr="007E0B31">
              <w:rPr>
                <w:rFonts w:cs="Arial"/>
              </w:rPr>
              <w:t>Auxiliaries</w:t>
            </w:r>
          </w:p>
        </w:tc>
        <w:tc>
          <w:tcPr>
            <w:tcW w:w="6634"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w:t>
            </w:r>
            <w:proofErr w:type="gramStart"/>
            <w:r w:rsidRPr="007E0B31">
              <w:rPr>
                <w:rFonts w:cs="Arial"/>
              </w:rPr>
              <w:t>plant's</w:t>
            </w:r>
            <w:proofErr w:type="gramEnd"/>
            <w:r w:rsidRPr="007E0B31">
              <w:rPr>
                <w:rFonts w:cs="Arial"/>
              </w:rPr>
              <w:t xml:space="preserve">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2F419186">
        <w:trPr>
          <w:cantSplit/>
        </w:trPr>
        <w:tc>
          <w:tcPr>
            <w:tcW w:w="2884"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634"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2F419186">
        <w:trPr>
          <w:cantSplit/>
        </w:trPr>
        <w:tc>
          <w:tcPr>
            <w:tcW w:w="2884" w:type="dxa"/>
          </w:tcPr>
          <w:p w14:paraId="73B830C1" w14:textId="14177899" w:rsidR="00C72736" w:rsidRPr="007E0B31" w:rsidRDefault="00C72736" w:rsidP="00C72736">
            <w:pPr>
              <w:pStyle w:val="Arial11Bold"/>
              <w:rPr>
                <w:rFonts w:cs="Arial"/>
              </w:rPr>
            </w:pPr>
            <w:r w:rsidRPr="001006C1">
              <w:lastRenderedPageBreak/>
              <w:t>Auxiliary Energy Supplies</w:t>
            </w:r>
          </w:p>
        </w:tc>
        <w:tc>
          <w:tcPr>
            <w:tcW w:w="6634" w:type="dxa"/>
          </w:tcPr>
          <w:p w14:paraId="7C335D5C" w14:textId="296C649D" w:rsidR="00C72736" w:rsidRPr="007E0B31" w:rsidRDefault="00C72736" w:rsidP="00C72736">
            <w:pPr>
              <w:pStyle w:val="TableArial11"/>
              <w:rPr>
                <w:rFonts w:cs="Arial"/>
              </w:rPr>
            </w:pPr>
            <w:r w:rsidRPr="001006C1">
              <w:rPr>
                <w:rFonts w:eastAsia="Cambria" w:cs="Arial"/>
                <w:snapToGrid/>
                <w:color w:val="000000"/>
                <w:lang w:eastAsia="en-GB"/>
              </w:rPr>
              <w:t>An electricity supply (which could be derived from an</w:t>
            </w:r>
            <w:r w:rsidRPr="490DE6A8">
              <w:rPr>
                <w:rFonts w:eastAsia="Cambria" w:cs="Arial"/>
                <w:b/>
                <w:bCs/>
                <w:snapToGrid/>
                <w:color w:val="000000"/>
                <w:lang w:eastAsia="en-GB"/>
              </w:rPr>
              <w:t xml:space="preserve"> Auxiliary Diesel Engine</w:t>
            </w:r>
            <w:r w:rsidRPr="001006C1">
              <w:rPr>
                <w:rFonts w:eastAsia="Cambria" w:cs="Arial"/>
                <w:snapToGrid/>
                <w:color w:val="000000"/>
                <w:lang w:eastAsia="en-GB"/>
              </w:rPr>
              <w:t xml:space="preserve"> or </w:t>
            </w:r>
            <w:r w:rsidRPr="490DE6A8">
              <w:rPr>
                <w:rFonts w:eastAsia="Cambria" w:cs="Arial"/>
                <w:b/>
                <w:bCs/>
                <w:snapToGrid/>
                <w:color w:val="000000"/>
                <w:lang w:eastAsia="en-GB"/>
              </w:rPr>
              <w:t>Auxiliary Gas Turbine</w:t>
            </w:r>
            <w:r w:rsidRPr="490DE6A8">
              <w:rPr>
                <w:rFonts w:eastAsia="Cambria" w:cs="Arial"/>
                <w:snapToGrid/>
                <w:color w:val="000000"/>
                <w:lang w:eastAsia="en-GB"/>
              </w:rPr>
              <w:t xml:space="preserve"> or other source of energy</w:t>
            </w:r>
            <w:r w:rsidRPr="001006C1">
              <w:rPr>
                <w:rFonts w:eastAsia="Cambria" w:cs="Arial"/>
                <w:snapToGrid/>
                <w:color w:val="000000"/>
                <w:lang w:eastAsia="en-GB"/>
              </w:rPr>
              <w:t xml:space="preserve">) that is necessary to power the auxiliary and ancillary equipment on which a </w:t>
            </w:r>
            <w:r w:rsidRPr="001006C1">
              <w:rPr>
                <w:rFonts w:eastAsia="Cambria" w:cs="Arial"/>
                <w:b/>
                <w:bCs/>
                <w:snapToGrid/>
                <w:color w:val="000000"/>
                <w:lang w:eastAsia="en-GB"/>
              </w:rPr>
              <w:t xml:space="preserve">Power Generating </w:t>
            </w:r>
            <w:r w:rsidRPr="0061401B">
              <w:rPr>
                <w:rFonts w:eastAsia="Cambria" w:cs="Arial"/>
                <w:b/>
                <w:bCs/>
                <w:snapToGrid/>
                <w:color w:val="000000"/>
                <w:lang w:eastAsia="en-GB"/>
              </w:rPr>
              <w:t>Module</w:t>
            </w:r>
            <w:r w:rsidRPr="0061401B">
              <w:rPr>
                <w:rFonts w:eastAsia="Cambria" w:cs="Arial"/>
                <w:snapToGrid/>
                <w:color w:val="000000"/>
                <w:lang w:eastAsia="en-GB"/>
              </w:rPr>
              <w:t xml:space="preserve"> </w:t>
            </w:r>
            <w:r w:rsidRPr="0061401B">
              <w:rPr>
                <w:rFonts w:eastAsia="Cambria" w:cs="Arial"/>
                <w:color w:val="000000"/>
                <w:lang w:eastAsia="en-GB"/>
              </w:rPr>
              <w:t>or</w:t>
            </w:r>
            <w:r w:rsidRPr="0061401B">
              <w:rPr>
                <w:rFonts w:eastAsia="Cambria" w:cs="Arial"/>
                <w:b/>
                <w:bCs/>
                <w:color w:val="000000"/>
                <w:lang w:eastAsia="en-GB"/>
              </w:rPr>
              <w:t xml:space="preserve"> HVDC System </w:t>
            </w:r>
            <w:r w:rsidRPr="0061401B">
              <w:rPr>
                <w:rFonts w:eastAsia="Cambria" w:cs="Arial"/>
                <w:color w:val="000000"/>
                <w:lang w:eastAsia="en-GB"/>
              </w:rPr>
              <w:t>or</w:t>
            </w:r>
            <w:r w:rsidRPr="0061401B">
              <w:rPr>
                <w:rFonts w:eastAsia="Cambria" w:cs="Arial"/>
                <w:b/>
                <w:bCs/>
                <w:color w:val="000000"/>
                <w:lang w:eastAsia="en-GB"/>
              </w:rPr>
              <w:t xml:space="preserve"> DC Converter </w:t>
            </w:r>
            <w:r w:rsidRPr="0061401B">
              <w:rPr>
                <w:rFonts w:eastAsia="Cambria" w:cs="Arial"/>
                <w:color w:val="000000"/>
                <w:lang w:eastAsia="en-GB"/>
              </w:rPr>
              <w:t xml:space="preserve">or other item of </w:t>
            </w:r>
            <w:r w:rsidRPr="0061401B">
              <w:rPr>
                <w:rFonts w:eastAsia="Cambria" w:cs="Arial"/>
                <w:b/>
                <w:bCs/>
                <w:color w:val="000000"/>
                <w:lang w:eastAsia="en-GB"/>
              </w:rPr>
              <w:t>Plant</w:t>
            </w:r>
            <w:r>
              <w:rPr>
                <w:rFonts w:eastAsia="Cambria" w:cs="Arial"/>
                <w:color w:val="000000"/>
                <w:lang w:eastAsia="en-GB"/>
              </w:rPr>
              <w:t xml:space="preserve"> </w:t>
            </w:r>
            <w:r w:rsidRPr="001006C1">
              <w:rPr>
                <w:rFonts w:eastAsia="Cambria" w:cs="Arial"/>
                <w:snapToGrid/>
                <w:color w:val="000000"/>
                <w:lang w:eastAsia="en-GB"/>
              </w:rPr>
              <w:t xml:space="preserve">relies for it to be capable of generating </w:t>
            </w:r>
            <w:r w:rsidRPr="001006C1">
              <w:rPr>
                <w:rFonts w:eastAsia="Cambria" w:cs="Arial"/>
                <w:b/>
                <w:bCs/>
                <w:snapToGrid/>
                <w:color w:val="000000"/>
                <w:lang w:eastAsia="en-GB"/>
              </w:rPr>
              <w:t>Active</w:t>
            </w:r>
            <w:r w:rsidRPr="001006C1">
              <w:rPr>
                <w:rFonts w:eastAsia="Cambria" w:cs="Arial"/>
                <w:snapToGrid/>
                <w:color w:val="000000"/>
                <w:lang w:eastAsia="en-GB"/>
              </w:rPr>
              <w:t xml:space="preserve"> or </w:t>
            </w:r>
            <w:r w:rsidRPr="001006C1">
              <w:rPr>
                <w:rFonts w:eastAsia="Cambria" w:cs="Arial"/>
                <w:b/>
                <w:bCs/>
                <w:snapToGrid/>
                <w:color w:val="000000"/>
                <w:lang w:eastAsia="en-GB"/>
              </w:rPr>
              <w:t xml:space="preserve">Reactive Power </w:t>
            </w:r>
            <w:r w:rsidRPr="001006C1">
              <w:rPr>
                <w:rFonts w:eastAsia="Cambria" w:cs="Arial"/>
                <w:snapToGrid/>
                <w:color w:val="000000"/>
                <w:lang w:eastAsia="en-GB"/>
              </w:rPr>
              <w:t xml:space="preserve">and which is generally supplied via a </w:t>
            </w:r>
            <w:r w:rsidRPr="490DE6A8">
              <w:rPr>
                <w:rFonts w:eastAsia="Cambria" w:cs="Arial"/>
                <w:b/>
                <w:bCs/>
                <w:snapToGrid/>
                <w:color w:val="000000"/>
                <w:lang w:eastAsia="en-GB"/>
              </w:rPr>
              <w:t>Unit Board</w:t>
            </w:r>
            <w:r w:rsidRPr="001006C1">
              <w:rPr>
                <w:rFonts w:eastAsia="Cambria" w:cs="Arial"/>
                <w:snapToGrid/>
                <w:color w:val="000000"/>
                <w:lang w:eastAsia="en-GB"/>
              </w:rPr>
              <w:t xml:space="preserve"> or </w:t>
            </w:r>
            <w:r w:rsidRPr="490DE6A8">
              <w:rPr>
                <w:rFonts w:eastAsia="Cambria" w:cs="Arial"/>
                <w:b/>
                <w:bCs/>
                <w:snapToGrid/>
                <w:color w:val="000000"/>
                <w:lang w:eastAsia="en-GB"/>
              </w:rPr>
              <w:t>Station Board</w:t>
            </w:r>
            <w:r w:rsidRPr="490DE6A8">
              <w:rPr>
                <w:rFonts w:eastAsia="Cambria" w:cs="Arial"/>
                <w:snapToGrid/>
                <w:color w:val="000000"/>
                <w:lang w:eastAsia="en-GB"/>
              </w:rPr>
              <w:t>,</w:t>
            </w:r>
            <w:r w:rsidRPr="001006C1">
              <w:rPr>
                <w:rFonts w:eastAsia="Cambria" w:cs="Arial"/>
                <w:snapToGrid/>
                <w:color w:val="000000"/>
                <w:lang w:eastAsia="en-GB"/>
              </w:rPr>
              <w:t xml:space="preserve"> or equivalent.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must be</w:t>
            </w:r>
            <w:r w:rsidR="00BA1894">
              <w:rPr>
                <w:rFonts w:eastAsia="Cambria" w:cs="Arial"/>
                <w:snapToGrid/>
                <w:color w:val="000000"/>
                <w:lang w:eastAsia="en-GB"/>
              </w:rPr>
              <w:t xml:space="preserve"> </w:t>
            </w:r>
            <w:r w:rsidR="000359EA">
              <w:rPr>
                <w:rFonts w:eastAsia="Cambria" w:cs="Arial"/>
                <w:snapToGrid/>
                <w:color w:val="000000"/>
                <w:lang w:eastAsia="en-GB"/>
              </w:rPr>
              <w:t xml:space="preserve">available </w:t>
            </w:r>
            <w:r w:rsidRPr="001006C1">
              <w:rPr>
                <w:rFonts w:eastAsia="Cambria" w:cs="Arial"/>
                <w:snapToGrid/>
                <w:color w:val="000000"/>
                <w:lang w:eastAsia="en-GB"/>
              </w:rPr>
              <w:t xml:space="preserve">without an </w:t>
            </w:r>
            <w:r w:rsidR="00E62D0F">
              <w:rPr>
                <w:rFonts w:eastAsia="Cambria" w:cs="Arial"/>
                <w:snapToGrid/>
                <w:color w:val="000000"/>
                <w:lang w:eastAsia="en-GB"/>
              </w:rPr>
              <w:t xml:space="preserve">external </w:t>
            </w:r>
            <w:r w:rsidRPr="001006C1">
              <w:rPr>
                <w:rFonts w:eastAsia="Cambria" w:cs="Arial"/>
                <w:snapToGrid/>
                <w:color w:val="000000"/>
                <w:lang w:eastAsia="en-GB"/>
              </w:rPr>
              <w:t xml:space="preserve">electrical power supply from </w:t>
            </w:r>
            <w:r w:rsidR="00B941F7">
              <w:rPr>
                <w:rFonts w:eastAsia="Cambria" w:cs="Arial"/>
                <w:snapToGrid/>
                <w:color w:val="000000"/>
                <w:lang w:eastAsia="en-GB"/>
              </w:rPr>
              <w:t xml:space="preserve">the </w:t>
            </w:r>
            <w:r w:rsidR="00B941F7" w:rsidRPr="00B941F7">
              <w:rPr>
                <w:rFonts w:eastAsia="Cambria" w:cs="Arial"/>
                <w:b/>
                <w:bCs/>
                <w:snapToGrid/>
                <w:color w:val="000000"/>
                <w:lang w:eastAsia="en-GB"/>
              </w:rPr>
              <w:t>Total System</w:t>
            </w:r>
            <w:r w:rsidR="00180774">
              <w:rPr>
                <w:rFonts w:eastAsia="Cambria" w:cs="Arial"/>
                <w:snapToGrid/>
                <w:color w:val="000000"/>
                <w:lang w:eastAsia="en-GB"/>
              </w:rPr>
              <w:t>.</w:t>
            </w:r>
            <w:r w:rsidR="006F0B17">
              <w:rPr>
                <w:rFonts w:eastAsia="Cambria" w:cs="Arial"/>
                <w:snapToGrid/>
                <w:color w:val="000000"/>
                <w:lang w:eastAsia="en-GB"/>
              </w:rPr>
              <w:t xml:space="preserve">  </w:t>
            </w:r>
            <w:r w:rsidRPr="001006C1">
              <w:rPr>
                <w:rFonts w:eastAsia="Cambria" w:cs="Arial"/>
                <w:b/>
                <w:bCs/>
                <w:snapToGrid/>
                <w:color w:val="000000"/>
                <w:lang w:eastAsia="en-GB"/>
              </w:rPr>
              <w:t>Auxiliary Energy Supplies</w:t>
            </w:r>
            <w:r w:rsidRPr="001006C1">
              <w:rPr>
                <w:rFonts w:eastAsia="Cambria" w:cs="Arial"/>
                <w:snapToGrid/>
                <w:color w:val="000000"/>
                <w:lang w:eastAsia="en-GB"/>
              </w:rPr>
              <w:t xml:space="preserve"> do not include the mains-independent light current supplies necessary to operate </w:t>
            </w:r>
            <w:r w:rsidRPr="001006C1">
              <w:rPr>
                <w:rFonts w:eastAsia="Cambria" w:cs="Arial"/>
                <w:b/>
                <w:bCs/>
                <w:snapToGrid/>
                <w:color w:val="000000"/>
                <w:lang w:eastAsia="en-GB"/>
              </w:rPr>
              <w:t>Critical Tools and Facilities</w:t>
            </w:r>
            <w:r w:rsidRPr="001006C1">
              <w:rPr>
                <w:rFonts w:eastAsia="Cambria" w:cs="Arial"/>
                <w:snapToGrid/>
                <w:color w:val="000000"/>
                <w:lang w:eastAsia="en-GB"/>
              </w:rPr>
              <w:t>.</w:t>
            </w:r>
          </w:p>
        </w:tc>
      </w:tr>
      <w:tr w:rsidR="00046274" w:rsidRPr="007E0B31" w14:paraId="51C9B789" w14:textId="77777777" w:rsidTr="2F419186">
        <w:trPr>
          <w:cantSplit/>
        </w:trPr>
        <w:tc>
          <w:tcPr>
            <w:tcW w:w="2884"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634"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2F419186">
        <w:trPr>
          <w:cantSplit/>
        </w:trPr>
        <w:tc>
          <w:tcPr>
            <w:tcW w:w="2884"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634"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2F419186">
        <w:trPr>
          <w:cantSplit/>
        </w:trPr>
        <w:tc>
          <w:tcPr>
            <w:tcW w:w="2884"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634"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2F419186">
        <w:trPr>
          <w:cantSplit/>
        </w:trPr>
        <w:tc>
          <w:tcPr>
            <w:tcW w:w="2884"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634"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2F419186">
        <w:trPr>
          <w:cantSplit/>
        </w:trPr>
        <w:tc>
          <w:tcPr>
            <w:tcW w:w="2884"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634"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2F419186">
        <w:trPr>
          <w:cantSplit/>
        </w:trPr>
        <w:tc>
          <w:tcPr>
            <w:tcW w:w="2884"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634" w:type="dxa"/>
          </w:tcPr>
          <w:p w14:paraId="3BD3C38D" w14:textId="2EC9E8AF" w:rsidR="00CB3A44" w:rsidRPr="007E0B31" w:rsidRDefault="29EB72E8" w:rsidP="00B24D5F">
            <w:pPr>
              <w:pStyle w:val="TableArial11"/>
              <w:rPr>
                <w:rFonts w:cs="Arial"/>
              </w:rPr>
            </w:pPr>
            <w:r w:rsidRPr="329F1AB0">
              <w:rPr>
                <w:rFonts w:cs="Arial"/>
              </w:rPr>
              <w:t xml:space="preserve">Has the meaning set out in </w:t>
            </w:r>
            <w:r w:rsidR="62DB60CE" w:rsidRPr="004E64E8">
              <w:rPr>
                <w:rFonts w:cs="Arial"/>
              </w:rPr>
              <w:t>the</w:t>
            </w:r>
            <w:r w:rsidR="62DB60CE" w:rsidRPr="329F1AB0">
              <w:rPr>
                <w:rFonts w:cs="Arial"/>
                <w:b/>
                <w:bCs/>
              </w:rPr>
              <w:t xml:space="preserve"> ESO</w:t>
            </w:r>
            <w:r w:rsidRPr="329F1AB0">
              <w:rPr>
                <w:rFonts w:cs="Arial"/>
                <w:b/>
                <w:bCs/>
              </w:rPr>
              <w:t xml:space="preserve"> Licence</w:t>
            </w:r>
            <w:r w:rsidR="15C01928" w:rsidRPr="329F1AB0">
              <w:rPr>
                <w:rFonts w:cs="Arial"/>
                <w:b/>
                <w:bCs/>
              </w:rPr>
              <w:t>.</w:t>
            </w:r>
          </w:p>
        </w:tc>
      </w:tr>
      <w:tr w:rsidR="00046274" w:rsidRPr="007E0B31" w14:paraId="38E81111" w14:textId="77777777" w:rsidTr="2F419186">
        <w:trPr>
          <w:cantSplit/>
        </w:trPr>
        <w:tc>
          <w:tcPr>
            <w:tcW w:w="2884"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634"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2F419186">
        <w:trPr>
          <w:cantSplit/>
        </w:trPr>
        <w:tc>
          <w:tcPr>
            <w:tcW w:w="2884"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634"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2F419186">
        <w:trPr>
          <w:cantSplit/>
        </w:trPr>
        <w:tc>
          <w:tcPr>
            <w:tcW w:w="2884"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634" w:type="dxa"/>
          </w:tcPr>
          <w:p w14:paraId="31F2BF5E" w14:textId="2AA20586" w:rsidR="00CB3A44" w:rsidRPr="007E0B31" w:rsidRDefault="29EB72E8" w:rsidP="00B24D5F">
            <w:pPr>
              <w:pStyle w:val="TableArial11"/>
              <w:rPr>
                <w:rFonts w:cs="Arial"/>
              </w:rPr>
            </w:pPr>
            <w:r w:rsidRPr="329F1AB0">
              <w:rPr>
                <w:rFonts w:cs="Arial"/>
              </w:rPr>
              <w:t xml:space="preserve">A statement prepared by </w:t>
            </w:r>
            <w:r w:rsidR="3FD65C27" w:rsidRPr="329F1AB0">
              <w:rPr>
                <w:rFonts w:cs="Arial"/>
                <w:b/>
                <w:bCs/>
              </w:rPr>
              <w:t>The Company</w:t>
            </w:r>
            <w:r w:rsidRPr="329F1AB0">
              <w:rPr>
                <w:rFonts w:cs="Arial"/>
              </w:rPr>
              <w:t xml:space="preserve"> in accordance with </w:t>
            </w:r>
            <w:r w:rsidR="44AEB74F" w:rsidRPr="329F1AB0">
              <w:rPr>
                <w:rFonts w:cs="Arial"/>
              </w:rPr>
              <w:t>c</w:t>
            </w:r>
            <w:r w:rsidRPr="329F1AB0">
              <w:rPr>
                <w:rFonts w:cs="Arial"/>
              </w:rPr>
              <w:t>ondition C</w:t>
            </w:r>
            <w:r w:rsidR="4FCBC863" w:rsidRPr="329F1AB0">
              <w:rPr>
                <w:rFonts w:cs="Arial"/>
              </w:rPr>
              <w:t>9</w:t>
            </w:r>
            <w:r w:rsidRPr="329F1AB0">
              <w:rPr>
                <w:rFonts w:cs="Arial"/>
              </w:rPr>
              <w:t xml:space="preserve"> of </w:t>
            </w:r>
            <w:r w:rsidR="63912A38" w:rsidRPr="004E64E8">
              <w:rPr>
                <w:rFonts w:cs="Arial"/>
              </w:rPr>
              <w:t>the</w:t>
            </w:r>
            <w:r w:rsidR="63912A38" w:rsidRPr="329F1AB0">
              <w:rPr>
                <w:rFonts w:cs="Arial"/>
                <w:b/>
                <w:bCs/>
              </w:rPr>
              <w:t xml:space="preserve"> ESO</w:t>
            </w:r>
            <w:r w:rsidRPr="329F1AB0">
              <w:rPr>
                <w:rFonts w:cs="Arial"/>
                <w:b/>
                <w:bCs/>
              </w:rPr>
              <w:t xml:space="preserve"> Licence</w:t>
            </w:r>
            <w:r w:rsidRPr="329F1AB0">
              <w:rPr>
                <w:rFonts w:cs="Arial"/>
              </w:rPr>
              <w:t>.</w:t>
            </w:r>
          </w:p>
        </w:tc>
      </w:tr>
      <w:tr w:rsidR="00046274" w:rsidRPr="007E0B31" w14:paraId="2D4E6701" w14:textId="77777777" w:rsidTr="2F419186">
        <w:trPr>
          <w:cantSplit/>
        </w:trPr>
        <w:tc>
          <w:tcPr>
            <w:tcW w:w="2884" w:type="dxa"/>
          </w:tcPr>
          <w:p w14:paraId="7AF4336D" w14:textId="3930B13B" w:rsidR="00B74FB7" w:rsidRPr="006A6681" w:rsidRDefault="00CB3A44" w:rsidP="006A6681">
            <w:pPr>
              <w:pStyle w:val="Arial11Bold"/>
              <w:rPr>
                <w:rFonts w:cs="Arial"/>
              </w:rPr>
            </w:pPr>
            <w:r w:rsidRPr="007E0B31">
              <w:rPr>
                <w:rFonts w:cs="Arial"/>
              </w:rPr>
              <w:t>Baseline Forecast</w:t>
            </w:r>
          </w:p>
          <w:p w14:paraId="634FC2BC" w14:textId="64A3CCC9" w:rsidR="00B74FB7" w:rsidRPr="00B74FB7" w:rsidRDefault="00B74FB7" w:rsidP="00B74FB7">
            <w:pPr>
              <w:jc w:val="center"/>
            </w:pPr>
          </w:p>
        </w:tc>
        <w:tc>
          <w:tcPr>
            <w:tcW w:w="6634" w:type="dxa"/>
          </w:tcPr>
          <w:p w14:paraId="05EE981E" w14:textId="77777777"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2F419186">
        <w:trPr>
          <w:cantSplit/>
        </w:trPr>
        <w:tc>
          <w:tcPr>
            <w:tcW w:w="2884"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634"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2F419186">
        <w:trPr>
          <w:cantSplit/>
        </w:trPr>
        <w:tc>
          <w:tcPr>
            <w:tcW w:w="2884" w:type="dxa"/>
          </w:tcPr>
          <w:p w14:paraId="58592D17" w14:textId="77777777" w:rsidR="00CB3A44" w:rsidRPr="007E0B31" w:rsidRDefault="00CB3A44" w:rsidP="00ED5885">
            <w:pPr>
              <w:pStyle w:val="Arial11Bold"/>
              <w:rPr>
                <w:rFonts w:cs="Arial"/>
              </w:rPr>
            </w:pPr>
            <w:r w:rsidRPr="007E0B31">
              <w:rPr>
                <w:rFonts w:cs="Arial"/>
              </w:rPr>
              <w:t>Bid-Offer Data</w:t>
            </w:r>
          </w:p>
        </w:tc>
        <w:tc>
          <w:tcPr>
            <w:tcW w:w="6634"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2F419186">
        <w:trPr>
          <w:cantSplit/>
        </w:trPr>
        <w:tc>
          <w:tcPr>
            <w:tcW w:w="2884"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634"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EB265E" w:rsidRPr="007E0B31" w14:paraId="3368BF3E" w14:textId="77777777" w:rsidTr="2F419186">
        <w:trPr>
          <w:cantSplit/>
        </w:trPr>
        <w:tc>
          <w:tcPr>
            <w:tcW w:w="2884" w:type="dxa"/>
          </w:tcPr>
          <w:p w14:paraId="64313A30" w14:textId="44A2CCFE" w:rsidR="00EB265E" w:rsidRPr="007E0B31" w:rsidRDefault="00EB265E" w:rsidP="00EB265E">
            <w:pPr>
              <w:pStyle w:val="Arial11Bold"/>
              <w:rPr>
                <w:rFonts w:cs="Arial"/>
              </w:rPr>
            </w:pPr>
            <w:r>
              <w:rPr>
                <w:rFonts w:cs="Arial"/>
              </w:rPr>
              <w:t>Bilateral Embedded Generation Agreement (BEGA)</w:t>
            </w:r>
          </w:p>
        </w:tc>
        <w:tc>
          <w:tcPr>
            <w:tcW w:w="6634" w:type="dxa"/>
          </w:tcPr>
          <w:p w14:paraId="4F921CD4" w14:textId="349F006B" w:rsidR="00EB265E" w:rsidRPr="007E0B31" w:rsidRDefault="00EB265E" w:rsidP="00EB265E">
            <w:pPr>
              <w:pStyle w:val="TableArial11"/>
              <w:rPr>
                <w:rFonts w:cs="Arial"/>
              </w:rPr>
            </w:pPr>
            <w:r>
              <w:rPr>
                <w:rFonts w:cs="Arial"/>
              </w:rPr>
              <w:t xml:space="preserve">Has the meaning set out in the </w:t>
            </w:r>
            <w:r w:rsidRPr="00D55681">
              <w:rPr>
                <w:rFonts w:cs="Arial"/>
                <w:b/>
                <w:bCs/>
              </w:rPr>
              <w:t>CUSC</w:t>
            </w:r>
            <w:r>
              <w:rPr>
                <w:rFonts w:cs="Arial"/>
              </w:rPr>
              <w:t>.</w:t>
            </w:r>
          </w:p>
        </w:tc>
      </w:tr>
      <w:tr w:rsidR="00046274" w:rsidRPr="007E0B31" w14:paraId="6BC8C1B5" w14:textId="77777777" w:rsidTr="2F419186">
        <w:trPr>
          <w:cantSplit/>
        </w:trPr>
        <w:tc>
          <w:tcPr>
            <w:tcW w:w="2884" w:type="dxa"/>
          </w:tcPr>
          <w:p w14:paraId="51EC3968" w14:textId="394F36BD" w:rsidR="00CB3A44" w:rsidRPr="007E0B31" w:rsidRDefault="00CB3A44" w:rsidP="00ED5885">
            <w:pPr>
              <w:pStyle w:val="Arial11Bold"/>
              <w:rPr>
                <w:rFonts w:cs="Arial"/>
              </w:rPr>
            </w:pPr>
            <w:r w:rsidRPr="007E0B31">
              <w:rPr>
                <w:rFonts w:cs="Arial"/>
              </w:rPr>
              <w:lastRenderedPageBreak/>
              <w:t xml:space="preserve">Block </w:t>
            </w:r>
            <w:r w:rsidR="00091D8D" w:rsidRPr="0079139F">
              <w:rPr>
                <w:rFonts w:cs="Arial"/>
              </w:rPr>
              <w:t>Load</w:t>
            </w:r>
            <w:r w:rsidR="001663B3">
              <w:rPr>
                <w:rFonts w:cs="Arial"/>
              </w:rPr>
              <w:t>ing</w:t>
            </w:r>
            <w:r w:rsidRPr="007E0B31">
              <w:rPr>
                <w:rFonts w:cs="Arial"/>
              </w:rPr>
              <w:t xml:space="preserve"> Capability</w:t>
            </w:r>
          </w:p>
        </w:tc>
        <w:tc>
          <w:tcPr>
            <w:tcW w:w="6634" w:type="dxa"/>
          </w:tcPr>
          <w:p w14:paraId="6E631FD3" w14:textId="448349B7" w:rsidR="00CB3A44" w:rsidRPr="007E0B31" w:rsidRDefault="001517E1" w:rsidP="005C20E3">
            <w:pPr>
              <w:jc w:val="both"/>
              <w:rPr>
                <w:rFonts w:cs="Arial"/>
              </w:rPr>
            </w:pPr>
            <w:r w:rsidRPr="024814CE">
              <w:rPr>
                <w:rFonts w:cs="Arial"/>
              </w:rPr>
              <w:t xml:space="preserve">The </w:t>
            </w:r>
            <w:r w:rsidRPr="024814CE">
              <w:rPr>
                <w:rFonts w:cs="Arial"/>
                <w:b/>
                <w:bCs/>
              </w:rPr>
              <w:t>Active Power</w:t>
            </w:r>
            <w:r w:rsidRPr="024814CE">
              <w:rPr>
                <w:rFonts w:cs="Arial"/>
              </w:rPr>
              <w:t xml:space="preserve"> step</w:t>
            </w:r>
            <w:r>
              <w:rPr>
                <w:rFonts w:cs="Arial"/>
              </w:rPr>
              <w:t xml:space="preserve"> and the time between steps </w:t>
            </w:r>
            <w:r w:rsidR="00940200">
              <w:rPr>
                <w:rFonts w:cs="Arial"/>
              </w:rPr>
              <w:t>(</w:t>
            </w:r>
            <w:r w:rsidR="006E5482">
              <w:rPr>
                <w:rFonts w:cs="Arial"/>
              </w:rPr>
              <w:t xml:space="preserve">from no load to </w:t>
            </w:r>
            <w:r w:rsidR="006E5482" w:rsidRPr="006E5482">
              <w:rPr>
                <w:rFonts w:cs="Arial"/>
                <w:b/>
                <w:bCs/>
              </w:rPr>
              <w:t>Rated MW</w:t>
            </w:r>
            <w:r w:rsidR="006E5482">
              <w:rPr>
                <w:rFonts w:cs="Arial"/>
              </w:rPr>
              <w:t>),</w:t>
            </w:r>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r w:rsidR="00A4473B" w:rsidRPr="001006C1">
              <w:t>(including</w:t>
            </w:r>
            <w:r w:rsidR="00A4473B" w:rsidRPr="001006C1">
              <w:rPr>
                <w:b/>
                <w:bCs/>
              </w:rPr>
              <w:t xml:space="preserve"> Plant </w:t>
            </w:r>
            <w:r w:rsidR="00A4473B" w:rsidRPr="001006C1">
              <w:t>and</w:t>
            </w:r>
            <w:r w:rsidR="00A4473B" w:rsidRPr="001006C1">
              <w:rPr>
                <w:b/>
                <w:bCs/>
              </w:rPr>
              <w:t xml:space="preserve"> </w:t>
            </w:r>
            <w:r w:rsidR="00FF55B2">
              <w:rPr>
                <w:b/>
                <w:bCs/>
              </w:rPr>
              <w:t>Apparatus</w:t>
            </w:r>
            <w:r w:rsidR="00A4473B" w:rsidRPr="001006C1">
              <w:rPr>
                <w:b/>
                <w:bCs/>
              </w:rPr>
              <w:t xml:space="preserve"> </w:t>
            </w:r>
            <w:r w:rsidR="00A4473B" w:rsidRPr="001006C1">
              <w:t>owned and operated by a</w:t>
            </w:r>
            <w:r w:rsidR="00A4473B" w:rsidRPr="001006C1">
              <w:rPr>
                <w:b/>
                <w:bCs/>
              </w:rPr>
              <w:t xml:space="preserve"> Restoration </w:t>
            </w:r>
            <w:r w:rsidR="008A6CA2">
              <w:rPr>
                <w:b/>
                <w:bCs/>
              </w:rPr>
              <w:t>Contractor</w:t>
            </w:r>
            <w:r w:rsidR="00A4473B" w:rsidRPr="001006C1">
              <w:t xml:space="preserve">) </w:t>
            </w:r>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52Hz </w:t>
            </w:r>
            <w:r w:rsidR="00FF6200" w:rsidRPr="001006C1">
              <w:t xml:space="preserve">assuming the </w:t>
            </w:r>
            <w:r w:rsidR="00FF6200" w:rsidRPr="001006C1">
              <w:rPr>
                <w:b/>
                <w:bCs/>
              </w:rPr>
              <w:t>Plant</w:t>
            </w:r>
            <w:r w:rsidR="00FF6200" w:rsidRPr="001006C1">
              <w:t xml:space="preserve"> is initially operating at a nominal </w:t>
            </w:r>
            <w:r w:rsidR="00FF6200" w:rsidRPr="001006C1">
              <w:rPr>
                <w:b/>
                <w:bCs/>
              </w:rPr>
              <w:t>System Frequency</w:t>
            </w:r>
            <w:r w:rsidR="00FF6200" w:rsidRPr="001006C1">
              <w:t xml:space="preserve"> of 50Hz </w:t>
            </w:r>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p>
        </w:tc>
      </w:tr>
      <w:tr w:rsidR="00046274" w:rsidRPr="007E0B31" w14:paraId="22BB098B" w14:textId="77777777" w:rsidTr="2F419186">
        <w:trPr>
          <w:cantSplit/>
        </w:trPr>
        <w:tc>
          <w:tcPr>
            <w:tcW w:w="2884" w:type="dxa"/>
          </w:tcPr>
          <w:p w14:paraId="0FBC37DD" w14:textId="77777777" w:rsidR="00CB3A44" w:rsidRPr="007E0B31" w:rsidRDefault="00CB3A44" w:rsidP="00ED5885">
            <w:pPr>
              <w:pStyle w:val="Arial11Bold"/>
              <w:rPr>
                <w:rFonts w:cs="Arial"/>
              </w:rPr>
            </w:pPr>
            <w:r w:rsidRPr="007E0B31">
              <w:rPr>
                <w:rFonts w:cs="Arial"/>
              </w:rPr>
              <w:t>BM Participant</w:t>
            </w:r>
          </w:p>
        </w:tc>
        <w:tc>
          <w:tcPr>
            <w:tcW w:w="6634"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2F419186">
        <w:trPr>
          <w:cantSplit/>
        </w:trPr>
        <w:tc>
          <w:tcPr>
            <w:tcW w:w="2884" w:type="dxa"/>
          </w:tcPr>
          <w:p w14:paraId="7C69F07C" w14:textId="77777777" w:rsidR="00CB3A44" w:rsidRPr="007E0B31" w:rsidRDefault="00CB3A44" w:rsidP="00ED5885">
            <w:pPr>
              <w:pStyle w:val="Arial11Bold"/>
              <w:rPr>
                <w:rFonts w:cs="Arial"/>
              </w:rPr>
            </w:pPr>
            <w:r w:rsidRPr="007E0B31">
              <w:rPr>
                <w:rFonts w:cs="Arial"/>
              </w:rPr>
              <w:t>BM Unit</w:t>
            </w:r>
          </w:p>
        </w:tc>
        <w:tc>
          <w:tcPr>
            <w:tcW w:w="6634"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2F419186">
        <w:trPr>
          <w:cantSplit/>
        </w:trPr>
        <w:tc>
          <w:tcPr>
            <w:tcW w:w="2884" w:type="dxa"/>
          </w:tcPr>
          <w:p w14:paraId="24E84494" w14:textId="77777777" w:rsidR="00CB3A44" w:rsidRPr="007E0B31" w:rsidRDefault="00CB3A44" w:rsidP="00ED5885">
            <w:pPr>
              <w:pStyle w:val="Arial11Bold"/>
              <w:rPr>
                <w:rFonts w:cs="Arial"/>
              </w:rPr>
            </w:pPr>
            <w:r w:rsidRPr="007E0B31">
              <w:rPr>
                <w:rFonts w:cs="Arial"/>
              </w:rPr>
              <w:t>BM Unit Data</w:t>
            </w:r>
          </w:p>
        </w:tc>
        <w:tc>
          <w:tcPr>
            <w:tcW w:w="6634"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2F419186">
        <w:trPr>
          <w:cantSplit/>
        </w:trPr>
        <w:tc>
          <w:tcPr>
            <w:tcW w:w="2884"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634"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2F419186">
        <w:trPr>
          <w:cantSplit/>
        </w:trPr>
        <w:tc>
          <w:tcPr>
            <w:tcW w:w="2884"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634"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2F419186">
        <w:trPr>
          <w:cantSplit/>
        </w:trPr>
        <w:tc>
          <w:tcPr>
            <w:tcW w:w="2884"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634"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2F419186">
        <w:trPr>
          <w:cantSplit/>
        </w:trPr>
        <w:tc>
          <w:tcPr>
            <w:tcW w:w="2884" w:type="dxa"/>
          </w:tcPr>
          <w:p w14:paraId="6C3B98B4" w14:textId="77777777" w:rsidR="00CB3A44" w:rsidRPr="007E0B31" w:rsidRDefault="00CB3A44" w:rsidP="00ED5885">
            <w:pPr>
              <w:pStyle w:val="Arial11Bold"/>
              <w:rPr>
                <w:rFonts w:cs="Arial"/>
              </w:rPr>
            </w:pPr>
            <w:r w:rsidRPr="007E0B31">
              <w:rPr>
                <w:rFonts w:cs="Arial"/>
              </w:rPr>
              <w:t>BSC Panel</w:t>
            </w:r>
          </w:p>
        </w:tc>
        <w:tc>
          <w:tcPr>
            <w:tcW w:w="6634"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35E8F287" w14:textId="77777777" w:rsidTr="2F419186">
        <w:trPr>
          <w:cantSplit/>
        </w:trPr>
        <w:tc>
          <w:tcPr>
            <w:tcW w:w="2884" w:type="dxa"/>
          </w:tcPr>
          <w:p w14:paraId="43170D2C" w14:textId="77777777" w:rsidR="00CB3A44" w:rsidRPr="007E0B31" w:rsidRDefault="00CB3A44" w:rsidP="00ED5885">
            <w:pPr>
              <w:pStyle w:val="Arial11Bold"/>
              <w:rPr>
                <w:rFonts w:cs="Arial"/>
              </w:rPr>
            </w:pPr>
            <w:r w:rsidRPr="007E0B31">
              <w:rPr>
                <w:rFonts w:cs="Arial"/>
              </w:rPr>
              <w:t>Business Day</w:t>
            </w:r>
          </w:p>
        </w:tc>
        <w:tc>
          <w:tcPr>
            <w:tcW w:w="6634"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2F419186">
        <w:trPr>
          <w:cantSplit/>
        </w:trPr>
        <w:tc>
          <w:tcPr>
            <w:tcW w:w="2884"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634"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2F419186">
        <w:trPr>
          <w:cantSplit/>
        </w:trPr>
        <w:tc>
          <w:tcPr>
            <w:tcW w:w="2884"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634"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2F419186">
        <w:trPr>
          <w:cantSplit/>
        </w:trPr>
        <w:tc>
          <w:tcPr>
            <w:tcW w:w="2884"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634"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2F419186">
        <w:trPr>
          <w:cantSplit/>
        </w:trPr>
        <w:tc>
          <w:tcPr>
            <w:tcW w:w="2884" w:type="dxa"/>
          </w:tcPr>
          <w:p w14:paraId="50C6F8C7" w14:textId="77777777" w:rsidR="00CB3A44" w:rsidRPr="007E0B31" w:rsidRDefault="00CB3A44" w:rsidP="00ED5885">
            <w:pPr>
              <w:pStyle w:val="Arial11Bold"/>
              <w:rPr>
                <w:rFonts w:cs="Arial"/>
              </w:rPr>
            </w:pPr>
            <w:r w:rsidRPr="007E0B31">
              <w:rPr>
                <w:rFonts w:cs="Arial"/>
              </w:rPr>
              <w:lastRenderedPageBreak/>
              <w:br w:type="page"/>
              <w:t>Cascade Hydro Scheme</w:t>
            </w:r>
          </w:p>
        </w:tc>
        <w:tc>
          <w:tcPr>
            <w:tcW w:w="6634"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t>Killin</w:t>
            </w:r>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t>Clunie</w:t>
            </w:r>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2F419186">
        <w:trPr>
          <w:cantSplit/>
        </w:trPr>
        <w:tc>
          <w:tcPr>
            <w:tcW w:w="2884"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634"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2F419186">
        <w:trPr>
          <w:cantSplit/>
        </w:trPr>
        <w:tc>
          <w:tcPr>
            <w:tcW w:w="2884" w:type="dxa"/>
          </w:tcPr>
          <w:p w14:paraId="52E799CA" w14:textId="77777777" w:rsidR="00CB3A44" w:rsidRPr="007E0B31" w:rsidRDefault="00CB3A44" w:rsidP="00ED5885">
            <w:pPr>
              <w:pStyle w:val="Arial11Bold"/>
              <w:rPr>
                <w:rFonts w:cs="Arial"/>
              </w:rPr>
            </w:pPr>
            <w:r w:rsidRPr="007E0B31">
              <w:rPr>
                <w:rFonts w:cs="Arial"/>
              </w:rPr>
              <w:t xml:space="preserve">Category 1 </w:t>
            </w:r>
            <w:proofErr w:type="spellStart"/>
            <w:r w:rsidRPr="007E0B31">
              <w:rPr>
                <w:rFonts w:cs="Arial"/>
              </w:rPr>
              <w:t>Intertripping</w:t>
            </w:r>
            <w:proofErr w:type="spellEnd"/>
            <w:r w:rsidRPr="007E0B31">
              <w:rPr>
                <w:rFonts w:cs="Arial"/>
              </w:rPr>
              <w:t xml:space="preserve"> Scheme</w:t>
            </w:r>
          </w:p>
        </w:tc>
        <w:tc>
          <w:tcPr>
            <w:tcW w:w="6634" w:type="dxa"/>
          </w:tcPr>
          <w:p w14:paraId="1A03CB14" w14:textId="77777777" w:rsidR="00CB3A44" w:rsidRPr="007E0B31" w:rsidRDefault="00CB3A44" w:rsidP="00D82AFC">
            <w:pPr>
              <w:pStyle w:val="TableArial11"/>
              <w:rPr>
                <w:rFonts w:cs="Arial"/>
              </w:rPr>
            </w:pPr>
            <w:bookmarkStart w:id="16" w:name="_DV_C121"/>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6"/>
            <w:r w:rsidRPr="007E0B31">
              <w:rPr>
                <w:rFonts w:cs="Arial"/>
              </w:rPr>
              <w:t>.</w:t>
            </w:r>
          </w:p>
        </w:tc>
      </w:tr>
      <w:tr w:rsidR="00046274" w:rsidRPr="007E0B31" w14:paraId="4F54E2D5" w14:textId="77777777" w:rsidTr="2F419186">
        <w:trPr>
          <w:cantSplit/>
        </w:trPr>
        <w:tc>
          <w:tcPr>
            <w:tcW w:w="2884" w:type="dxa"/>
          </w:tcPr>
          <w:p w14:paraId="74364B47" w14:textId="77777777" w:rsidR="00CB3A44" w:rsidRPr="007E0B31" w:rsidRDefault="00CB3A44" w:rsidP="00ED5885">
            <w:pPr>
              <w:pStyle w:val="Arial11Bold"/>
              <w:rPr>
                <w:rFonts w:cs="Arial"/>
              </w:rPr>
            </w:pPr>
            <w:r w:rsidRPr="007E0B31">
              <w:rPr>
                <w:rFonts w:cs="Arial"/>
              </w:rPr>
              <w:t xml:space="preserve">Category 2 </w:t>
            </w:r>
            <w:proofErr w:type="spellStart"/>
            <w:r w:rsidRPr="007E0B31">
              <w:rPr>
                <w:rFonts w:cs="Arial"/>
              </w:rPr>
              <w:t>Intertripping</w:t>
            </w:r>
            <w:proofErr w:type="spellEnd"/>
            <w:r w:rsidRPr="007E0B31">
              <w:rPr>
                <w:rFonts w:cs="Arial"/>
              </w:rPr>
              <w:t xml:space="preserve"> Scheme</w:t>
            </w:r>
          </w:p>
        </w:tc>
        <w:tc>
          <w:tcPr>
            <w:tcW w:w="6634" w:type="dxa"/>
          </w:tcPr>
          <w:p w14:paraId="61F2D68E" w14:textId="77777777" w:rsidR="00CB3A44" w:rsidRPr="007E0B31" w:rsidRDefault="00CB3A44" w:rsidP="00D82AFC">
            <w:pPr>
              <w:pStyle w:val="TableArial11"/>
              <w:rPr>
                <w:rFonts w:cs="Arial"/>
              </w:rPr>
            </w:pPr>
            <w:bookmarkStart w:id="17" w:name="_DV_C123"/>
            <w:r w:rsidRPr="007E0B31">
              <w:rPr>
                <w:rFonts w:cs="Arial"/>
              </w:rPr>
              <w:t xml:space="preserve">A System to Generator Operational </w:t>
            </w:r>
            <w:proofErr w:type="spellStart"/>
            <w:r w:rsidRPr="007E0B31">
              <w:rPr>
                <w:rFonts w:cs="Arial"/>
              </w:rPr>
              <w:t>Intertripping</w:t>
            </w:r>
            <w:proofErr w:type="spellEnd"/>
            <w:r w:rsidRPr="007E0B31">
              <w:rPr>
                <w:rFonts w:cs="Arial"/>
              </w:rPr>
              <w:t xml:space="preserve"> Scheme which </w:t>
            </w:r>
            <w:proofErr w:type="gramStart"/>
            <w:r w:rsidRPr="007E0B31">
              <w:rPr>
                <w:rFonts w:cs="Arial"/>
              </w:rPr>
              <w:t>is:-</w:t>
            </w:r>
            <w:bookmarkEnd w:id="17"/>
            <w:proofErr w:type="gramEnd"/>
          </w:p>
          <w:p w14:paraId="3C1DF7DA" w14:textId="77777777" w:rsidR="00CB3A44" w:rsidRPr="007E0B31" w:rsidRDefault="00CB3A44" w:rsidP="00D94463">
            <w:pPr>
              <w:pStyle w:val="TableArial11"/>
              <w:ind w:left="567" w:hanging="567"/>
              <w:rPr>
                <w:rFonts w:cs="Arial"/>
              </w:rPr>
            </w:pPr>
            <w:bookmarkStart w:id="18"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18"/>
          </w:p>
          <w:p w14:paraId="64BA401B" w14:textId="77777777" w:rsidR="00CB3A44" w:rsidRPr="007E0B31" w:rsidRDefault="00CB3A44" w:rsidP="00D94463">
            <w:pPr>
              <w:pStyle w:val="TableArial11"/>
              <w:ind w:left="567" w:hanging="567"/>
              <w:rPr>
                <w:rFonts w:cs="Arial"/>
              </w:rPr>
            </w:pPr>
            <w:bookmarkStart w:id="19"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19"/>
          </w:p>
          <w:p w14:paraId="583A4AD0" w14:textId="77777777" w:rsidR="00CB3A44" w:rsidRPr="007E0B31" w:rsidRDefault="00CB3A44" w:rsidP="00D82AFC">
            <w:pPr>
              <w:pStyle w:val="TableArial11"/>
              <w:rPr>
                <w:rFonts w:cs="Arial"/>
              </w:rPr>
            </w:pPr>
            <w:bookmarkStart w:id="20"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20"/>
            <w:r w:rsidRPr="007E0B31">
              <w:rPr>
                <w:rFonts w:cs="Arial"/>
              </w:rPr>
              <w:t>.</w:t>
            </w:r>
          </w:p>
        </w:tc>
      </w:tr>
      <w:tr w:rsidR="00046274" w:rsidRPr="007E0B31" w14:paraId="7C541C3D" w14:textId="77777777" w:rsidTr="2F419186">
        <w:trPr>
          <w:cantSplit/>
        </w:trPr>
        <w:tc>
          <w:tcPr>
            <w:tcW w:w="2884" w:type="dxa"/>
          </w:tcPr>
          <w:p w14:paraId="068ED3FC" w14:textId="77777777" w:rsidR="00CB3A44" w:rsidRPr="007E0B31" w:rsidRDefault="00CB3A44" w:rsidP="00ED5885">
            <w:pPr>
              <w:pStyle w:val="Arial11Bold"/>
              <w:rPr>
                <w:rFonts w:cs="Arial"/>
              </w:rPr>
            </w:pPr>
            <w:r w:rsidRPr="007E0B31">
              <w:rPr>
                <w:rFonts w:cs="Arial"/>
              </w:rPr>
              <w:t xml:space="preserve">Category 3 </w:t>
            </w:r>
            <w:proofErr w:type="spellStart"/>
            <w:r w:rsidRPr="007E0B31">
              <w:rPr>
                <w:rFonts w:cs="Arial"/>
              </w:rPr>
              <w:t>Intertripping</w:t>
            </w:r>
            <w:proofErr w:type="spellEnd"/>
            <w:r w:rsidRPr="007E0B31">
              <w:rPr>
                <w:rFonts w:cs="Arial"/>
              </w:rPr>
              <w:t xml:space="preserve"> Scheme</w:t>
            </w:r>
          </w:p>
        </w:tc>
        <w:tc>
          <w:tcPr>
            <w:tcW w:w="6634" w:type="dxa"/>
          </w:tcPr>
          <w:p w14:paraId="30670C6A" w14:textId="7124D3E8" w:rsidR="00CB3A44" w:rsidRPr="007E0B31" w:rsidRDefault="00CB3A44" w:rsidP="001750CE">
            <w:pPr>
              <w:pStyle w:val="TableArial11"/>
              <w:rPr>
                <w:rFonts w:cs="Arial"/>
              </w:rPr>
            </w:pPr>
            <w:bookmarkStart w:id="21" w:name="_DV_C128"/>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21"/>
            <w:r w:rsidRPr="007E0B31">
              <w:rPr>
                <w:rFonts w:cs="Arial"/>
              </w:rPr>
              <w:t>.</w:t>
            </w:r>
          </w:p>
        </w:tc>
      </w:tr>
      <w:tr w:rsidR="00046274" w:rsidRPr="007E0B31" w14:paraId="5FB8479F" w14:textId="77777777" w:rsidTr="2F419186">
        <w:trPr>
          <w:cantSplit/>
        </w:trPr>
        <w:tc>
          <w:tcPr>
            <w:tcW w:w="2884" w:type="dxa"/>
          </w:tcPr>
          <w:p w14:paraId="41CC5947" w14:textId="77777777" w:rsidR="00CB3A44" w:rsidRPr="007E0B31" w:rsidRDefault="00CB3A44" w:rsidP="00ED5885">
            <w:pPr>
              <w:pStyle w:val="Arial11Bold"/>
              <w:rPr>
                <w:rFonts w:cs="Arial"/>
              </w:rPr>
            </w:pPr>
            <w:r w:rsidRPr="007E0B31">
              <w:rPr>
                <w:rFonts w:cs="Arial"/>
              </w:rPr>
              <w:t xml:space="preserve">Category 4 </w:t>
            </w:r>
            <w:proofErr w:type="spellStart"/>
            <w:r w:rsidRPr="007E0B31">
              <w:rPr>
                <w:rFonts w:cs="Arial"/>
              </w:rPr>
              <w:t>Intertripping</w:t>
            </w:r>
            <w:proofErr w:type="spellEnd"/>
            <w:r w:rsidRPr="007E0B31">
              <w:rPr>
                <w:rFonts w:cs="Arial"/>
              </w:rPr>
              <w:t xml:space="preserve"> Scheme</w:t>
            </w:r>
          </w:p>
        </w:tc>
        <w:tc>
          <w:tcPr>
            <w:tcW w:w="6634" w:type="dxa"/>
          </w:tcPr>
          <w:p w14:paraId="5789E237" w14:textId="77777777" w:rsidR="00CB3A44" w:rsidRPr="007E0B31" w:rsidRDefault="00CB3A44" w:rsidP="001750CE">
            <w:pPr>
              <w:pStyle w:val="TableArial11"/>
              <w:rPr>
                <w:rFonts w:cs="Arial"/>
              </w:rPr>
            </w:pPr>
            <w:bookmarkStart w:id="22" w:name="_DV_C130"/>
            <w:r w:rsidRPr="007E0B31">
              <w:rPr>
                <w:rFonts w:cs="Arial"/>
              </w:rPr>
              <w:t xml:space="preserve">A </w:t>
            </w:r>
            <w:r w:rsidRPr="007E0B31">
              <w:rPr>
                <w:rFonts w:cs="Arial"/>
                <w:b/>
              </w:rPr>
              <w:t xml:space="preserve">System to Generator 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22"/>
            <w:r w:rsidRPr="007E0B31">
              <w:rPr>
                <w:rFonts w:cs="Arial"/>
              </w:rPr>
              <w:t>.</w:t>
            </w:r>
          </w:p>
        </w:tc>
      </w:tr>
      <w:tr w:rsidR="00091D8D" w:rsidRPr="0079139F" w14:paraId="691ECA40" w14:textId="77777777" w:rsidTr="2F419186">
        <w:trPr>
          <w:cantSplit/>
        </w:trPr>
        <w:tc>
          <w:tcPr>
            <w:tcW w:w="2884" w:type="dxa"/>
          </w:tcPr>
          <w:p w14:paraId="61F8545F" w14:textId="6F1DB9B3" w:rsidR="00091D8D" w:rsidRPr="0079139F" w:rsidRDefault="00091D8D" w:rsidP="00091D8D">
            <w:pPr>
              <w:pStyle w:val="Arial11Bold"/>
              <w:rPr>
                <w:rFonts w:cs="Arial"/>
              </w:rPr>
            </w:pPr>
            <w:r w:rsidRPr="0079139F">
              <w:rPr>
                <w:rFonts w:cs="Arial"/>
              </w:rPr>
              <w:t>Caution Notice</w:t>
            </w:r>
          </w:p>
        </w:tc>
        <w:tc>
          <w:tcPr>
            <w:tcW w:w="6634"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2F419186">
        <w:trPr>
          <w:cantSplit/>
        </w:trPr>
        <w:tc>
          <w:tcPr>
            <w:tcW w:w="2884" w:type="dxa"/>
          </w:tcPr>
          <w:p w14:paraId="3BA09154" w14:textId="77777777" w:rsidR="00CB3A44" w:rsidRPr="007E0B31" w:rsidRDefault="00CB3A44" w:rsidP="00ED5885">
            <w:pPr>
              <w:pStyle w:val="Arial11Bold"/>
              <w:rPr>
                <w:rFonts w:cs="Arial"/>
              </w:rPr>
            </w:pPr>
            <w:r w:rsidRPr="007E0B31">
              <w:rPr>
                <w:rFonts w:cs="Arial"/>
              </w:rPr>
              <w:t>CENELEC</w:t>
            </w:r>
          </w:p>
        </w:tc>
        <w:tc>
          <w:tcPr>
            <w:tcW w:w="6634" w:type="dxa"/>
          </w:tcPr>
          <w:p w14:paraId="19F412F1" w14:textId="77777777" w:rsidR="00CB3A44" w:rsidRPr="007E0B31" w:rsidRDefault="00CB3A44" w:rsidP="00B53F5E">
            <w:pPr>
              <w:pStyle w:val="TableArial11"/>
              <w:rPr>
                <w:rFonts w:cs="Arial"/>
              </w:rPr>
            </w:pPr>
            <w:r w:rsidRPr="007E0B31">
              <w:rPr>
                <w:rFonts w:cs="Arial"/>
              </w:rPr>
              <w:t>E</w:t>
            </w:r>
            <w:bookmarkStart w:id="23" w:name="OLE_LINK2"/>
            <w:bookmarkStart w:id="24" w:name="OLE_LINK3"/>
            <w:r w:rsidRPr="007E0B31">
              <w:rPr>
                <w:rFonts w:cs="Arial"/>
              </w:rPr>
              <w:t>uropean Committee for Electrotechnical Standardisation.</w:t>
            </w:r>
            <w:bookmarkEnd w:id="23"/>
            <w:bookmarkEnd w:id="24"/>
          </w:p>
        </w:tc>
      </w:tr>
      <w:tr w:rsidR="00046274" w:rsidRPr="007E0B31" w14:paraId="693DA241" w14:textId="77777777" w:rsidTr="2F419186">
        <w:trPr>
          <w:cantSplit/>
        </w:trPr>
        <w:tc>
          <w:tcPr>
            <w:tcW w:w="2884" w:type="dxa"/>
          </w:tcPr>
          <w:p w14:paraId="3DD54985" w14:textId="77777777" w:rsidR="006077FA" w:rsidRPr="007E0B31" w:rsidRDefault="006077FA" w:rsidP="00ED5885">
            <w:pPr>
              <w:pStyle w:val="Arial11Bold"/>
              <w:rPr>
                <w:rFonts w:cs="Arial"/>
              </w:rPr>
            </w:pPr>
            <w:r w:rsidRPr="007E0B31">
              <w:rPr>
                <w:rFonts w:cs="Arial"/>
              </w:rPr>
              <w:lastRenderedPageBreak/>
              <w:t>Citizens Advice</w:t>
            </w:r>
          </w:p>
        </w:tc>
        <w:tc>
          <w:tcPr>
            <w:tcW w:w="6634"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2F419186">
        <w:trPr>
          <w:cantSplit/>
        </w:trPr>
        <w:tc>
          <w:tcPr>
            <w:tcW w:w="2884"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634"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2F419186">
        <w:trPr>
          <w:cantSplit/>
        </w:trPr>
        <w:tc>
          <w:tcPr>
            <w:tcW w:w="2884"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634"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2F419186">
        <w:trPr>
          <w:cantSplit/>
        </w:trPr>
        <w:tc>
          <w:tcPr>
            <w:tcW w:w="2884"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634"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2F419186">
        <w:trPr>
          <w:cantSplit/>
        </w:trPr>
        <w:tc>
          <w:tcPr>
            <w:tcW w:w="2884"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634"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2F419186">
        <w:trPr>
          <w:cantSplit/>
        </w:trPr>
        <w:tc>
          <w:tcPr>
            <w:tcW w:w="2884"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634"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2F419186">
        <w:trPr>
          <w:cantSplit/>
        </w:trPr>
        <w:tc>
          <w:tcPr>
            <w:tcW w:w="2884"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634"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2F419186">
        <w:trPr>
          <w:cantSplit/>
        </w:trPr>
        <w:tc>
          <w:tcPr>
            <w:tcW w:w="2884"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634"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commercial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2F419186">
        <w:trPr>
          <w:cantSplit/>
        </w:trPr>
        <w:tc>
          <w:tcPr>
            <w:tcW w:w="2884"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634"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2F419186">
        <w:trPr>
          <w:cantSplit/>
        </w:trPr>
        <w:tc>
          <w:tcPr>
            <w:tcW w:w="2884"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634"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2F419186">
        <w:trPr>
          <w:cantSplit/>
        </w:trPr>
        <w:tc>
          <w:tcPr>
            <w:tcW w:w="2884"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634"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2F419186">
        <w:trPr>
          <w:cantSplit/>
        </w:trPr>
        <w:tc>
          <w:tcPr>
            <w:tcW w:w="2884" w:type="dxa"/>
          </w:tcPr>
          <w:p w14:paraId="09F4C595" w14:textId="77777777" w:rsidR="00C40DC8" w:rsidRPr="007E0B31" w:rsidRDefault="00C40DC8" w:rsidP="006A5C8D">
            <w:pPr>
              <w:pStyle w:val="Arial11Bold"/>
              <w:rPr>
                <w:rFonts w:cs="Arial"/>
              </w:rPr>
            </w:pPr>
            <w:r w:rsidRPr="007E0B31">
              <w:rPr>
                <w:rFonts w:cs="Arial"/>
              </w:rPr>
              <w:lastRenderedPageBreak/>
              <w:t>Code Administration Code of Practice</w:t>
            </w:r>
          </w:p>
        </w:tc>
        <w:tc>
          <w:tcPr>
            <w:tcW w:w="6634"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2F419186">
        <w:trPr>
          <w:cantSplit/>
        </w:trPr>
        <w:tc>
          <w:tcPr>
            <w:tcW w:w="2884"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634"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2F419186">
        <w:trPr>
          <w:cantSplit/>
        </w:trPr>
        <w:tc>
          <w:tcPr>
            <w:tcW w:w="2884"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634"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2F419186">
        <w:trPr>
          <w:cantSplit/>
        </w:trPr>
        <w:tc>
          <w:tcPr>
            <w:tcW w:w="2884"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634"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2F419186">
        <w:trPr>
          <w:cantSplit/>
        </w:trPr>
        <w:tc>
          <w:tcPr>
            <w:tcW w:w="2884"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634"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2F419186">
        <w:trPr>
          <w:cantSplit/>
        </w:trPr>
        <w:tc>
          <w:tcPr>
            <w:tcW w:w="2884"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634"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2F419186">
        <w:trPr>
          <w:cantSplit/>
        </w:trPr>
        <w:tc>
          <w:tcPr>
            <w:tcW w:w="2884" w:type="dxa"/>
          </w:tcPr>
          <w:p w14:paraId="6314FD8D" w14:textId="1347C9AB" w:rsidR="004B6F56" w:rsidRPr="007E0B31" w:rsidRDefault="004B6F56" w:rsidP="00ED5885">
            <w:pPr>
              <w:pStyle w:val="Arial11Bold"/>
              <w:rPr>
                <w:rFonts w:cs="Arial"/>
              </w:rPr>
            </w:pPr>
            <w:r>
              <w:rPr>
                <w:rFonts w:cs="Arial"/>
              </w:rPr>
              <w:t>Committed Level</w:t>
            </w:r>
          </w:p>
        </w:tc>
        <w:tc>
          <w:tcPr>
            <w:tcW w:w="6634"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2F419186">
        <w:trPr>
          <w:cantSplit/>
        </w:trPr>
        <w:tc>
          <w:tcPr>
            <w:tcW w:w="2884"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634"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2F419186">
        <w:trPr>
          <w:cantSplit/>
        </w:trPr>
        <w:tc>
          <w:tcPr>
            <w:tcW w:w="2884"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634"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152769" w:rsidRPr="007E0B31" w14:paraId="7B19F104" w14:textId="77777777" w:rsidTr="2F419186">
        <w:trPr>
          <w:cantSplit/>
        </w:trPr>
        <w:tc>
          <w:tcPr>
            <w:tcW w:w="2884" w:type="dxa"/>
          </w:tcPr>
          <w:p w14:paraId="61357023" w14:textId="06EAC179" w:rsidR="00152769" w:rsidRPr="005A77C5" w:rsidRDefault="006824C6" w:rsidP="00ED5885">
            <w:pPr>
              <w:pStyle w:val="Arial11Bold"/>
              <w:rPr>
                <w:rFonts w:cs="Arial"/>
              </w:rPr>
            </w:pPr>
            <w:r w:rsidRPr="00411C8B">
              <w:rPr>
                <w:rFonts w:cs="Arial"/>
                <w:bCs/>
              </w:rPr>
              <w:t>Competitively Appointed Transmission Licensee</w:t>
            </w:r>
            <w:r w:rsidRPr="005A77C5">
              <w:rPr>
                <w:rFonts w:cs="Arial"/>
                <w:bCs/>
              </w:rPr>
              <w:t> </w:t>
            </w:r>
          </w:p>
        </w:tc>
        <w:tc>
          <w:tcPr>
            <w:tcW w:w="6634" w:type="dxa"/>
          </w:tcPr>
          <w:p w14:paraId="5A1BE480" w14:textId="1F2093F2" w:rsidR="00152769" w:rsidRPr="000E05DD" w:rsidRDefault="007E3665" w:rsidP="00791F43">
            <w:pPr>
              <w:pStyle w:val="TableArial11"/>
              <w:rPr>
                <w:rFonts w:cs="Arial"/>
              </w:rPr>
            </w:pPr>
            <w:r w:rsidRPr="00411C8B">
              <w:rPr>
                <w:rFonts w:cs="Arial"/>
              </w:rPr>
              <w:t xml:space="preserve">A person granted a </w:t>
            </w:r>
            <w:r w:rsidRPr="00411C8B">
              <w:rPr>
                <w:rFonts w:cs="Arial"/>
                <w:b/>
                <w:bCs/>
              </w:rPr>
              <w:t>Transmission Licence</w:t>
            </w:r>
            <w:r w:rsidRPr="00411C8B">
              <w:rPr>
                <w:rFonts w:cs="Arial"/>
              </w:rPr>
              <w:t xml:space="preserve"> (as defined in Section 6(1)b of the Act) to own and operate an </w:t>
            </w:r>
            <w:r w:rsidRPr="00411C8B">
              <w:rPr>
                <w:rFonts w:cs="Arial"/>
                <w:b/>
                <w:bCs/>
              </w:rPr>
              <w:t>Onshore Transmission System</w:t>
            </w:r>
            <w:r w:rsidRPr="00411C8B">
              <w:rPr>
                <w:rFonts w:cs="Arial"/>
              </w:rPr>
              <w:t xml:space="preserve"> </w:t>
            </w:r>
            <w:proofErr w:type="gramStart"/>
            <w:r w:rsidRPr="00411C8B">
              <w:rPr>
                <w:rFonts w:cs="Arial"/>
              </w:rPr>
              <w:t>on the basis of</w:t>
            </w:r>
            <w:proofErr w:type="gramEnd"/>
            <w:r w:rsidRPr="00411C8B">
              <w:rPr>
                <w:rFonts w:cs="Arial"/>
              </w:rPr>
              <w:t xml:space="preserve"> competitive tendering undertaken pursuant to Section 6C of the Electricity Act 1989.</w:t>
            </w:r>
            <w:r w:rsidRPr="000E05DD">
              <w:rPr>
                <w:rFonts w:cs="Arial"/>
              </w:rPr>
              <w:t> </w:t>
            </w:r>
          </w:p>
        </w:tc>
      </w:tr>
      <w:tr w:rsidR="00F12EF3" w:rsidRPr="007E0B31" w14:paraId="5208AF65" w14:textId="77777777" w:rsidTr="2F419186">
        <w:trPr>
          <w:cantSplit/>
        </w:trPr>
        <w:tc>
          <w:tcPr>
            <w:tcW w:w="2884" w:type="dxa"/>
          </w:tcPr>
          <w:p w14:paraId="74A2A5BB" w14:textId="25CC8B5C" w:rsidR="00F12EF3" w:rsidRPr="00411C8B" w:rsidRDefault="000800C3" w:rsidP="00ED5885">
            <w:pPr>
              <w:pStyle w:val="Arial11Bold"/>
              <w:rPr>
                <w:rFonts w:cs="Arial"/>
                <w:bCs/>
              </w:rPr>
            </w:pPr>
            <w:r w:rsidRPr="00411C8B">
              <w:rPr>
                <w:rFonts w:cs="Arial"/>
                <w:bCs/>
              </w:rPr>
              <w:t>Competitively Appointed Transmission Licensee Interface Point</w:t>
            </w:r>
          </w:p>
        </w:tc>
        <w:tc>
          <w:tcPr>
            <w:tcW w:w="6634" w:type="dxa"/>
          </w:tcPr>
          <w:p w14:paraId="1EBCF4D1" w14:textId="4E01526D" w:rsidR="00F12EF3" w:rsidRPr="00411C8B" w:rsidRDefault="00A7447F" w:rsidP="00791F43">
            <w:pPr>
              <w:pStyle w:val="TableArial11"/>
              <w:rPr>
                <w:rFonts w:cs="Arial"/>
              </w:rPr>
            </w:pPr>
            <w:r w:rsidRPr="00411C8B">
              <w:rPr>
                <w:rFonts w:cs="Arial"/>
              </w:rPr>
              <w:t xml:space="preserve">The electrical point of connection between a </w:t>
            </w:r>
            <w:r w:rsidRPr="00411C8B">
              <w:rPr>
                <w:rFonts w:cs="Arial"/>
                <w:b/>
                <w:bCs/>
              </w:rPr>
              <w:t>Transmission System</w:t>
            </w:r>
            <w:r w:rsidRPr="00411C8B">
              <w:rPr>
                <w:rFonts w:cs="Arial"/>
              </w:rPr>
              <w:t xml:space="preserve"> owned by a </w:t>
            </w:r>
            <w:r w:rsidRPr="00411C8B">
              <w:rPr>
                <w:rFonts w:cs="Arial"/>
                <w:b/>
                <w:bCs/>
              </w:rPr>
              <w:t>Competitively Appointed Transmission Licensee</w:t>
            </w:r>
            <w:r w:rsidRPr="00411C8B">
              <w:rPr>
                <w:rFonts w:cs="Arial"/>
              </w:rPr>
              <w:t xml:space="preserve"> and the assets of another </w:t>
            </w:r>
            <w:r w:rsidRPr="00411C8B">
              <w:rPr>
                <w:rFonts w:cs="Arial"/>
                <w:b/>
                <w:bCs/>
              </w:rPr>
              <w:t>Transmission Licensee</w:t>
            </w:r>
            <w:r w:rsidRPr="00411C8B">
              <w:rPr>
                <w:rFonts w:cs="Arial"/>
              </w:rPr>
              <w:t>.</w:t>
            </w:r>
          </w:p>
        </w:tc>
      </w:tr>
      <w:tr w:rsidR="00046274" w:rsidRPr="007E0B31" w14:paraId="3A09F94C" w14:textId="77777777" w:rsidTr="2F419186">
        <w:trPr>
          <w:cantSplit/>
        </w:trPr>
        <w:tc>
          <w:tcPr>
            <w:tcW w:w="2884" w:type="dxa"/>
          </w:tcPr>
          <w:p w14:paraId="7FF3DDB1" w14:textId="77777777" w:rsidR="00C40DC8" w:rsidRPr="007E0B31" w:rsidRDefault="00C40DC8" w:rsidP="00ED5885">
            <w:pPr>
              <w:pStyle w:val="Arial11Bold"/>
              <w:rPr>
                <w:rFonts w:cs="Arial"/>
              </w:rPr>
            </w:pPr>
            <w:r w:rsidRPr="007E0B31">
              <w:rPr>
                <w:rFonts w:cs="Arial"/>
              </w:rPr>
              <w:lastRenderedPageBreak/>
              <w:t>Completion Date</w:t>
            </w:r>
          </w:p>
        </w:tc>
        <w:tc>
          <w:tcPr>
            <w:tcW w:w="6634"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2F419186">
        <w:trPr>
          <w:cantSplit/>
        </w:trPr>
        <w:tc>
          <w:tcPr>
            <w:tcW w:w="2884" w:type="dxa"/>
          </w:tcPr>
          <w:p w14:paraId="2BADB393" w14:textId="77777777" w:rsidR="00C40DC8" w:rsidRPr="007E0B31" w:rsidRDefault="00C40DC8" w:rsidP="00ED5885">
            <w:pPr>
              <w:pStyle w:val="Arial11Bold"/>
              <w:rPr>
                <w:rFonts w:cs="Arial"/>
              </w:rPr>
            </w:pPr>
            <w:r w:rsidRPr="007E0B31">
              <w:rPr>
                <w:rFonts w:cs="Arial"/>
              </w:rPr>
              <w:t>Complex</w:t>
            </w:r>
          </w:p>
        </w:tc>
        <w:tc>
          <w:tcPr>
            <w:tcW w:w="6634"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2F419186">
        <w:trPr>
          <w:cantSplit/>
        </w:trPr>
        <w:tc>
          <w:tcPr>
            <w:tcW w:w="2884"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634"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2F419186">
        <w:trPr>
          <w:cantSplit/>
        </w:trPr>
        <w:tc>
          <w:tcPr>
            <w:tcW w:w="2884" w:type="dxa"/>
          </w:tcPr>
          <w:p w14:paraId="20BD27CC" w14:textId="5B7DE624" w:rsidR="00C40DC8" w:rsidRPr="007E0B31" w:rsidRDefault="00C40DC8" w:rsidP="00ED5885">
            <w:pPr>
              <w:pStyle w:val="Arial11Bold"/>
              <w:rPr>
                <w:rFonts w:cs="Arial"/>
              </w:rPr>
            </w:pPr>
            <w:bookmarkStart w:id="25" w:name="_DV_C9"/>
            <w:r w:rsidRPr="007E0B31">
              <w:rPr>
                <w:rFonts w:cs="Arial"/>
              </w:rPr>
              <w:t>Compliance Statement</w:t>
            </w:r>
            <w:bookmarkEnd w:id="25"/>
          </w:p>
        </w:tc>
        <w:tc>
          <w:tcPr>
            <w:tcW w:w="6634" w:type="dxa"/>
          </w:tcPr>
          <w:p w14:paraId="13AC6FB0" w14:textId="77777777" w:rsidR="00C40DC8" w:rsidRPr="00E61A96" w:rsidRDefault="00C40DC8" w:rsidP="00BB3C86">
            <w:pPr>
              <w:pStyle w:val="TableArial11"/>
              <w:rPr>
                <w:rFonts w:cs="Arial"/>
              </w:rPr>
            </w:pPr>
            <w:bookmarkStart w:id="26"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26"/>
          </w:p>
          <w:p w14:paraId="59457DB7" w14:textId="77777777" w:rsidR="00C40DC8" w:rsidRPr="00E61A96" w:rsidRDefault="00C40DC8" w:rsidP="00BB3C86">
            <w:pPr>
              <w:pStyle w:val="TableArial11"/>
              <w:rPr>
                <w:rFonts w:cs="Arial"/>
              </w:rPr>
            </w:pPr>
            <w:bookmarkStart w:id="27" w:name="_DV_C11"/>
            <w:r w:rsidRPr="00E61A96">
              <w:rPr>
                <w:rFonts w:cs="Arial"/>
                <w:b/>
              </w:rPr>
              <w:t>Generating Unit(s)</w:t>
            </w:r>
            <w:r w:rsidRPr="00E61A96">
              <w:rPr>
                <w:rFonts w:cs="Arial"/>
              </w:rPr>
              <w:t xml:space="preserve">; or, </w:t>
            </w:r>
            <w:bookmarkEnd w:id="27"/>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28" w:name="_DV_C12"/>
            <w:r w:rsidRPr="00E61A96">
              <w:rPr>
                <w:rFonts w:cs="Arial"/>
                <w:b/>
              </w:rPr>
              <w:t>CCGT Module(s)</w:t>
            </w:r>
            <w:r w:rsidRPr="00E61A96">
              <w:rPr>
                <w:rFonts w:cs="Arial"/>
              </w:rPr>
              <w:t xml:space="preserve">; or, </w:t>
            </w:r>
            <w:bookmarkEnd w:id="28"/>
          </w:p>
          <w:p w14:paraId="2F9E7ABB" w14:textId="77777777" w:rsidR="00C40DC8" w:rsidRPr="00E61A96" w:rsidRDefault="00C40DC8" w:rsidP="00BB3C86">
            <w:pPr>
              <w:pStyle w:val="TableArial11"/>
              <w:rPr>
                <w:rFonts w:cs="Arial"/>
              </w:rPr>
            </w:pPr>
            <w:bookmarkStart w:id="29" w:name="_DV_C13"/>
            <w:r w:rsidRPr="00E61A96">
              <w:rPr>
                <w:rFonts w:cs="Arial"/>
                <w:b/>
              </w:rPr>
              <w:t>Power Park Module(s)</w:t>
            </w:r>
            <w:r w:rsidRPr="00E61A96">
              <w:rPr>
                <w:rFonts w:cs="Arial"/>
              </w:rPr>
              <w:t xml:space="preserve">; or, </w:t>
            </w:r>
            <w:bookmarkEnd w:id="29"/>
          </w:p>
          <w:p w14:paraId="6DD734FE" w14:textId="77777777" w:rsidR="00C40DC8" w:rsidRPr="00E61A96" w:rsidRDefault="00C40DC8" w:rsidP="00BB3C86">
            <w:pPr>
              <w:pStyle w:val="TableArial11"/>
              <w:rPr>
                <w:rFonts w:cs="Arial"/>
                <w:b/>
              </w:rPr>
            </w:pPr>
            <w:bookmarkStart w:id="30"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 xml:space="preserve">EU Code </w:t>
            </w:r>
            <w:proofErr w:type="gramStart"/>
            <w:r w:rsidRPr="005C20E3">
              <w:rPr>
                <w:rFonts w:cs="Arial"/>
                <w:b/>
              </w:rPr>
              <w:t>User</w:t>
            </w:r>
            <w:r w:rsidRPr="005C20E3">
              <w:rPr>
                <w:rFonts w:cs="Arial"/>
              </w:rPr>
              <w:t>;</w:t>
            </w:r>
            <w:proofErr w:type="gramEnd"/>
            <w:r w:rsidRPr="005C20E3">
              <w:rPr>
                <w:rFonts w:cs="Arial"/>
              </w:rPr>
              <w:t xml:space="preserve">  </w:t>
            </w:r>
          </w:p>
          <w:p w14:paraId="7A1798B4" w14:textId="6D4E4EE9" w:rsidR="00C40DC8" w:rsidRPr="007E0B31" w:rsidRDefault="00091D8D" w:rsidP="00BB3C86">
            <w:pPr>
              <w:pStyle w:val="TableArial11"/>
              <w:rPr>
                <w:rFonts w:cs="Arial"/>
              </w:rPr>
            </w:pPr>
            <w:bookmarkStart w:id="31" w:name="_DV_C15"/>
            <w:bookmarkEnd w:id="30"/>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31"/>
          </w:p>
        </w:tc>
      </w:tr>
      <w:tr w:rsidR="00C40DC8" w:rsidRPr="007E0B31" w14:paraId="06D87C8F" w14:textId="77777777" w:rsidTr="2F419186">
        <w:trPr>
          <w:cantSplit/>
        </w:trPr>
        <w:tc>
          <w:tcPr>
            <w:tcW w:w="2884"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634"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2F419186">
        <w:trPr>
          <w:cantSplit/>
        </w:trPr>
        <w:tc>
          <w:tcPr>
            <w:tcW w:w="2884"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634"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2F419186">
        <w:trPr>
          <w:cantSplit/>
        </w:trPr>
        <w:tc>
          <w:tcPr>
            <w:tcW w:w="2884"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lastRenderedPageBreak/>
              <w:t>Configuration 1 DC Connected Power Park Module</w:t>
            </w:r>
          </w:p>
        </w:tc>
        <w:tc>
          <w:tcPr>
            <w:tcW w:w="6634"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2F419186">
        <w:trPr>
          <w:cantSplit/>
        </w:trPr>
        <w:tc>
          <w:tcPr>
            <w:tcW w:w="2884"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634"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2F419186">
        <w:trPr>
          <w:cantSplit/>
        </w:trPr>
        <w:tc>
          <w:tcPr>
            <w:tcW w:w="2884"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634"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2F419186">
        <w:trPr>
          <w:cantSplit/>
        </w:trPr>
        <w:tc>
          <w:tcPr>
            <w:tcW w:w="2884"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634"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2F419186">
        <w:trPr>
          <w:cantSplit/>
        </w:trPr>
        <w:tc>
          <w:tcPr>
            <w:tcW w:w="2884"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634"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2F419186">
        <w:trPr>
          <w:cantSplit/>
        </w:trPr>
        <w:tc>
          <w:tcPr>
            <w:tcW w:w="2884"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634"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2F419186">
        <w:trPr>
          <w:cantSplit/>
        </w:trPr>
        <w:tc>
          <w:tcPr>
            <w:tcW w:w="2884"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634"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2F419186">
        <w:trPr>
          <w:cantSplit/>
        </w:trPr>
        <w:tc>
          <w:tcPr>
            <w:tcW w:w="2884"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634"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2F419186">
        <w:trPr>
          <w:cantSplit/>
        </w:trPr>
        <w:tc>
          <w:tcPr>
            <w:tcW w:w="2884"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634"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2F419186">
        <w:trPr>
          <w:cantSplit/>
        </w:trPr>
        <w:tc>
          <w:tcPr>
            <w:tcW w:w="2884"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634"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forecast and </w:t>
            </w:r>
            <w:r w:rsidRPr="007E0B31">
              <w:rPr>
                <w:rFonts w:cs="Arial"/>
                <w:b/>
              </w:rPr>
              <w:t>Demand</w:t>
            </w:r>
            <w:r w:rsidRPr="007E0B31">
              <w:rPr>
                <w:rFonts w:cs="Arial"/>
              </w:rPr>
              <w:t xml:space="preserve"> forecast errors.</w:t>
            </w:r>
          </w:p>
        </w:tc>
      </w:tr>
      <w:tr w:rsidR="005B725F" w:rsidRPr="007E0B31" w14:paraId="5AF82D96" w14:textId="77777777" w:rsidTr="2F419186">
        <w:trPr>
          <w:cantSplit/>
        </w:trPr>
        <w:tc>
          <w:tcPr>
            <w:tcW w:w="2884"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634"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2F419186">
        <w:trPr>
          <w:cantSplit/>
        </w:trPr>
        <w:tc>
          <w:tcPr>
            <w:tcW w:w="2884" w:type="dxa"/>
          </w:tcPr>
          <w:p w14:paraId="29DEC0AF" w14:textId="77777777" w:rsidR="005B725F" w:rsidRPr="007E0B31" w:rsidRDefault="005B725F" w:rsidP="005B725F">
            <w:pPr>
              <w:pStyle w:val="Arial11Bold"/>
              <w:rPr>
                <w:rFonts w:cs="Arial"/>
              </w:rPr>
            </w:pPr>
            <w:r w:rsidRPr="007E0B31">
              <w:rPr>
                <w:rFonts w:cs="Arial"/>
              </w:rPr>
              <w:t>Control Calls</w:t>
            </w:r>
          </w:p>
        </w:tc>
        <w:tc>
          <w:tcPr>
            <w:tcW w:w="6634" w:type="dxa"/>
          </w:tcPr>
          <w:p w14:paraId="6192B2BE" w14:textId="0BE63D7D" w:rsidR="005B725F" w:rsidRPr="007E0B31" w:rsidRDefault="00AA30A5" w:rsidP="005B725F">
            <w:pPr>
              <w:pStyle w:val="TableArial11"/>
              <w:rPr>
                <w:rFonts w:cs="Arial"/>
              </w:rPr>
            </w:pPr>
            <w:r w:rsidRPr="000D1208">
              <w:rPr>
                <w:rFonts w:cs="Arial"/>
              </w:rPr>
              <w:t>T</w:t>
            </w:r>
            <w:r w:rsidR="005B725F" w:rsidRPr="000D1208">
              <w:rPr>
                <w:rFonts w:cs="Arial"/>
              </w:rPr>
              <w:t>elephone call</w:t>
            </w:r>
            <w:r w:rsidR="00CB2441" w:rsidRPr="000D1208">
              <w:rPr>
                <w:rFonts w:cs="Arial"/>
              </w:rPr>
              <w:t>s</w:t>
            </w:r>
            <w:r w:rsidR="005B725F" w:rsidRPr="000D1208">
              <w:rPr>
                <w:rFonts w:cs="Arial"/>
              </w:rPr>
              <w:t xml:space="preserve"> whose destination and/or origin is a </w:t>
            </w:r>
            <w:r w:rsidR="005B725F" w:rsidRPr="000D1208">
              <w:rPr>
                <w:rFonts w:cs="Arial"/>
                <w:b/>
              </w:rPr>
              <w:t>Control Centre</w:t>
            </w:r>
            <w:r w:rsidR="005B725F" w:rsidRPr="000D1208">
              <w:rPr>
                <w:rFonts w:cs="Arial"/>
              </w:rPr>
              <w:t xml:space="preserve"> </w:t>
            </w:r>
            <w:r w:rsidR="00CB2441" w:rsidRPr="000D1208">
              <w:t xml:space="preserve">or </w:t>
            </w:r>
            <w:r w:rsidR="00CB2441" w:rsidRPr="000D1208">
              <w:rPr>
                <w:b/>
              </w:rPr>
              <w:t>Control Point</w:t>
            </w:r>
            <w:r w:rsidR="000355CF" w:rsidRPr="000D1208">
              <w:t>, either from dedicated</w:t>
            </w:r>
            <w:r w:rsidR="00542351" w:rsidRPr="000D1208">
              <w:t xml:space="preserve"> control desk telephone systems</w:t>
            </w:r>
            <w:r w:rsidR="00CB2441" w:rsidRPr="000D1208">
              <w:t xml:space="preserve"> </w:t>
            </w:r>
            <w:r w:rsidR="00592C2A" w:rsidRPr="000D1208">
              <w:t>or dedicated telephone handsets</w:t>
            </w:r>
            <w:r w:rsidR="00C13564" w:rsidRPr="000D1208">
              <w:rPr>
                <w:rFonts w:cs="Arial"/>
              </w:rPr>
              <w:t xml:space="preserve">, </w:t>
            </w:r>
            <w:r w:rsidR="005B725F" w:rsidRPr="000D1208">
              <w:rPr>
                <w:rFonts w:cs="Arial"/>
              </w:rPr>
              <w:t xml:space="preserve">and which, for the purpose of </w:t>
            </w:r>
            <w:r w:rsidR="005B725F" w:rsidRPr="000D1208">
              <w:rPr>
                <w:rFonts w:cs="Arial"/>
                <w:b/>
              </w:rPr>
              <w:t>Control Telephony</w:t>
            </w:r>
            <w:r w:rsidR="005B725F" w:rsidRPr="000D1208">
              <w:rPr>
                <w:rFonts w:cs="Arial"/>
              </w:rPr>
              <w:t>, ha</w:t>
            </w:r>
            <w:r w:rsidR="00C13564" w:rsidRPr="000D1208">
              <w:rPr>
                <w:rFonts w:cs="Arial"/>
              </w:rPr>
              <w:t>ve</w:t>
            </w:r>
            <w:r w:rsidR="005B725F" w:rsidRPr="000D1208">
              <w:rPr>
                <w:rFonts w:cs="Arial"/>
              </w:rPr>
              <w:t xml:space="preserve"> the right to exercise priority over (</w:t>
            </w:r>
            <w:proofErr w:type="spellStart"/>
            <w:r w:rsidR="005B725F" w:rsidRPr="000D1208">
              <w:rPr>
                <w:rFonts w:cs="Arial"/>
              </w:rPr>
              <w:t>ie</w:t>
            </w:r>
            <w:proofErr w:type="spellEnd"/>
            <w:r w:rsidR="005B725F" w:rsidRPr="000D1208">
              <w:rPr>
                <w:rFonts w:cs="Arial"/>
              </w:rPr>
              <w:t>. disconnect) a call of a lower status.</w:t>
            </w:r>
          </w:p>
        </w:tc>
      </w:tr>
      <w:tr w:rsidR="005B725F" w:rsidRPr="007E0B31" w14:paraId="2493C15B" w14:textId="77777777" w:rsidTr="2F419186">
        <w:trPr>
          <w:cantSplit/>
        </w:trPr>
        <w:tc>
          <w:tcPr>
            <w:tcW w:w="2884" w:type="dxa"/>
          </w:tcPr>
          <w:p w14:paraId="565B74C5" w14:textId="77777777" w:rsidR="005B725F" w:rsidRPr="007E0B31" w:rsidRDefault="005B725F" w:rsidP="005B725F">
            <w:pPr>
              <w:pStyle w:val="Arial11Bold"/>
              <w:rPr>
                <w:rFonts w:cs="Arial"/>
              </w:rPr>
            </w:pPr>
            <w:r w:rsidRPr="007E0B31">
              <w:rPr>
                <w:rFonts w:cs="Arial"/>
              </w:rPr>
              <w:t>Control Centre</w:t>
            </w:r>
          </w:p>
        </w:tc>
        <w:tc>
          <w:tcPr>
            <w:tcW w:w="6634"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2F419186">
        <w:trPr>
          <w:cantSplit/>
        </w:trPr>
        <w:tc>
          <w:tcPr>
            <w:tcW w:w="2884"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634"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2F419186">
        <w:trPr>
          <w:cantSplit/>
        </w:trPr>
        <w:tc>
          <w:tcPr>
            <w:tcW w:w="2884" w:type="dxa"/>
          </w:tcPr>
          <w:p w14:paraId="0565CA3D" w14:textId="77777777" w:rsidR="005B725F" w:rsidRPr="007E0B31" w:rsidRDefault="005B725F" w:rsidP="005B725F">
            <w:pPr>
              <w:pStyle w:val="Arial11Bold"/>
              <w:rPr>
                <w:rFonts w:cs="Arial"/>
              </w:rPr>
            </w:pPr>
            <w:r w:rsidRPr="007E0B31">
              <w:rPr>
                <w:rFonts w:cs="Arial"/>
              </w:rPr>
              <w:t>Control Person</w:t>
            </w:r>
          </w:p>
        </w:tc>
        <w:tc>
          <w:tcPr>
            <w:tcW w:w="6634"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2F419186">
        <w:trPr>
          <w:cantSplit/>
        </w:trPr>
        <w:tc>
          <w:tcPr>
            <w:tcW w:w="2884" w:type="dxa"/>
          </w:tcPr>
          <w:p w14:paraId="19C43882" w14:textId="2FBBB530" w:rsidR="005B725F" w:rsidRPr="00B43A5F" w:rsidRDefault="005B725F" w:rsidP="005B725F">
            <w:pPr>
              <w:rPr>
                <w:bCs/>
              </w:rPr>
            </w:pPr>
            <w:r w:rsidRPr="005C20E3">
              <w:rPr>
                <w:rFonts w:cs="Arial"/>
                <w:b/>
                <w:bCs/>
              </w:rPr>
              <w:lastRenderedPageBreak/>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634"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2F419186">
        <w:trPr>
          <w:cantSplit/>
        </w:trPr>
        <w:tc>
          <w:tcPr>
            <w:tcW w:w="2884" w:type="dxa"/>
          </w:tcPr>
          <w:p w14:paraId="61E04235" w14:textId="77777777" w:rsidR="005B725F" w:rsidRPr="007E0B31" w:rsidRDefault="005B725F" w:rsidP="005B725F">
            <w:pPr>
              <w:pStyle w:val="Arial11Bold"/>
              <w:rPr>
                <w:rFonts w:cs="Arial"/>
              </w:rPr>
            </w:pPr>
            <w:r w:rsidRPr="007E0B31">
              <w:rPr>
                <w:rFonts w:cs="Arial"/>
              </w:rPr>
              <w:t>Control Point</w:t>
            </w:r>
          </w:p>
        </w:tc>
        <w:tc>
          <w:tcPr>
            <w:tcW w:w="6634"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858729C"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77777777"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7777777"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2F419186">
        <w:trPr>
          <w:cantSplit/>
        </w:trPr>
        <w:tc>
          <w:tcPr>
            <w:tcW w:w="2884"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634" w:type="dxa"/>
          </w:tcPr>
          <w:p w14:paraId="076469C1" w14:textId="1AD194F7" w:rsidR="005B725F" w:rsidRPr="007E0B31" w:rsidRDefault="005B725F" w:rsidP="005B725F">
            <w:pPr>
              <w:pStyle w:val="TableArial11"/>
              <w:rPr>
                <w:rFonts w:cs="Arial"/>
              </w:rPr>
            </w:pPr>
            <w:r w:rsidRPr="009E03DE">
              <w:rPr>
                <w:rFonts w:cs="Arial"/>
              </w:rPr>
              <w:t xml:space="preserve">The principal method by which a </w:t>
            </w:r>
            <w:r w:rsidRPr="009E03DE">
              <w:rPr>
                <w:rFonts w:cs="Arial"/>
                <w:b/>
              </w:rPr>
              <w:t>User's Responsible Engineer/Operator</w:t>
            </w:r>
            <w:r w:rsidR="007A6AB8" w:rsidRPr="009E03DE">
              <w:rPr>
                <w:rFonts w:cs="Arial"/>
                <w:bCs/>
              </w:rPr>
              <w:t xml:space="preserve">, </w:t>
            </w:r>
            <w:r w:rsidR="007A6AB8" w:rsidRPr="009E03DE">
              <w:t>the relevant</w:t>
            </w:r>
            <w:r w:rsidR="007A6AB8" w:rsidRPr="009E03DE">
              <w:rPr>
                <w:b/>
              </w:rPr>
              <w:t xml:space="preserve"> Transmission Licensees’ Control Engineers</w:t>
            </w:r>
            <w:r w:rsidRPr="009E03DE">
              <w:rPr>
                <w:rFonts w:cs="Arial"/>
              </w:rPr>
              <w:t xml:space="preserve"> and </w:t>
            </w:r>
            <w:r w:rsidRPr="009E03DE">
              <w:rPr>
                <w:rFonts w:cs="Arial"/>
                <w:b/>
              </w:rPr>
              <w:t xml:space="preserve">The Company’s Control Engineers </w:t>
            </w:r>
            <w:r w:rsidRPr="009E03DE">
              <w:rPr>
                <w:rFonts w:cs="Arial"/>
              </w:rPr>
              <w:t xml:space="preserve">speak to one another for the purposes of control of the </w:t>
            </w:r>
            <w:r w:rsidRPr="009E03DE">
              <w:rPr>
                <w:rFonts w:cs="Arial"/>
                <w:b/>
              </w:rPr>
              <w:t>Total System</w:t>
            </w:r>
            <w:r w:rsidRPr="009E03DE">
              <w:rPr>
                <w:rFonts w:cs="Arial"/>
              </w:rPr>
              <w:t xml:space="preserve"> in both normal and emergency operating conditions.</w:t>
            </w:r>
            <w:r w:rsidRPr="007E0B31">
              <w:rPr>
                <w:rFonts w:cs="Arial"/>
              </w:rPr>
              <w:t xml:space="preserve"> </w:t>
            </w:r>
          </w:p>
        </w:tc>
      </w:tr>
      <w:tr w:rsidR="005B725F" w:rsidRPr="007E0B31" w14:paraId="31949C78" w14:textId="77777777" w:rsidTr="2F419186">
        <w:trPr>
          <w:cantSplit/>
        </w:trPr>
        <w:tc>
          <w:tcPr>
            <w:tcW w:w="2884"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634" w:type="dxa"/>
          </w:tcPr>
          <w:p w14:paraId="7330C8CF" w14:textId="04E460C9" w:rsidR="005B725F" w:rsidRPr="007E0B31" w:rsidRDefault="005B725F" w:rsidP="005B725F">
            <w:pPr>
              <w:pStyle w:val="TableArial11"/>
              <w:rPr>
                <w:rFonts w:cs="Arial"/>
              </w:rPr>
            </w:pPr>
            <w:r w:rsidRPr="7356A9C9">
              <w:rPr>
                <w:rFonts w:cs="Arial"/>
              </w:rPr>
              <w:t xml:space="preserve">As defined in the </w:t>
            </w:r>
            <w:r w:rsidR="49650C3A" w:rsidRPr="7356A9C9">
              <w:rPr>
                <w:rFonts w:cs="Arial"/>
                <w:b/>
                <w:bCs/>
              </w:rPr>
              <w:t>ESO</w:t>
            </w:r>
            <w:r w:rsidRPr="7356A9C9">
              <w:rPr>
                <w:rFonts w:cs="Arial"/>
                <w:b/>
                <w:bCs/>
              </w:rPr>
              <w:t xml:space="preserve"> Licence</w:t>
            </w:r>
            <w:r w:rsidR="37FCC700" w:rsidRPr="7356A9C9">
              <w:rPr>
                <w:rFonts w:cs="Arial"/>
                <w:b/>
                <w:bCs/>
              </w:rPr>
              <w:t>.</w:t>
            </w:r>
          </w:p>
        </w:tc>
      </w:tr>
      <w:tr w:rsidR="005B725F" w:rsidRPr="007E0B31" w14:paraId="3A59B2AE" w14:textId="77777777" w:rsidTr="2F419186">
        <w:trPr>
          <w:cantSplit/>
        </w:trPr>
        <w:tc>
          <w:tcPr>
            <w:tcW w:w="2884"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634"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2F419186">
        <w:trPr>
          <w:cantSplit/>
        </w:trPr>
        <w:tc>
          <w:tcPr>
            <w:tcW w:w="2884" w:type="dxa"/>
          </w:tcPr>
          <w:p w14:paraId="5D17F633" w14:textId="778F2175" w:rsidR="00213EC2" w:rsidRPr="002A73E9" w:rsidRDefault="00213EC2" w:rsidP="00213EC2">
            <w:pPr>
              <w:pStyle w:val="Arial11Bold"/>
              <w:rPr>
                <w:highlight w:val="green"/>
              </w:rPr>
            </w:pPr>
            <w:r w:rsidRPr="001227B2">
              <w:lastRenderedPageBreak/>
              <w:t>Critical Tools and Facilities</w:t>
            </w:r>
          </w:p>
        </w:tc>
        <w:tc>
          <w:tcPr>
            <w:tcW w:w="6634" w:type="dxa"/>
          </w:tcPr>
          <w:p w14:paraId="5F478205" w14:textId="26EA8B62" w:rsidR="00213EC2" w:rsidRPr="001227B2" w:rsidRDefault="00213EC2" w:rsidP="00213EC2">
            <w:pPr>
              <w:spacing w:before="100" w:after="100"/>
              <w:jc w:val="both"/>
              <w:rPr>
                <w:b/>
              </w:rPr>
            </w:pPr>
            <w:r w:rsidRPr="001227B2">
              <w:rPr>
                <w:b/>
              </w:rPr>
              <w:t xml:space="preserve">Apparatus </w:t>
            </w:r>
            <w:r w:rsidRPr="001227B2">
              <w:t>and tools required in relation to</w:t>
            </w:r>
            <w:r w:rsidR="003048AC" w:rsidRPr="002A73E9">
              <w:rPr>
                <w:b/>
              </w:rPr>
              <w:t xml:space="preserve"> </w:t>
            </w:r>
            <w:r w:rsidR="003048AC" w:rsidRPr="001227B2">
              <w:rPr>
                <w:rFonts w:cs="Arial"/>
                <w:b/>
                <w:bCs/>
              </w:rPr>
              <w:t>System Restoration</w:t>
            </w:r>
            <w:r w:rsidRPr="001227B2">
              <w:t>:</w:t>
            </w:r>
          </w:p>
          <w:p w14:paraId="5553D3A8" w14:textId="736387A3" w:rsidR="00213EC2" w:rsidRPr="00845E49" w:rsidRDefault="00BF43DD" w:rsidP="00213EC2">
            <w:pPr>
              <w:spacing w:before="100" w:after="100"/>
              <w:jc w:val="both"/>
            </w:pPr>
            <w:r w:rsidRPr="00845E49">
              <w:rPr>
                <w:rFonts w:cs="Arial"/>
              </w:rPr>
              <w:t xml:space="preserve">a) </w:t>
            </w:r>
            <w:r w:rsidR="00213EC2" w:rsidRPr="00845E49">
              <w:t xml:space="preserve">In the case of </w:t>
            </w:r>
            <w:r w:rsidR="00213EC2" w:rsidRPr="00845E49">
              <w:rPr>
                <w:b/>
              </w:rPr>
              <w:t>The Company</w:t>
            </w:r>
            <w:r w:rsidR="00213EC2" w:rsidRPr="00845E49">
              <w:t xml:space="preserve"> include, but are not limited to:</w:t>
            </w:r>
          </w:p>
          <w:p w14:paraId="0BEBA5B5" w14:textId="3E82C419" w:rsidR="00213EC2" w:rsidRPr="00845E49" w:rsidRDefault="00213EC2" w:rsidP="00213EC2">
            <w:pPr>
              <w:widowControl/>
              <w:numPr>
                <w:ilvl w:val="0"/>
                <w:numId w:val="18"/>
              </w:numPr>
              <w:spacing w:before="100" w:after="100"/>
              <w:jc w:val="both"/>
            </w:pPr>
            <w:r w:rsidRPr="00845E49">
              <w:t xml:space="preserve">Tools for operating and monitoring the </w:t>
            </w:r>
            <w:r w:rsidRPr="00845E49">
              <w:rPr>
                <w:b/>
              </w:rPr>
              <w:t>Transmission System</w:t>
            </w:r>
            <w:r w:rsidRPr="00845E49">
              <w:t xml:space="preserve"> including but not limited to state estimation, the </w:t>
            </w:r>
            <w:r w:rsidRPr="00845E49">
              <w:rPr>
                <w:b/>
              </w:rPr>
              <w:t>Balancing Mechanism</w:t>
            </w:r>
            <w:r w:rsidRPr="00845E49">
              <w:t xml:space="preserve">, </w:t>
            </w:r>
            <w:r w:rsidR="009A4B09" w:rsidRPr="00845E49">
              <w:rPr>
                <w:b/>
              </w:rPr>
              <w:t>L</w:t>
            </w:r>
            <w:r w:rsidRPr="00845E49">
              <w:rPr>
                <w:b/>
              </w:rPr>
              <w:t>oad</w:t>
            </w:r>
            <w:r w:rsidRPr="00845E49">
              <w:t xml:space="preserve"> and </w:t>
            </w:r>
            <w:r w:rsidRPr="00845E49">
              <w:rPr>
                <w:b/>
              </w:rPr>
              <w:t>System Frequency</w:t>
            </w:r>
            <w:r w:rsidRPr="00845E49">
              <w:t xml:space="preserve"> control, alarms, real time system operation and operational security analysis including </w:t>
            </w:r>
            <w:proofErr w:type="gramStart"/>
            <w:r w:rsidRPr="00845E49">
              <w:t>off line</w:t>
            </w:r>
            <w:proofErr w:type="gramEnd"/>
            <w:r w:rsidRPr="00845E49">
              <w:t xml:space="preserve"> transmission </w:t>
            </w:r>
            <w:proofErr w:type="gramStart"/>
            <w:r w:rsidRPr="00845E49">
              <w:t>analysis;</w:t>
            </w:r>
            <w:proofErr w:type="gramEnd"/>
          </w:p>
          <w:p w14:paraId="6A40C3C7" w14:textId="29B410BB" w:rsidR="00213EC2" w:rsidRPr="00845E49" w:rsidRDefault="00213EC2" w:rsidP="00213EC2">
            <w:pPr>
              <w:widowControl/>
              <w:numPr>
                <w:ilvl w:val="0"/>
                <w:numId w:val="18"/>
              </w:numPr>
              <w:spacing w:before="100" w:after="100"/>
              <w:jc w:val="both"/>
            </w:pPr>
            <w:r w:rsidRPr="00845E49">
              <w:t xml:space="preserve">The ability to control, protect and monitor transmission assets including switchgear, tap changers and other </w:t>
            </w:r>
            <w:r w:rsidRPr="00845E49">
              <w:rPr>
                <w:b/>
              </w:rPr>
              <w:t>Transmission System</w:t>
            </w:r>
            <w:r w:rsidRPr="00845E49">
              <w:t xml:space="preserve"> equipment including where available auxiliary equipment and to ensure the safe operation of </w:t>
            </w:r>
            <w:r w:rsidRPr="00845E49">
              <w:rPr>
                <w:b/>
              </w:rPr>
              <w:t>Plant</w:t>
            </w:r>
            <w:r w:rsidRPr="00845E49">
              <w:t xml:space="preserve"> </w:t>
            </w:r>
            <w:r w:rsidRPr="00845E49">
              <w:rPr>
                <w:rFonts w:eastAsia="Calibri"/>
              </w:rPr>
              <w:t xml:space="preserve">and </w:t>
            </w:r>
            <w:r w:rsidRPr="00845E49">
              <w:rPr>
                <w:rFonts w:eastAsia="Calibri"/>
                <w:b/>
              </w:rPr>
              <w:t>Apparatus</w:t>
            </w:r>
            <w:r w:rsidRPr="00845E49">
              <w:rPr>
                <w:rFonts w:eastAsia="Calibri"/>
              </w:rPr>
              <w:t xml:space="preserve"> and the safety of </w:t>
            </w:r>
            <w:proofErr w:type="gramStart"/>
            <w:r w:rsidRPr="00845E49">
              <w:t>personnel;</w:t>
            </w:r>
            <w:proofErr w:type="gramEnd"/>
          </w:p>
          <w:p w14:paraId="51A39DE1" w14:textId="77777777" w:rsidR="00213EC2" w:rsidRPr="00845E49" w:rsidRDefault="00213EC2" w:rsidP="00213EC2">
            <w:pPr>
              <w:widowControl/>
              <w:numPr>
                <w:ilvl w:val="0"/>
                <w:numId w:val="18"/>
              </w:numPr>
              <w:spacing w:before="100" w:after="100"/>
              <w:jc w:val="both"/>
            </w:pPr>
            <w:r w:rsidRPr="00845E49">
              <w:rPr>
                <w:b/>
              </w:rPr>
              <w:t>Control Telephony</w:t>
            </w:r>
            <w:r w:rsidRPr="00845E49">
              <w:t xml:space="preserve"> systems as provided for in CC.6.5.1 – CC.6.5.5 and ECC.6.5.1 – ECC.6.5.</w:t>
            </w:r>
            <w:proofErr w:type="gramStart"/>
            <w:r w:rsidRPr="00845E49">
              <w:t>5;</w:t>
            </w:r>
            <w:proofErr w:type="gramEnd"/>
          </w:p>
          <w:p w14:paraId="0CECB2DC" w14:textId="77777777" w:rsidR="00213EC2" w:rsidRPr="00845E49" w:rsidRDefault="00213EC2" w:rsidP="00213EC2">
            <w:pPr>
              <w:widowControl/>
              <w:numPr>
                <w:ilvl w:val="0"/>
                <w:numId w:val="18"/>
              </w:numPr>
              <w:spacing w:before="100" w:after="100"/>
              <w:jc w:val="both"/>
            </w:pPr>
            <w:r w:rsidRPr="00845E49">
              <w:t>Operational telephony as provided for in STCP 04-5; and</w:t>
            </w:r>
          </w:p>
          <w:p w14:paraId="6F964789" w14:textId="77777777" w:rsidR="00213EC2" w:rsidRPr="00845E49" w:rsidRDefault="00213EC2" w:rsidP="00213EC2">
            <w:pPr>
              <w:widowControl/>
              <w:numPr>
                <w:ilvl w:val="0"/>
                <w:numId w:val="18"/>
              </w:numPr>
              <w:spacing w:before="100" w:after="100"/>
              <w:jc w:val="both"/>
            </w:pPr>
            <w:r w:rsidRPr="00845E49">
              <w:t>Tools and communications systems to facilitate cross border operations.</w:t>
            </w:r>
          </w:p>
          <w:p w14:paraId="734333A6" w14:textId="0EF1F69C" w:rsidR="00213EC2" w:rsidRPr="00851307" w:rsidRDefault="00BF43DD" w:rsidP="002A73E9">
            <w:pPr>
              <w:spacing w:before="100" w:after="100"/>
              <w:ind w:left="292" w:hanging="283"/>
              <w:jc w:val="both"/>
            </w:pPr>
            <w:r w:rsidRPr="00851307">
              <w:rPr>
                <w:rFonts w:cs="Arial"/>
              </w:rPr>
              <w:t xml:space="preserve">b) </w:t>
            </w:r>
            <w:r w:rsidR="00213EC2" w:rsidRPr="00851307">
              <w:t xml:space="preserve">In the case of </w:t>
            </w:r>
            <w:r w:rsidR="00213EC2" w:rsidRPr="00851307">
              <w:rPr>
                <w:b/>
              </w:rPr>
              <w:t>Generators</w:t>
            </w:r>
            <w:r w:rsidR="00213EC2" w:rsidRPr="00851307">
              <w:t>,</w:t>
            </w:r>
            <w:r w:rsidR="00213EC2" w:rsidRPr="00851307">
              <w:rPr>
                <w:b/>
              </w:rPr>
              <w:t xml:space="preserve"> HVDC System Owners</w:t>
            </w:r>
            <w:r w:rsidR="00213EC2" w:rsidRPr="00851307">
              <w:t>,</w:t>
            </w:r>
            <w:r w:rsidR="00213EC2" w:rsidRPr="00851307">
              <w:rPr>
                <w:b/>
              </w:rPr>
              <w:t xml:space="preserve"> DC Converter Station Owners</w:t>
            </w:r>
            <w:r w:rsidR="00213EC2" w:rsidRPr="00851307">
              <w:t>,</w:t>
            </w:r>
            <w:r w:rsidR="00213EC2" w:rsidRPr="00851307">
              <w:rPr>
                <w:b/>
              </w:rPr>
              <w:t xml:space="preserve"> Defence Service Providers</w:t>
            </w:r>
            <w:r w:rsidR="00E246CD" w:rsidRPr="00851307">
              <w:t xml:space="preserve"> and</w:t>
            </w:r>
            <w:r w:rsidR="00213EC2" w:rsidRPr="00851307">
              <w:rPr>
                <w:b/>
              </w:rPr>
              <w:t xml:space="preserve"> Restoration </w:t>
            </w:r>
            <w:r w:rsidR="001B7CEA" w:rsidRPr="00851307">
              <w:rPr>
                <w:rFonts w:cs="Arial"/>
                <w:b/>
              </w:rPr>
              <w:t>Contractors</w:t>
            </w:r>
            <w:r w:rsidR="00213EC2" w:rsidRPr="00851307">
              <w:rPr>
                <w:rFonts w:cs="Arial"/>
                <w:bCs/>
              </w:rPr>
              <w:t>:</w:t>
            </w:r>
          </w:p>
          <w:p w14:paraId="74216242" w14:textId="564E6101" w:rsidR="00213EC2" w:rsidRPr="009F79B7" w:rsidRDefault="00213EC2" w:rsidP="00213EC2">
            <w:pPr>
              <w:widowControl/>
              <w:numPr>
                <w:ilvl w:val="0"/>
                <w:numId w:val="20"/>
              </w:numPr>
              <w:spacing w:before="100" w:after="100"/>
              <w:jc w:val="both"/>
            </w:pPr>
            <w:r w:rsidRPr="009F79B7">
              <w:t xml:space="preserve">Tools for monitoring </w:t>
            </w:r>
            <w:r w:rsidR="00BF43DD" w:rsidRPr="009F79B7">
              <w:rPr>
                <w:rFonts w:cs="Arial"/>
              </w:rPr>
              <w:t>relevant</w:t>
            </w:r>
            <w:r w:rsidRPr="009F79B7">
              <w:t xml:space="preserve"> </w:t>
            </w:r>
            <w:r w:rsidRPr="009F79B7">
              <w:rPr>
                <w:b/>
              </w:rPr>
              <w:t xml:space="preserve">Plant </w:t>
            </w:r>
            <w:r w:rsidRPr="009F79B7">
              <w:t>and</w:t>
            </w:r>
            <w:r w:rsidRPr="009F79B7">
              <w:rPr>
                <w:b/>
              </w:rPr>
              <w:t xml:space="preserve"> </w:t>
            </w:r>
            <w:proofErr w:type="gramStart"/>
            <w:r w:rsidRPr="009F79B7">
              <w:rPr>
                <w:b/>
              </w:rPr>
              <w:t>Apparatus</w:t>
            </w:r>
            <w:r w:rsidRPr="009F79B7">
              <w:t>;</w:t>
            </w:r>
            <w:proofErr w:type="gramEnd"/>
          </w:p>
          <w:p w14:paraId="3FC38107" w14:textId="738E8780" w:rsidR="00213EC2" w:rsidRPr="009F79B7" w:rsidRDefault="00213EC2" w:rsidP="00213EC2">
            <w:pPr>
              <w:widowControl/>
              <w:numPr>
                <w:ilvl w:val="0"/>
                <w:numId w:val="20"/>
              </w:numPr>
              <w:spacing w:before="100" w:after="100"/>
              <w:jc w:val="both"/>
            </w:pPr>
            <w:r w:rsidRPr="009F79B7">
              <w:t xml:space="preserve">The ability to control, protect and monitor their </w:t>
            </w:r>
            <w:r w:rsidRPr="009F79B7">
              <w:rPr>
                <w:b/>
              </w:rPr>
              <w:t>Plant</w:t>
            </w:r>
            <w:r w:rsidRPr="009F79B7">
              <w:t xml:space="preserve"> and </w:t>
            </w:r>
            <w:r w:rsidRPr="009F79B7">
              <w:rPr>
                <w:b/>
              </w:rPr>
              <w:t>Apparatus</w:t>
            </w:r>
            <w:r w:rsidRPr="009F79B7">
              <w:t xml:space="preserve"> necessary for </w:t>
            </w:r>
            <w:r w:rsidR="00151674" w:rsidRPr="009F79B7">
              <w:rPr>
                <w:rFonts w:cs="Arial"/>
                <w:b/>
                <w:bCs/>
              </w:rPr>
              <w:t>System Restoration</w:t>
            </w:r>
            <w:r w:rsidRPr="009F79B7">
              <w:t xml:space="preserve"> including as applicable primary </w:t>
            </w:r>
            <w:r w:rsidRPr="009F79B7">
              <w:rPr>
                <w:b/>
              </w:rPr>
              <w:t>Plant</w:t>
            </w:r>
            <w:r w:rsidRPr="009F79B7">
              <w:t xml:space="preserve">, switchgear, tap changers and other auxiliary equipment and to ensure the safe operation of </w:t>
            </w:r>
            <w:r w:rsidRPr="009F79B7">
              <w:rPr>
                <w:b/>
              </w:rPr>
              <w:t>Plant</w:t>
            </w:r>
            <w:r w:rsidRPr="009F79B7">
              <w:t xml:space="preserve"> and personnel; and</w:t>
            </w:r>
          </w:p>
          <w:p w14:paraId="4A39B78B" w14:textId="77777777" w:rsidR="00213EC2" w:rsidRPr="009F79B7" w:rsidRDefault="00213EC2" w:rsidP="00213EC2">
            <w:pPr>
              <w:widowControl/>
              <w:numPr>
                <w:ilvl w:val="0"/>
                <w:numId w:val="20"/>
              </w:numPr>
              <w:spacing w:before="100" w:after="100"/>
              <w:jc w:val="both"/>
            </w:pPr>
            <w:r w:rsidRPr="009F79B7">
              <w:rPr>
                <w:b/>
              </w:rPr>
              <w:t>Control Telephony</w:t>
            </w:r>
            <w:r w:rsidRPr="009F79B7">
              <w:t xml:space="preserve"> as provided for in CC.6.5.1 – CC.6.5.5 and ECC.6.5.1 – ECC.6.5.5.</w:t>
            </w:r>
          </w:p>
          <w:p w14:paraId="1320EEDF" w14:textId="3DF1289E" w:rsidR="00BF43DD" w:rsidRPr="005604B5" w:rsidRDefault="00BF43DD" w:rsidP="00BF43DD">
            <w:pPr>
              <w:spacing w:before="100" w:after="100" w:line="259" w:lineRule="auto"/>
              <w:ind w:left="344" w:hanging="284"/>
              <w:jc w:val="both"/>
              <w:rPr>
                <w:rFonts w:cs="Arial"/>
              </w:rPr>
            </w:pPr>
            <w:r w:rsidRPr="005604B5">
              <w:rPr>
                <w:rFonts w:cs="Arial"/>
              </w:rPr>
              <w:t xml:space="preserve">c) In the case of </w:t>
            </w:r>
            <w:r w:rsidRPr="005604B5">
              <w:rPr>
                <w:rFonts w:cs="Arial"/>
                <w:b/>
              </w:rPr>
              <w:t xml:space="preserve">BM Participants </w:t>
            </w:r>
            <w:r w:rsidRPr="005604B5">
              <w:rPr>
                <w:rFonts w:cs="Arial"/>
                <w:bCs/>
              </w:rPr>
              <w:t>and</w:t>
            </w:r>
            <w:r w:rsidRPr="005604B5">
              <w:rPr>
                <w:rFonts w:cs="Arial"/>
                <w:b/>
              </w:rPr>
              <w:t xml:space="preserve"> Virtual Lead Parties</w:t>
            </w:r>
            <w:r w:rsidRPr="005604B5">
              <w:rPr>
                <w:rFonts w:cs="Arial"/>
                <w:bCs/>
              </w:rPr>
              <w:t xml:space="preserve"> who</w:t>
            </w:r>
            <w:r w:rsidRPr="005604B5">
              <w:rPr>
                <w:rFonts w:cs="Arial"/>
                <w:b/>
              </w:rPr>
              <w:t xml:space="preserve"> </w:t>
            </w:r>
            <w:r w:rsidRPr="005604B5">
              <w:rPr>
                <w:rFonts w:cs="Arial"/>
                <w:bCs/>
              </w:rPr>
              <w:t>are not</w:t>
            </w:r>
            <w:r w:rsidRPr="005604B5">
              <w:rPr>
                <w:rFonts w:cs="Arial"/>
                <w:b/>
              </w:rPr>
              <w:t xml:space="preserve"> Generators</w:t>
            </w:r>
            <w:r w:rsidRPr="005604B5">
              <w:rPr>
                <w:rFonts w:cs="Arial"/>
                <w:bCs/>
              </w:rPr>
              <w:t>,</w:t>
            </w:r>
            <w:r w:rsidRPr="005604B5">
              <w:rPr>
                <w:rFonts w:cs="Arial"/>
                <w:b/>
              </w:rPr>
              <w:t xml:space="preserve"> HVDC System Owners</w:t>
            </w:r>
            <w:r w:rsidRPr="005604B5">
              <w:rPr>
                <w:rFonts w:cs="Arial"/>
                <w:bCs/>
              </w:rPr>
              <w:t>,</w:t>
            </w:r>
            <w:r w:rsidRPr="005604B5">
              <w:rPr>
                <w:rFonts w:cs="Arial"/>
                <w:b/>
              </w:rPr>
              <w:t xml:space="preserve"> DC Converter Station </w:t>
            </w:r>
            <w:r w:rsidRPr="005604B5">
              <w:rPr>
                <w:rFonts w:cs="Arial"/>
                <w:bCs/>
              </w:rPr>
              <w:t>owners,</w:t>
            </w:r>
            <w:r w:rsidRPr="005604B5">
              <w:rPr>
                <w:rFonts w:cs="Arial"/>
                <w:b/>
              </w:rPr>
              <w:t xml:space="preserve"> Defence Service Providers </w:t>
            </w:r>
            <w:r w:rsidRPr="005604B5">
              <w:rPr>
                <w:rFonts w:cs="Arial"/>
                <w:bCs/>
              </w:rPr>
              <w:t>or</w:t>
            </w:r>
            <w:r w:rsidRPr="005604B5">
              <w:rPr>
                <w:rFonts w:cs="Arial"/>
                <w:b/>
              </w:rPr>
              <w:t xml:space="preserve"> Restoration </w:t>
            </w:r>
            <w:r w:rsidR="00171516">
              <w:rPr>
                <w:rFonts w:cs="Arial"/>
                <w:b/>
              </w:rPr>
              <w:t>Contractors</w:t>
            </w:r>
            <w:r w:rsidRPr="005604B5">
              <w:rPr>
                <w:rFonts w:cs="Arial"/>
                <w:b/>
              </w:rPr>
              <w:t xml:space="preserve"> </w:t>
            </w:r>
            <w:r w:rsidRPr="005604B5">
              <w:rPr>
                <w:rFonts w:cs="Arial"/>
                <w:bCs/>
              </w:rPr>
              <w:t>as provided for in item b) above:</w:t>
            </w:r>
          </w:p>
          <w:p w14:paraId="71789948"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sz w:val="20"/>
                <w:szCs w:val="20"/>
              </w:rPr>
              <w:t xml:space="preserve">Tools for monitoring relevant </w:t>
            </w:r>
            <w:r w:rsidRPr="005604B5">
              <w:rPr>
                <w:rFonts w:ascii="Arial" w:hAnsi="Arial" w:cs="Arial"/>
                <w:b/>
                <w:bCs/>
                <w:sz w:val="20"/>
                <w:szCs w:val="20"/>
              </w:rPr>
              <w:t xml:space="preserve">Plant </w:t>
            </w:r>
            <w:r w:rsidRPr="005604B5">
              <w:rPr>
                <w:rFonts w:ascii="Arial" w:hAnsi="Arial" w:cs="Arial"/>
                <w:sz w:val="20"/>
                <w:szCs w:val="20"/>
              </w:rPr>
              <w:t>and</w:t>
            </w:r>
            <w:r w:rsidRPr="005604B5">
              <w:rPr>
                <w:rFonts w:ascii="Arial" w:hAnsi="Arial" w:cs="Arial"/>
                <w:b/>
                <w:bCs/>
                <w:sz w:val="20"/>
                <w:szCs w:val="20"/>
              </w:rPr>
              <w:t xml:space="preserve"> Apparatus </w:t>
            </w:r>
            <w:r w:rsidRPr="005604B5">
              <w:rPr>
                <w:rFonts w:ascii="Arial" w:hAnsi="Arial" w:cs="Arial"/>
                <w:sz w:val="20"/>
                <w:szCs w:val="20"/>
              </w:rPr>
              <w:t xml:space="preserve">(excluding </w:t>
            </w:r>
            <w:r w:rsidRPr="005604B5">
              <w:rPr>
                <w:rFonts w:ascii="Arial" w:hAnsi="Arial" w:cs="Arial"/>
                <w:b/>
                <w:bCs/>
                <w:sz w:val="20"/>
                <w:szCs w:val="20"/>
              </w:rPr>
              <w:t>Plant</w:t>
            </w:r>
            <w:r w:rsidRPr="005604B5">
              <w:rPr>
                <w:rFonts w:ascii="Arial" w:hAnsi="Arial" w:cs="Arial"/>
                <w:sz w:val="20"/>
                <w:szCs w:val="20"/>
              </w:rPr>
              <w:t xml:space="preserve"> and </w:t>
            </w:r>
            <w:r w:rsidRPr="005604B5">
              <w:rPr>
                <w:rFonts w:ascii="Arial" w:hAnsi="Arial" w:cs="Arial"/>
                <w:b/>
                <w:bCs/>
                <w:sz w:val="20"/>
                <w:szCs w:val="20"/>
              </w:rPr>
              <w:t>Apparatus</w:t>
            </w:r>
            <w:r w:rsidRPr="005604B5">
              <w:rPr>
                <w:rFonts w:ascii="Arial" w:hAnsi="Arial" w:cs="Arial"/>
                <w:sz w:val="20"/>
                <w:szCs w:val="20"/>
              </w:rPr>
              <w:t xml:space="preserve"> not owned by the </w:t>
            </w:r>
            <w:r w:rsidRPr="005604B5">
              <w:rPr>
                <w:rFonts w:ascii="Arial" w:hAnsi="Arial" w:cs="Arial"/>
                <w:b/>
                <w:bCs/>
                <w:sz w:val="20"/>
                <w:szCs w:val="20"/>
              </w:rPr>
              <w:t>BM Participant</w:t>
            </w:r>
            <w:r w:rsidRPr="005604B5">
              <w:rPr>
                <w:rFonts w:ascii="Arial" w:hAnsi="Arial" w:cs="Arial"/>
                <w:sz w:val="20"/>
                <w:szCs w:val="20"/>
              </w:rPr>
              <w:t xml:space="preserve"> or </w:t>
            </w:r>
            <w:r w:rsidRPr="005604B5">
              <w:rPr>
                <w:rFonts w:ascii="Arial" w:hAnsi="Arial" w:cs="Arial"/>
                <w:b/>
                <w:bCs/>
                <w:sz w:val="20"/>
                <w:szCs w:val="20"/>
              </w:rPr>
              <w:t>Virtual Lead Party</w:t>
            </w:r>
            <w:r w:rsidRPr="005604B5">
              <w:rPr>
                <w:rFonts w:ascii="Arial" w:hAnsi="Arial" w:cs="Arial"/>
                <w:sz w:val="20"/>
                <w:szCs w:val="20"/>
              </w:rPr>
              <w:t>); and</w:t>
            </w:r>
          </w:p>
          <w:p w14:paraId="3A9D48CE" w14:textId="77777777" w:rsidR="00BF43DD" w:rsidRPr="005604B5" w:rsidRDefault="00BF43DD" w:rsidP="00BF43DD">
            <w:pPr>
              <w:pStyle w:val="ListParagraph"/>
              <w:numPr>
                <w:ilvl w:val="0"/>
                <w:numId w:val="22"/>
              </w:numPr>
              <w:spacing w:before="100" w:after="100" w:line="259" w:lineRule="auto"/>
              <w:ind w:left="1143"/>
              <w:jc w:val="both"/>
              <w:rPr>
                <w:rFonts w:ascii="Arial" w:hAnsi="Arial" w:cs="Arial"/>
                <w:sz w:val="20"/>
                <w:szCs w:val="20"/>
              </w:rPr>
            </w:pPr>
            <w:r w:rsidRPr="005604B5">
              <w:rPr>
                <w:rFonts w:ascii="Arial" w:hAnsi="Arial" w:cs="Arial"/>
                <w:b/>
                <w:bCs/>
                <w:sz w:val="20"/>
                <w:szCs w:val="20"/>
              </w:rPr>
              <w:t>Control Telephony</w:t>
            </w:r>
            <w:r w:rsidRPr="005604B5">
              <w:rPr>
                <w:rFonts w:ascii="Arial" w:hAnsi="Arial" w:cs="Arial"/>
                <w:sz w:val="20"/>
                <w:szCs w:val="20"/>
              </w:rPr>
              <w:t xml:space="preserve"> as provided for in CC.6.5.1 – CC.6.5.5 and ECC.6.5.1 – ECC.6.5.5</w:t>
            </w:r>
          </w:p>
          <w:p w14:paraId="23432CB5" w14:textId="3EFEE52C" w:rsidR="00213EC2" w:rsidRPr="007C51CC" w:rsidRDefault="00BF43DD" w:rsidP="00213EC2">
            <w:pPr>
              <w:spacing w:before="100" w:after="100"/>
              <w:ind w:left="10"/>
              <w:jc w:val="both"/>
            </w:pPr>
            <w:r w:rsidRPr="007C51CC">
              <w:rPr>
                <w:rFonts w:cs="Arial"/>
              </w:rPr>
              <w:t xml:space="preserve">d) </w:t>
            </w:r>
            <w:r w:rsidR="00213EC2" w:rsidRPr="007C51CC">
              <w:t xml:space="preserve">In the case of </w:t>
            </w:r>
            <w:r w:rsidR="00213EC2" w:rsidRPr="007C51CC">
              <w:rPr>
                <w:b/>
              </w:rPr>
              <w:t>Network Operators</w:t>
            </w:r>
            <w:r w:rsidR="00213EC2" w:rsidRPr="007C51CC">
              <w:t>:</w:t>
            </w:r>
          </w:p>
          <w:p w14:paraId="6316F418" w14:textId="77777777" w:rsidR="00213EC2" w:rsidRPr="007C51CC" w:rsidRDefault="00213EC2" w:rsidP="00213EC2">
            <w:pPr>
              <w:widowControl/>
              <w:numPr>
                <w:ilvl w:val="0"/>
                <w:numId w:val="19"/>
              </w:numPr>
              <w:spacing w:before="100" w:after="100"/>
              <w:jc w:val="both"/>
            </w:pPr>
            <w:r w:rsidRPr="007C51CC">
              <w:t xml:space="preserve">Control room </w:t>
            </w:r>
            <w:r w:rsidRPr="007C51CC">
              <w:rPr>
                <w:b/>
              </w:rPr>
              <w:t>Apparatus</w:t>
            </w:r>
            <w:r w:rsidRPr="007C51CC">
              <w:t xml:space="preserve"> and tools for monitoring their</w:t>
            </w:r>
            <w:r w:rsidRPr="007C51CC">
              <w:rPr>
                <w:b/>
              </w:rPr>
              <w:t xml:space="preserve"> System</w:t>
            </w:r>
            <w:r w:rsidRPr="007C51CC">
              <w:t xml:space="preserve"> including but not limited to, alarms, real time system operation and operational security analysis including </w:t>
            </w:r>
            <w:proofErr w:type="gramStart"/>
            <w:r w:rsidRPr="007C51CC">
              <w:t>off line</w:t>
            </w:r>
            <w:proofErr w:type="gramEnd"/>
            <w:r w:rsidRPr="007C51CC">
              <w:t xml:space="preserve"> network </w:t>
            </w:r>
            <w:proofErr w:type="gramStart"/>
            <w:r w:rsidRPr="007C51CC">
              <w:t>analysis;</w:t>
            </w:r>
            <w:proofErr w:type="gramEnd"/>
          </w:p>
          <w:p w14:paraId="029F1C7B" w14:textId="67B01D9F" w:rsidR="00213EC2" w:rsidRPr="007C51CC" w:rsidRDefault="00213EC2" w:rsidP="00213EC2">
            <w:pPr>
              <w:widowControl/>
              <w:numPr>
                <w:ilvl w:val="0"/>
                <w:numId w:val="19"/>
              </w:numPr>
              <w:spacing w:before="100" w:after="100"/>
              <w:jc w:val="both"/>
              <w:rPr>
                <w:rFonts w:cs="Arial"/>
              </w:rPr>
            </w:pPr>
            <w:r w:rsidRPr="007C51CC">
              <w:t xml:space="preserve">The ability to control, protect and monitor those assets necessary for </w:t>
            </w:r>
            <w:r w:rsidR="00C10E11">
              <w:rPr>
                <w:rFonts w:cs="Arial"/>
                <w:b/>
                <w:bCs/>
              </w:rPr>
              <w:t>System Restoration</w:t>
            </w:r>
            <w:r w:rsidRPr="007C51CC">
              <w:rPr>
                <w:rFonts w:cs="Arial"/>
                <w:b/>
                <w:bCs/>
              </w:rPr>
              <w:t xml:space="preserve"> </w:t>
            </w:r>
            <w:r w:rsidRPr="007C51CC">
              <w:rPr>
                <w:rFonts w:cs="Arial"/>
              </w:rPr>
              <w:t>including switchgear, tap changers</w:t>
            </w:r>
            <w:r w:rsidR="006E0D46" w:rsidRPr="007C51CC">
              <w:rPr>
                <w:rFonts w:cs="Arial"/>
              </w:rPr>
              <w:t xml:space="preserve"> </w:t>
            </w:r>
            <w:r w:rsidR="002325C9">
              <w:rPr>
                <w:rFonts w:cs="Arial"/>
              </w:rPr>
              <w:t xml:space="preserve">and other </w:t>
            </w:r>
            <w:r w:rsidRPr="007C51CC">
              <w:rPr>
                <w:rFonts w:cs="Arial"/>
              </w:rPr>
              <w:t xml:space="preserve">network equipment including where available auxiliary equipment and to ensure the safe operation of </w:t>
            </w:r>
            <w:r w:rsidRPr="007C51CC">
              <w:rPr>
                <w:rFonts w:cs="Arial"/>
                <w:b/>
                <w:bCs/>
              </w:rPr>
              <w:t>Plant</w:t>
            </w:r>
            <w:r w:rsidRPr="007C51CC">
              <w:rPr>
                <w:rFonts w:cs="Arial"/>
              </w:rPr>
              <w:t xml:space="preserve"> and personnel; and</w:t>
            </w:r>
          </w:p>
          <w:p w14:paraId="2D145368" w14:textId="77777777" w:rsidR="00213EC2" w:rsidRPr="00264635" w:rsidRDefault="00213EC2" w:rsidP="00213EC2">
            <w:pPr>
              <w:widowControl/>
              <w:numPr>
                <w:ilvl w:val="0"/>
                <w:numId w:val="19"/>
              </w:numPr>
              <w:spacing w:before="100" w:after="100"/>
              <w:jc w:val="both"/>
              <w:rPr>
                <w:rFonts w:cs="Arial"/>
              </w:rPr>
            </w:pPr>
            <w:r w:rsidRPr="00264635">
              <w:rPr>
                <w:rFonts w:cs="Arial"/>
                <w:b/>
                <w:bCs/>
              </w:rPr>
              <w:t>Control Telephony</w:t>
            </w:r>
            <w:r w:rsidRPr="00264635">
              <w:rPr>
                <w:rFonts w:cs="Arial"/>
              </w:rPr>
              <w:t xml:space="preserve"> as provided for in CC.6.5.1 – CC.6.5.5 and ECC.6.5.1 – ECC.6.5.5.</w:t>
            </w:r>
          </w:p>
          <w:p w14:paraId="2AFC06C7" w14:textId="77777777" w:rsidR="00213EC2" w:rsidRPr="00264635" w:rsidRDefault="00BF43DD" w:rsidP="00213EC2">
            <w:pPr>
              <w:spacing w:before="100" w:after="100"/>
              <w:ind w:left="10"/>
              <w:jc w:val="both"/>
            </w:pPr>
            <w:r w:rsidRPr="00264635">
              <w:rPr>
                <w:rFonts w:cs="Arial"/>
              </w:rPr>
              <w:t xml:space="preserve">e) </w:t>
            </w:r>
            <w:r w:rsidR="00213EC2" w:rsidRPr="00264635">
              <w:t xml:space="preserve">In the case of </w:t>
            </w:r>
            <w:r w:rsidR="00213EC2" w:rsidRPr="00264635">
              <w:rPr>
                <w:b/>
              </w:rPr>
              <w:t>Non-Embedded Customers</w:t>
            </w:r>
            <w:r w:rsidR="00213EC2" w:rsidRPr="00264635">
              <w:t>:</w:t>
            </w:r>
          </w:p>
          <w:p w14:paraId="219CD1BE" w14:textId="77777777" w:rsidR="00213EC2" w:rsidRPr="00264635" w:rsidRDefault="00213EC2" w:rsidP="002A73E9">
            <w:pPr>
              <w:widowControl/>
              <w:numPr>
                <w:ilvl w:val="0"/>
                <w:numId w:val="21"/>
              </w:numPr>
              <w:spacing w:before="100" w:after="100"/>
              <w:ind w:left="1568" w:hanging="709"/>
              <w:jc w:val="both"/>
            </w:pPr>
            <w:r w:rsidRPr="00264635">
              <w:t>Tools for monitoring their</w:t>
            </w:r>
            <w:r w:rsidRPr="00264635">
              <w:rPr>
                <w:b/>
              </w:rPr>
              <w:t xml:space="preserve"> System</w:t>
            </w:r>
            <w:r w:rsidRPr="00264635">
              <w:t xml:space="preserve"> including but not limited to, alarms and real time system </w:t>
            </w:r>
            <w:proofErr w:type="gramStart"/>
            <w:r w:rsidRPr="00264635">
              <w:t>operation;</w:t>
            </w:r>
            <w:proofErr w:type="gramEnd"/>
          </w:p>
          <w:p w14:paraId="51A127DB" w14:textId="6A6D5000" w:rsidR="00264635" w:rsidRDefault="00BF43DD" w:rsidP="00264635">
            <w:pPr>
              <w:widowControl/>
              <w:numPr>
                <w:ilvl w:val="0"/>
                <w:numId w:val="21"/>
              </w:numPr>
              <w:spacing w:before="100" w:after="100"/>
              <w:ind w:left="1568"/>
              <w:jc w:val="both"/>
              <w:rPr>
                <w:rFonts w:cs="Arial"/>
              </w:rPr>
            </w:pPr>
            <w:r w:rsidRPr="00264635">
              <w:rPr>
                <w:rFonts w:cs="Arial"/>
              </w:rPr>
              <w:lastRenderedPageBreak/>
              <w:t xml:space="preserve">The ability to control, protect and monitor those assets necessary for </w:t>
            </w:r>
            <w:r w:rsidR="00264635">
              <w:rPr>
                <w:rFonts w:cs="Arial"/>
                <w:b/>
                <w:bCs/>
              </w:rPr>
              <w:t>System Restoration</w:t>
            </w:r>
            <w:r w:rsidRPr="00264635">
              <w:rPr>
                <w:rFonts w:cs="Arial"/>
              </w:rPr>
              <w:t xml:space="preserve"> including switchgear, tap changers and other network equipment including where available auxiliary equipment and to ensure the safe operation of </w:t>
            </w:r>
            <w:r w:rsidRPr="00264635">
              <w:rPr>
                <w:rFonts w:cs="Arial"/>
                <w:b/>
                <w:bCs/>
              </w:rPr>
              <w:t>Plant</w:t>
            </w:r>
            <w:r w:rsidRPr="00264635">
              <w:rPr>
                <w:rFonts w:cs="Arial"/>
              </w:rPr>
              <w:t xml:space="preserve"> and personnel; and</w:t>
            </w:r>
          </w:p>
          <w:p w14:paraId="7B4CD9BE" w14:textId="18A0E439" w:rsidR="00213EC2" w:rsidRPr="00264635" w:rsidRDefault="00F17102" w:rsidP="00264635">
            <w:pPr>
              <w:widowControl/>
              <w:numPr>
                <w:ilvl w:val="0"/>
                <w:numId w:val="21"/>
              </w:numPr>
              <w:spacing w:before="100" w:after="100"/>
              <w:ind w:left="1568"/>
              <w:jc w:val="both"/>
              <w:rPr>
                <w:rFonts w:cs="Arial"/>
              </w:rPr>
            </w:pPr>
            <w:r w:rsidRPr="00264635">
              <w:rPr>
                <w:rFonts w:cs="Arial"/>
                <w:b/>
                <w:bCs/>
              </w:rPr>
              <w:t>Control Telephony</w:t>
            </w:r>
            <w:r w:rsidRPr="00264635">
              <w:rPr>
                <w:rFonts w:cs="Arial"/>
              </w:rPr>
              <w:t xml:space="preserve"> as provided for in CC.6.5.1 – CC.6.5.5 and ECC.6.5.1 – ECC.6.5.5</w:t>
            </w:r>
            <w:r w:rsidR="008905AB">
              <w:rPr>
                <w:rFonts w:cs="Arial"/>
              </w:rPr>
              <w:t>.</w:t>
            </w:r>
          </w:p>
        </w:tc>
      </w:tr>
      <w:tr w:rsidR="00213EC2" w:rsidRPr="007E0B31" w14:paraId="1AD3474E" w14:textId="77777777" w:rsidTr="2F419186">
        <w:trPr>
          <w:cantSplit/>
        </w:trPr>
        <w:tc>
          <w:tcPr>
            <w:tcW w:w="2884" w:type="dxa"/>
          </w:tcPr>
          <w:p w14:paraId="1E287F9A" w14:textId="77777777" w:rsidR="00213EC2" w:rsidRPr="007E0B31" w:rsidRDefault="00213EC2" w:rsidP="00213EC2">
            <w:pPr>
              <w:pStyle w:val="Arial11Bold"/>
              <w:rPr>
                <w:rFonts w:cs="Arial"/>
              </w:rPr>
            </w:pPr>
            <w:r w:rsidRPr="001801CA">
              <w:rPr>
                <w:rFonts w:cs="Arial"/>
              </w:rPr>
              <w:lastRenderedPageBreak/>
              <w:t>CUSC</w:t>
            </w:r>
          </w:p>
        </w:tc>
        <w:tc>
          <w:tcPr>
            <w:tcW w:w="6634" w:type="dxa"/>
          </w:tcPr>
          <w:p w14:paraId="12B3E7E0" w14:textId="455B21ED" w:rsidR="00213EC2" w:rsidRPr="007E0B31" w:rsidRDefault="15CFBD21" w:rsidP="00213EC2">
            <w:pPr>
              <w:pStyle w:val="TableArial11"/>
              <w:rPr>
                <w:rFonts w:cs="Arial"/>
              </w:rPr>
            </w:pPr>
            <w:r w:rsidRPr="329F1AB0">
              <w:rPr>
                <w:rFonts w:cs="Arial"/>
              </w:rPr>
              <w:t xml:space="preserve">Has the meaning set out in </w:t>
            </w:r>
            <w:r w:rsidR="74C53B10" w:rsidRPr="004E64E8">
              <w:rPr>
                <w:rFonts w:cs="Arial"/>
              </w:rPr>
              <w:t xml:space="preserve">the </w:t>
            </w:r>
            <w:r w:rsidR="74C53B10" w:rsidRPr="329F1AB0">
              <w:rPr>
                <w:rFonts w:cs="Arial"/>
                <w:b/>
                <w:bCs/>
              </w:rPr>
              <w:t>ESO</w:t>
            </w:r>
            <w:r w:rsidRPr="329F1AB0">
              <w:rPr>
                <w:rFonts w:cs="Arial"/>
                <w:b/>
                <w:bCs/>
              </w:rPr>
              <w:t xml:space="preserve"> Licence</w:t>
            </w:r>
            <w:r w:rsidR="36AF88BE" w:rsidRPr="329F1AB0">
              <w:rPr>
                <w:rFonts w:cs="Arial"/>
                <w:b/>
                <w:bCs/>
              </w:rPr>
              <w:t>.</w:t>
            </w:r>
          </w:p>
        </w:tc>
      </w:tr>
      <w:tr w:rsidR="00213EC2" w:rsidRPr="007E0B31" w14:paraId="5634AD17" w14:textId="77777777" w:rsidTr="2F419186">
        <w:trPr>
          <w:cantSplit/>
        </w:trPr>
        <w:tc>
          <w:tcPr>
            <w:tcW w:w="2884" w:type="dxa"/>
          </w:tcPr>
          <w:p w14:paraId="36634764" w14:textId="77777777" w:rsidR="00213EC2" w:rsidRPr="007E0B31" w:rsidRDefault="00213EC2" w:rsidP="00213EC2">
            <w:pPr>
              <w:pStyle w:val="Arial11Bold"/>
              <w:rPr>
                <w:rFonts w:cs="Arial"/>
              </w:rPr>
            </w:pPr>
            <w:r w:rsidRPr="007E0B31">
              <w:rPr>
                <w:rFonts w:cs="Arial"/>
              </w:rPr>
              <w:t>CUSC Contract</w:t>
            </w:r>
          </w:p>
        </w:tc>
        <w:tc>
          <w:tcPr>
            <w:tcW w:w="6634" w:type="dxa"/>
          </w:tcPr>
          <w:p w14:paraId="19B688D1" w14:textId="24BAA140" w:rsidR="00213EC2" w:rsidRPr="007E0B31" w:rsidRDefault="15CFBD21" w:rsidP="38E6A229">
            <w:pPr>
              <w:pStyle w:val="TableArial11"/>
              <w:rPr>
                <w:rFonts w:cs="Arial"/>
                <w:b/>
                <w:bCs/>
              </w:rPr>
            </w:pPr>
            <w:r w:rsidRPr="329F1AB0">
              <w:rPr>
                <w:rFonts w:cs="Arial"/>
              </w:rPr>
              <w:t xml:space="preserve">One or more of the following agreements as envisaged in </w:t>
            </w:r>
            <w:r w:rsidR="34CA2C23" w:rsidRPr="329F1AB0">
              <w:rPr>
                <w:rFonts w:cs="Arial"/>
              </w:rPr>
              <w:t>c</w:t>
            </w:r>
            <w:r w:rsidRPr="329F1AB0">
              <w:rPr>
                <w:rFonts w:cs="Arial"/>
              </w:rPr>
              <w:t xml:space="preserve">ondition </w:t>
            </w:r>
            <w:r w:rsidR="773D065C" w:rsidRPr="329F1AB0">
              <w:rPr>
                <w:rFonts w:cs="Arial"/>
              </w:rPr>
              <w:t>E2</w:t>
            </w:r>
            <w:r w:rsidRPr="329F1AB0">
              <w:rPr>
                <w:rFonts w:cs="Arial"/>
              </w:rPr>
              <w:t xml:space="preserve"> of </w:t>
            </w:r>
            <w:r w:rsidR="5F05E41A" w:rsidRPr="004E64E8">
              <w:rPr>
                <w:rFonts w:cs="Arial"/>
              </w:rPr>
              <w:t>the</w:t>
            </w:r>
            <w:r w:rsidR="5F05E41A" w:rsidRPr="329F1AB0">
              <w:rPr>
                <w:rFonts w:cs="Arial"/>
                <w:b/>
                <w:bCs/>
              </w:rPr>
              <w:t xml:space="preserve"> ESO</w:t>
            </w:r>
            <w:r w:rsidRPr="329F1AB0">
              <w:rPr>
                <w:rFonts w:cs="Arial"/>
                <w:b/>
                <w:bCs/>
              </w:rPr>
              <w:t xml:space="preserve"> Licence</w:t>
            </w:r>
            <w:r w:rsidRPr="329F1AB0">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 xml:space="preserve">Framework </w:t>
            </w:r>
            <w:proofErr w:type="gramStart"/>
            <w:r w:rsidRPr="007E0B31">
              <w:rPr>
                <w:rFonts w:cs="Arial"/>
                <w:b/>
              </w:rPr>
              <w:t>Agreement</w:t>
            </w:r>
            <w:r w:rsidRPr="007E0B31">
              <w:rPr>
                <w:rFonts w:cs="Arial"/>
              </w:rPr>
              <w:t>;</w:t>
            </w:r>
            <w:proofErr w:type="gramEnd"/>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 xml:space="preserve">Bilateral </w:t>
            </w:r>
            <w:proofErr w:type="gramStart"/>
            <w:r w:rsidRPr="007E0B31">
              <w:rPr>
                <w:rFonts w:cs="Arial"/>
                <w:b/>
              </w:rPr>
              <w:t>Agreement</w:t>
            </w:r>
            <w:r w:rsidRPr="007E0B31">
              <w:rPr>
                <w:rFonts w:cs="Arial"/>
              </w:rPr>
              <w:t>;</w:t>
            </w:r>
            <w:proofErr w:type="gramEnd"/>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2F419186">
        <w:trPr>
          <w:cantSplit/>
        </w:trPr>
        <w:tc>
          <w:tcPr>
            <w:tcW w:w="2884"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634" w:type="dxa"/>
          </w:tcPr>
          <w:p w14:paraId="029332DF" w14:textId="54315252" w:rsidR="00213EC2" w:rsidRPr="007E0B31" w:rsidRDefault="15CFBD21" w:rsidP="00213EC2">
            <w:pPr>
              <w:pStyle w:val="TableArial11"/>
              <w:rPr>
                <w:rFonts w:cs="Arial"/>
              </w:rPr>
            </w:pPr>
            <w:r w:rsidRPr="329F1AB0">
              <w:rPr>
                <w:rFonts w:cs="Arial"/>
              </w:rPr>
              <w:t xml:space="preserve">Has the meaning set out in </w:t>
            </w:r>
            <w:r w:rsidR="32551A48" w:rsidRPr="004E64E8">
              <w:rPr>
                <w:rFonts w:cs="Arial"/>
              </w:rPr>
              <w:t xml:space="preserve">the </w:t>
            </w:r>
            <w:r w:rsidR="32551A48" w:rsidRPr="329F1AB0">
              <w:rPr>
                <w:rFonts w:cs="Arial"/>
                <w:b/>
                <w:bCs/>
              </w:rPr>
              <w:t>ESO</w:t>
            </w:r>
            <w:r w:rsidRPr="329F1AB0">
              <w:rPr>
                <w:rFonts w:cs="Arial"/>
                <w:b/>
                <w:bCs/>
              </w:rPr>
              <w:t xml:space="preserve"> Licence</w:t>
            </w:r>
            <w:r w:rsidRPr="329F1AB0">
              <w:rPr>
                <w:rFonts w:cs="Arial"/>
              </w:rPr>
              <w:t>.</w:t>
            </w:r>
          </w:p>
        </w:tc>
      </w:tr>
      <w:tr w:rsidR="00213EC2" w:rsidRPr="007E0B31" w14:paraId="06AECE7D" w14:textId="77777777" w:rsidTr="2F419186">
        <w:trPr>
          <w:cantSplit/>
        </w:trPr>
        <w:tc>
          <w:tcPr>
            <w:tcW w:w="2884" w:type="dxa"/>
          </w:tcPr>
          <w:p w14:paraId="5509DB7A" w14:textId="77777777" w:rsidR="00213EC2" w:rsidRPr="007E0B31" w:rsidRDefault="00213EC2" w:rsidP="00213EC2">
            <w:pPr>
              <w:pStyle w:val="Arial11Bold"/>
              <w:rPr>
                <w:rFonts w:cs="Arial"/>
              </w:rPr>
            </w:pPr>
            <w:r w:rsidRPr="007E0B31">
              <w:rPr>
                <w:rFonts w:cs="Arial"/>
              </w:rPr>
              <w:t>CUSC Party</w:t>
            </w:r>
          </w:p>
        </w:tc>
        <w:tc>
          <w:tcPr>
            <w:tcW w:w="6634" w:type="dxa"/>
          </w:tcPr>
          <w:p w14:paraId="7635BD5F" w14:textId="3A6DDD3A" w:rsidR="00213EC2" w:rsidRPr="007E0B31" w:rsidRDefault="00213EC2" w:rsidP="00213EC2">
            <w:pPr>
              <w:pStyle w:val="TableArial11"/>
              <w:rPr>
                <w:rFonts w:cs="Arial"/>
              </w:rPr>
            </w:pPr>
            <w:r w:rsidRPr="38E6A229">
              <w:rPr>
                <w:rFonts w:cs="Arial"/>
              </w:rPr>
              <w:t xml:space="preserve">As defined in </w:t>
            </w:r>
            <w:proofErr w:type="gramStart"/>
            <w:r w:rsidRPr="38E6A229">
              <w:rPr>
                <w:rFonts w:cs="Arial"/>
              </w:rPr>
              <w:t xml:space="preserve">the </w:t>
            </w:r>
            <w:r w:rsidR="75403102" w:rsidRPr="38E6A229">
              <w:rPr>
                <w:rFonts w:cs="Arial"/>
              </w:rPr>
              <w:t xml:space="preserve"> </w:t>
            </w:r>
            <w:r w:rsidR="75403102" w:rsidRPr="004E64E8">
              <w:rPr>
                <w:rFonts w:cs="Arial"/>
                <w:b/>
                <w:bCs/>
              </w:rPr>
              <w:t>ESO</w:t>
            </w:r>
            <w:proofErr w:type="gramEnd"/>
            <w:r w:rsidRPr="004E64E8">
              <w:rPr>
                <w:rFonts w:cs="Arial"/>
                <w:b/>
                <w:bCs/>
              </w:rPr>
              <w:t xml:space="preserve"> Licence</w:t>
            </w:r>
            <w:r w:rsidRPr="38E6A229">
              <w:rPr>
                <w:rFonts w:cs="Arial"/>
              </w:rPr>
              <w:t xml:space="preserve"> and “CUSC Parties” shall be construed accordingly.</w:t>
            </w:r>
          </w:p>
        </w:tc>
      </w:tr>
      <w:tr w:rsidR="00213EC2" w:rsidRPr="007E0B31" w14:paraId="74C0FB34" w14:textId="77777777" w:rsidTr="2F419186">
        <w:trPr>
          <w:cantSplit/>
        </w:trPr>
        <w:tc>
          <w:tcPr>
            <w:tcW w:w="2884" w:type="dxa"/>
          </w:tcPr>
          <w:p w14:paraId="7B345751" w14:textId="77777777" w:rsidR="00213EC2" w:rsidRPr="007E0B31" w:rsidRDefault="00213EC2" w:rsidP="00213EC2">
            <w:pPr>
              <w:pStyle w:val="Arial11Bold"/>
              <w:rPr>
                <w:rFonts w:cs="Arial"/>
              </w:rPr>
            </w:pPr>
            <w:r w:rsidRPr="007E0B31">
              <w:rPr>
                <w:rFonts w:cs="Arial"/>
              </w:rPr>
              <w:t>Customer</w:t>
            </w:r>
          </w:p>
        </w:tc>
        <w:tc>
          <w:tcPr>
            <w:tcW w:w="6634"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2F419186">
        <w:trPr>
          <w:cantSplit/>
        </w:trPr>
        <w:tc>
          <w:tcPr>
            <w:tcW w:w="2884"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634"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proofErr w:type="gramStart"/>
            <w:r w:rsidRPr="007E0B31">
              <w:rPr>
                <w:rFonts w:cs="Arial"/>
                <w:b/>
              </w:rPr>
              <w:t>Customer</w:t>
            </w:r>
            <w:proofErr w:type="gramEnd"/>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2F419186">
        <w:trPr>
          <w:cantSplit/>
        </w:trPr>
        <w:tc>
          <w:tcPr>
            <w:tcW w:w="2884"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634"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2F419186">
        <w:trPr>
          <w:cantSplit/>
        </w:trPr>
        <w:tc>
          <w:tcPr>
            <w:tcW w:w="2884"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634"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2F419186">
        <w:trPr>
          <w:cantSplit/>
        </w:trPr>
        <w:tc>
          <w:tcPr>
            <w:tcW w:w="2884"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634"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2F419186">
        <w:trPr>
          <w:cantSplit/>
        </w:trPr>
        <w:tc>
          <w:tcPr>
            <w:tcW w:w="2884" w:type="dxa"/>
          </w:tcPr>
          <w:p w14:paraId="6C6A7825" w14:textId="44C72974" w:rsidR="00213EC2" w:rsidRPr="006D65CB" w:rsidRDefault="00213EC2" w:rsidP="00213EC2">
            <w:pPr>
              <w:pStyle w:val="Arial11Bold"/>
              <w:rPr>
                <w:rFonts w:cs="Arial"/>
              </w:rPr>
            </w:pPr>
            <w:r w:rsidRPr="006D65CB">
              <w:rPr>
                <w:lang w:val="en-US"/>
              </w:rPr>
              <w:lastRenderedPageBreak/>
              <w:t>Data Publisher</w:t>
            </w:r>
          </w:p>
        </w:tc>
        <w:tc>
          <w:tcPr>
            <w:tcW w:w="6634"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2F419186">
        <w:trPr>
          <w:cantSplit/>
        </w:trPr>
        <w:tc>
          <w:tcPr>
            <w:tcW w:w="2884"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634"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2F419186">
        <w:trPr>
          <w:cantSplit/>
        </w:trPr>
        <w:tc>
          <w:tcPr>
            <w:tcW w:w="2884"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634" w:type="dxa"/>
          </w:tcPr>
          <w:p w14:paraId="41EC003B" w14:textId="23CCCE84" w:rsidR="00213EC2" w:rsidRPr="007E0B31" w:rsidRDefault="00213EC2" w:rsidP="00213EC2">
            <w:pPr>
              <w:pStyle w:val="TableArial11"/>
              <w:rPr>
                <w:rFonts w:cs="Arial"/>
              </w:rPr>
            </w:pPr>
            <w:r w:rsidRPr="38E6A229">
              <w:rPr>
                <w:rFonts w:cs="Arial"/>
              </w:rPr>
              <w:t xml:space="preserve">The rules relating to validity and consistency of data, and default data to be applied, in relation to data submitted under the </w:t>
            </w:r>
            <w:r w:rsidRPr="38E6A229">
              <w:rPr>
                <w:rFonts w:cs="Arial"/>
                <w:b/>
                <w:bCs/>
              </w:rPr>
              <w:t>Balancing</w:t>
            </w:r>
            <w:r w:rsidRPr="38E6A229">
              <w:rPr>
                <w:rFonts w:cs="Arial"/>
              </w:rPr>
              <w:t xml:space="preserve"> </w:t>
            </w:r>
            <w:r w:rsidRPr="38E6A229">
              <w:rPr>
                <w:rFonts w:cs="Arial"/>
                <w:b/>
                <w:bCs/>
              </w:rPr>
              <w:t>Codes</w:t>
            </w:r>
            <w:r w:rsidRPr="38E6A229">
              <w:rPr>
                <w:rFonts w:cs="Arial"/>
              </w:rPr>
              <w:t>,</w:t>
            </w:r>
            <w:r w:rsidRPr="38E6A229">
              <w:rPr>
                <w:rFonts w:cs="Arial"/>
                <w:b/>
                <w:bCs/>
              </w:rPr>
              <w:t xml:space="preserve"> </w:t>
            </w:r>
            <w:r w:rsidRPr="38E6A229">
              <w:rPr>
                <w:rFonts w:cs="Arial"/>
              </w:rPr>
              <w:t xml:space="preserve">to be applied by </w:t>
            </w:r>
            <w:r w:rsidRPr="38E6A229">
              <w:rPr>
                <w:rFonts w:cs="Arial"/>
                <w:b/>
                <w:bCs/>
              </w:rPr>
              <w:t xml:space="preserve">The Company </w:t>
            </w:r>
            <w:r w:rsidRPr="38E6A229">
              <w:rPr>
                <w:rFonts w:cs="Arial"/>
              </w:rPr>
              <w:t xml:space="preserve">under the </w:t>
            </w:r>
            <w:r w:rsidRPr="38E6A229">
              <w:rPr>
                <w:rFonts w:cs="Arial"/>
                <w:b/>
                <w:bCs/>
              </w:rPr>
              <w:t>Grid Code</w:t>
            </w:r>
            <w:r w:rsidRPr="38E6A229">
              <w:rPr>
                <w:rFonts w:cs="Arial"/>
              </w:rPr>
              <w:t xml:space="preserve"> as set out in the document “Data Validation, Consistency and Defaulting Rules” - Issue 8, dated 25</w:t>
            </w:r>
            <w:r w:rsidRPr="38E6A229">
              <w:rPr>
                <w:rFonts w:cs="Arial"/>
                <w:vertAlign w:val="superscript"/>
              </w:rPr>
              <w:t>th</w:t>
            </w:r>
            <w:r w:rsidRPr="38E6A229">
              <w:rPr>
                <w:rFonts w:cs="Arial"/>
              </w:rPr>
              <w:t xml:space="preserve"> January 2012. The document is available </w:t>
            </w:r>
            <w:proofErr w:type="gramStart"/>
            <w:r w:rsidRPr="38E6A229">
              <w:rPr>
                <w:rFonts w:cs="Arial"/>
              </w:rPr>
              <w:t xml:space="preserve">on </w:t>
            </w:r>
            <w:r w:rsidR="2B38FBFC" w:rsidRPr="38E6A229">
              <w:rPr>
                <w:rFonts w:cs="Arial"/>
              </w:rPr>
              <w:t xml:space="preserve"> The</w:t>
            </w:r>
            <w:proofErr w:type="gramEnd"/>
            <w:r w:rsidR="2B38FBFC" w:rsidRPr="38E6A229">
              <w:rPr>
                <w:rFonts w:cs="Arial"/>
              </w:rPr>
              <w:t xml:space="preserve"> Company’s</w:t>
            </w:r>
            <w:r w:rsidRPr="38E6A229">
              <w:rPr>
                <w:rFonts w:cs="Arial"/>
              </w:rPr>
              <w:t xml:space="preserve"> website or upon request from </w:t>
            </w:r>
            <w:r w:rsidRPr="38E6A229">
              <w:rPr>
                <w:rFonts w:cs="Arial"/>
                <w:b/>
                <w:bCs/>
              </w:rPr>
              <w:t>The Company</w:t>
            </w:r>
            <w:r w:rsidRPr="38E6A229">
              <w:rPr>
                <w:rFonts w:cs="Arial"/>
              </w:rPr>
              <w:t>.</w:t>
            </w:r>
          </w:p>
        </w:tc>
      </w:tr>
      <w:tr w:rsidR="00213EC2" w:rsidRPr="007E0B31" w14:paraId="60B41840" w14:textId="77777777" w:rsidTr="2F419186">
        <w:trPr>
          <w:cantSplit/>
        </w:trPr>
        <w:tc>
          <w:tcPr>
            <w:tcW w:w="2884"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634"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2F419186">
        <w:trPr>
          <w:cantSplit/>
        </w:trPr>
        <w:tc>
          <w:tcPr>
            <w:tcW w:w="2884" w:type="dxa"/>
          </w:tcPr>
          <w:p w14:paraId="78134748" w14:textId="77777777" w:rsidR="00213EC2" w:rsidRPr="007E0B31" w:rsidRDefault="00213EC2" w:rsidP="00213EC2">
            <w:pPr>
              <w:pStyle w:val="Arial11Bold"/>
              <w:rPr>
                <w:rFonts w:cs="Arial"/>
              </w:rPr>
            </w:pPr>
            <w:r w:rsidRPr="007E0B31">
              <w:rPr>
                <w:rFonts w:cs="Arial"/>
              </w:rPr>
              <w:t>DC Converter</w:t>
            </w:r>
          </w:p>
        </w:tc>
        <w:tc>
          <w:tcPr>
            <w:tcW w:w="6634"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2F419186">
        <w:trPr>
          <w:cantSplit/>
        </w:trPr>
        <w:tc>
          <w:tcPr>
            <w:tcW w:w="2884"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634"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 xml:space="preserve">(if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2F419186">
        <w:trPr>
          <w:cantSplit/>
        </w:trPr>
        <w:tc>
          <w:tcPr>
            <w:tcW w:w="2884" w:type="dxa"/>
          </w:tcPr>
          <w:p w14:paraId="222E9D6C" w14:textId="77777777" w:rsidR="00213EC2" w:rsidRPr="007E0B31" w:rsidRDefault="00213EC2" w:rsidP="00213EC2">
            <w:pPr>
              <w:pStyle w:val="Arial11Bold"/>
              <w:rPr>
                <w:rFonts w:cs="Arial"/>
              </w:rPr>
            </w:pPr>
            <w:r w:rsidRPr="007E0B31">
              <w:rPr>
                <w:rFonts w:cs="Arial"/>
              </w:rPr>
              <w:t>DC Network</w:t>
            </w:r>
          </w:p>
        </w:tc>
        <w:tc>
          <w:tcPr>
            <w:tcW w:w="6634"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2F419186">
        <w:trPr>
          <w:cantSplit/>
        </w:trPr>
        <w:tc>
          <w:tcPr>
            <w:tcW w:w="2884" w:type="dxa"/>
          </w:tcPr>
          <w:p w14:paraId="28B46EC0" w14:textId="6EB233EA" w:rsidR="00213EC2" w:rsidRPr="007E0B31" w:rsidRDefault="00213EC2" w:rsidP="00213EC2">
            <w:pPr>
              <w:pStyle w:val="Arial11Bold"/>
              <w:rPr>
                <w:rFonts w:cs="Arial"/>
              </w:rPr>
            </w:pPr>
            <w:bookmarkStart w:id="32" w:name="_DV_C16"/>
            <w:r w:rsidRPr="007E0B31">
              <w:rPr>
                <w:rFonts w:cs="Arial"/>
              </w:rPr>
              <w:t>DCUSA</w:t>
            </w:r>
            <w:bookmarkEnd w:id="32"/>
          </w:p>
        </w:tc>
        <w:tc>
          <w:tcPr>
            <w:tcW w:w="6634" w:type="dxa"/>
          </w:tcPr>
          <w:p w14:paraId="2D09966A" w14:textId="77777777" w:rsidR="00213EC2" w:rsidRPr="007E0B31" w:rsidRDefault="00213EC2" w:rsidP="00213EC2">
            <w:pPr>
              <w:pStyle w:val="TableArial11"/>
              <w:rPr>
                <w:rFonts w:cs="Arial"/>
              </w:rPr>
            </w:pPr>
            <w:bookmarkStart w:id="33"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33"/>
          </w:p>
        </w:tc>
      </w:tr>
      <w:tr w:rsidR="00213EC2" w:rsidRPr="007E0B31" w14:paraId="1606AF94" w14:textId="77777777" w:rsidTr="2F419186">
        <w:trPr>
          <w:cantSplit/>
        </w:trPr>
        <w:tc>
          <w:tcPr>
            <w:tcW w:w="2884" w:type="dxa"/>
          </w:tcPr>
          <w:p w14:paraId="4E5CF645" w14:textId="7FE8AA42" w:rsidR="00213EC2" w:rsidRPr="007E0B31" w:rsidRDefault="00213EC2" w:rsidP="00213EC2">
            <w:pPr>
              <w:pStyle w:val="Arial11Bold"/>
              <w:rPr>
                <w:rFonts w:cs="Arial"/>
              </w:rPr>
            </w:pPr>
            <w:r>
              <w:rPr>
                <w:rFonts w:cs="Arial"/>
              </w:rPr>
              <w:t>Defence Service Provider</w:t>
            </w:r>
          </w:p>
        </w:tc>
        <w:tc>
          <w:tcPr>
            <w:tcW w:w="6634" w:type="dxa"/>
          </w:tcPr>
          <w:p w14:paraId="5F608CCE" w14:textId="100B330A"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r w:rsidR="00560265" w:rsidRPr="00F62A2C">
              <w:rPr>
                <w:rFonts w:cs="Arial"/>
                <w:b/>
                <w:bCs/>
              </w:rPr>
              <w:t xml:space="preserve"> </w:t>
            </w:r>
            <w:r w:rsidR="00560265" w:rsidRPr="002A73E9">
              <w:t xml:space="preserve">or a party with a contract to meet one or more measures of the </w:t>
            </w:r>
            <w:r w:rsidR="00560265" w:rsidRPr="002A73E9">
              <w:rPr>
                <w:b/>
                <w:bCs/>
              </w:rPr>
              <w:t>System Defence Plan</w:t>
            </w:r>
            <w:r w:rsidRPr="002A73E9">
              <w:t>.</w:t>
            </w:r>
            <w:r w:rsidRPr="00457A4E">
              <w:t xml:space="preserve">     </w:t>
            </w:r>
          </w:p>
        </w:tc>
      </w:tr>
      <w:tr w:rsidR="00213EC2" w:rsidRPr="004C6B96" w14:paraId="691395AA" w14:textId="77777777" w:rsidTr="2F419186">
        <w:trPr>
          <w:cantSplit/>
        </w:trPr>
        <w:tc>
          <w:tcPr>
            <w:tcW w:w="2884"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634"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2F419186">
        <w:trPr>
          <w:cantSplit/>
        </w:trPr>
        <w:tc>
          <w:tcPr>
            <w:tcW w:w="2884" w:type="dxa"/>
          </w:tcPr>
          <w:p w14:paraId="117B083C" w14:textId="77777777" w:rsidR="00213EC2" w:rsidRPr="007E0B31" w:rsidRDefault="00213EC2" w:rsidP="00213EC2">
            <w:pPr>
              <w:pStyle w:val="Arial11Bold"/>
              <w:rPr>
                <w:rFonts w:cs="Arial"/>
              </w:rPr>
            </w:pPr>
            <w:r w:rsidRPr="007E0B31">
              <w:rPr>
                <w:rFonts w:cs="Arial"/>
              </w:rPr>
              <w:t>De-Load</w:t>
            </w:r>
          </w:p>
        </w:tc>
        <w:tc>
          <w:tcPr>
            <w:tcW w:w="6634"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2F419186">
        <w:trPr>
          <w:cantSplit/>
        </w:trPr>
        <w:tc>
          <w:tcPr>
            <w:tcW w:w="2884"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634"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2F419186">
        <w:trPr>
          <w:cantSplit/>
        </w:trPr>
        <w:tc>
          <w:tcPr>
            <w:tcW w:w="2884" w:type="dxa"/>
          </w:tcPr>
          <w:p w14:paraId="2DC6202B" w14:textId="77777777" w:rsidR="00213EC2" w:rsidRPr="007E0B31" w:rsidRDefault="00213EC2" w:rsidP="00213EC2">
            <w:pPr>
              <w:pStyle w:val="Arial11Bold"/>
              <w:rPr>
                <w:rFonts w:cs="Arial"/>
              </w:rPr>
            </w:pPr>
            <w:r w:rsidRPr="007E0B31">
              <w:rPr>
                <w:rFonts w:cs="Arial"/>
              </w:rPr>
              <w:t>Demand</w:t>
            </w:r>
          </w:p>
        </w:tc>
        <w:tc>
          <w:tcPr>
            <w:tcW w:w="6634"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(i.e.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2F419186">
        <w:trPr>
          <w:cantSplit/>
        </w:trPr>
        <w:tc>
          <w:tcPr>
            <w:tcW w:w="2884"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634"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2F419186">
        <w:trPr>
          <w:cantSplit/>
        </w:trPr>
        <w:tc>
          <w:tcPr>
            <w:tcW w:w="2884" w:type="dxa"/>
          </w:tcPr>
          <w:p w14:paraId="2D2F08BE" w14:textId="77777777" w:rsidR="00213EC2" w:rsidRPr="007E0B31" w:rsidRDefault="00213EC2" w:rsidP="00213EC2">
            <w:pPr>
              <w:pStyle w:val="Arial11Bold"/>
              <w:rPr>
                <w:rFonts w:cs="Arial"/>
              </w:rPr>
            </w:pPr>
            <w:r w:rsidRPr="007E0B31">
              <w:rPr>
                <w:rFonts w:cs="Arial"/>
              </w:rPr>
              <w:lastRenderedPageBreak/>
              <w:t>Demand Capacity</w:t>
            </w:r>
          </w:p>
        </w:tc>
        <w:tc>
          <w:tcPr>
            <w:tcW w:w="6634"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2F419186">
        <w:trPr>
          <w:cantSplit/>
        </w:trPr>
        <w:tc>
          <w:tcPr>
            <w:tcW w:w="2884" w:type="dxa"/>
          </w:tcPr>
          <w:p w14:paraId="0DB30E04" w14:textId="77777777" w:rsidR="00213EC2" w:rsidRPr="007E0B31" w:rsidRDefault="00213EC2" w:rsidP="00213EC2">
            <w:pPr>
              <w:pStyle w:val="Arial11Bold"/>
              <w:rPr>
                <w:rFonts w:cs="Arial"/>
              </w:rPr>
            </w:pPr>
            <w:r w:rsidRPr="007E0B31">
              <w:rPr>
                <w:rFonts w:cs="Arial"/>
              </w:rPr>
              <w:t>Demand Control</w:t>
            </w:r>
          </w:p>
        </w:tc>
        <w:tc>
          <w:tcPr>
            <w:tcW w:w="6634"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proofErr w:type="gramStart"/>
            <w:r w:rsidRPr="007E0B31">
              <w:rPr>
                <w:rFonts w:cs="Arial"/>
              </w:rPr>
              <w:t>);</w:t>
            </w:r>
            <w:proofErr w:type="gramEnd"/>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 xml:space="preserve">The </w:t>
            </w:r>
            <w:proofErr w:type="gramStart"/>
            <w:r>
              <w:rPr>
                <w:rFonts w:cs="Arial"/>
                <w:b/>
              </w:rPr>
              <w:t>Company</w:t>
            </w:r>
            <w:r w:rsidRPr="007E0B31">
              <w:rPr>
                <w:rFonts w:cs="Arial"/>
              </w:rPr>
              <w:t>;</w:t>
            </w:r>
            <w:proofErr w:type="gramEnd"/>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 xml:space="preserve">Demand </w:t>
            </w:r>
            <w:proofErr w:type="gramStart"/>
            <w:r w:rsidRPr="007E0B31">
              <w:rPr>
                <w:rFonts w:cs="Arial"/>
                <w:b/>
              </w:rPr>
              <w:t>Disconnection</w:t>
            </w:r>
            <w:r w:rsidRPr="007E0B31">
              <w:rPr>
                <w:rFonts w:cs="Arial"/>
              </w:rPr>
              <w:t>;</w:t>
            </w:r>
            <w:proofErr w:type="gramEnd"/>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2F419186">
        <w:trPr>
          <w:cantSplit/>
        </w:trPr>
        <w:tc>
          <w:tcPr>
            <w:tcW w:w="2884"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634"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BE0276" w:rsidRPr="007E0B31" w14:paraId="0B84D238" w14:textId="77777777" w:rsidTr="2F419186">
        <w:trPr>
          <w:cantSplit/>
          <w:ins w:id="34" w:author="Lizzie Timmins (NESO)" w:date="2025-04-14T11:05:00Z"/>
        </w:trPr>
        <w:tc>
          <w:tcPr>
            <w:tcW w:w="2884" w:type="dxa"/>
          </w:tcPr>
          <w:p w14:paraId="32127142" w14:textId="28BFD9AF" w:rsidR="00BE0276" w:rsidRPr="007E0B31" w:rsidRDefault="00BE0276" w:rsidP="00BE0276">
            <w:pPr>
              <w:pStyle w:val="Arial11Bold"/>
              <w:rPr>
                <w:ins w:id="35" w:author="Lizzie Timmins (NESO)" w:date="2025-04-14T11:05:00Z"/>
                <w:rFonts w:cs="Arial"/>
              </w:rPr>
            </w:pPr>
            <w:ins w:id="36" w:author="Lizzie Timmins (NESO)" w:date="2025-04-14T11:05:00Z">
              <w:r>
                <w:t>Demand Control Rotation Period</w:t>
              </w:r>
            </w:ins>
          </w:p>
        </w:tc>
        <w:tc>
          <w:tcPr>
            <w:tcW w:w="6634" w:type="dxa"/>
          </w:tcPr>
          <w:p w14:paraId="088FB0F8" w14:textId="51DD4678" w:rsidR="00BE0276" w:rsidRPr="007E0B31" w:rsidRDefault="00BE0276" w:rsidP="00BE0276">
            <w:pPr>
              <w:pStyle w:val="TableArial11"/>
              <w:rPr>
                <w:ins w:id="37" w:author="Lizzie Timmins (NESO)" w:date="2025-04-14T11:05:00Z"/>
                <w:rFonts w:cs="Arial"/>
              </w:rPr>
            </w:pPr>
            <w:ins w:id="38" w:author="Lizzie Timmins (NESO)" w:date="2025-04-14T11:05:00Z">
              <w:r w:rsidRPr="00DF1FA3">
                <w:rPr>
                  <w:bCs/>
                  <w:lang w:val="en-ZA"/>
                </w:rPr>
                <w:t xml:space="preserve">The </w:t>
              </w:r>
              <w:proofErr w:type="gramStart"/>
              <w:r w:rsidRPr="00DF1FA3">
                <w:rPr>
                  <w:bCs/>
                  <w:lang w:val="en-ZA"/>
                </w:rPr>
                <w:t>period of time</w:t>
              </w:r>
              <w:proofErr w:type="gramEnd"/>
              <w:r w:rsidRPr="00DF1FA3">
                <w:rPr>
                  <w:bCs/>
                  <w:lang w:val="en-ZA"/>
                </w:rPr>
                <w:t xml:space="preserve"> between </w:t>
              </w:r>
              <w:r w:rsidRPr="00DF1FA3">
                <w:rPr>
                  <w:b/>
                  <w:bCs/>
                  <w:lang w:val="en-ZA"/>
                </w:rPr>
                <w:t xml:space="preserve">The Company </w:t>
              </w:r>
              <w:r w:rsidRPr="00DF1FA3">
                <w:rPr>
                  <w:bCs/>
                  <w:lang w:val="en-ZA"/>
                </w:rPr>
                <w:t xml:space="preserve">issuing a </w:t>
              </w:r>
              <w:r w:rsidRPr="00DF1FA3">
                <w:rPr>
                  <w:b/>
                  <w:bCs/>
                  <w:lang w:val="en-ZA"/>
                </w:rPr>
                <w:t>National Electricity Transmission System Notice – DCRP</w:t>
              </w:r>
            </w:ins>
            <w:ins w:id="39" w:author="Rebecca Scott [NESO]" w:date="2025-06-30T08:40:00Z" w16du:dateUtc="2025-06-30T07:40:00Z">
              <w:r w:rsidR="00EF0C9C">
                <w:rPr>
                  <w:b/>
                  <w:bCs/>
                  <w:lang w:val="en-ZA"/>
                </w:rPr>
                <w:t xml:space="preserve"> Actuation</w:t>
              </w:r>
            </w:ins>
            <w:ins w:id="40" w:author="Lizzie Timmins (NESO)" w:date="2025-04-14T11:05:00Z">
              <w:r w:rsidRPr="00DF1FA3">
                <w:rPr>
                  <w:b/>
                  <w:bCs/>
                  <w:lang w:val="en-ZA"/>
                </w:rPr>
                <w:t xml:space="preserve"> </w:t>
              </w:r>
              <w:r w:rsidRPr="00DF1FA3">
                <w:rPr>
                  <w:bCs/>
                  <w:lang w:val="en-ZA"/>
                </w:rPr>
                <w:t>and</w:t>
              </w:r>
              <w:r w:rsidRPr="00DF1FA3">
                <w:rPr>
                  <w:b/>
                  <w:bCs/>
                  <w:lang w:val="en-ZA"/>
                </w:rPr>
                <w:t xml:space="preserve"> </w:t>
              </w:r>
            </w:ins>
            <w:ins w:id="41" w:author="Rebecca Scott (NESO)" w:date="2025-04-16T08:59:00Z">
              <w:r w:rsidR="00873CB9">
                <w:rPr>
                  <w:lang w:val="en-ZA"/>
                </w:rPr>
                <w:t>eight hours after</w:t>
              </w:r>
              <w:r w:rsidR="00357110">
                <w:rPr>
                  <w:lang w:val="en-ZA"/>
                </w:rPr>
                <w:t xml:space="preserve"> </w:t>
              </w:r>
            </w:ins>
            <w:ins w:id="42" w:author="Lizzie Timmins (NESO)" w:date="2025-04-14T11:05:00Z">
              <w:r w:rsidRPr="00DF1FA3">
                <w:rPr>
                  <w:b/>
                  <w:bCs/>
                  <w:lang w:val="en-ZA"/>
                </w:rPr>
                <w:t xml:space="preserve">The Company </w:t>
              </w:r>
              <w:r w:rsidRPr="00DF1FA3">
                <w:rPr>
                  <w:bCs/>
                  <w:lang w:val="en-ZA"/>
                </w:rPr>
                <w:t>issu</w:t>
              </w:r>
            </w:ins>
            <w:ins w:id="43" w:author="Rebecca Scott [NESO]" w:date="2025-06-30T08:41:00Z" w16du:dateUtc="2025-06-30T07:41:00Z">
              <w:r w:rsidR="009A6DC3">
                <w:rPr>
                  <w:bCs/>
                  <w:lang w:val="en-ZA"/>
                </w:rPr>
                <w:t>ing</w:t>
              </w:r>
            </w:ins>
            <w:ins w:id="44" w:author="Lizzie Timmins (NESO)" w:date="2025-04-14T11:05:00Z">
              <w:r w:rsidRPr="00DF1FA3">
                <w:rPr>
                  <w:bCs/>
                  <w:lang w:val="en-ZA"/>
                </w:rPr>
                <w:t xml:space="preserve"> a </w:t>
              </w:r>
              <w:r w:rsidRPr="00DF1FA3">
                <w:rPr>
                  <w:b/>
                  <w:bCs/>
                  <w:lang w:val="en-ZA"/>
                </w:rPr>
                <w:t xml:space="preserve">National Electricity Transmission System Notice – </w:t>
              </w:r>
            </w:ins>
            <w:ins w:id="45" w:author="Rebecca Scott (NESO)" w:date="2025-04-16T09:00:00Z">
              <w:r w:rsidR="007B4F02">
                <w:rPr>
                  <w:b/>
                  <w:bCs/>
                  <w:lang w:val="en-ZA"/>
                </w:rPr>
                <w:t>DCRP Stand Down</w:t>
              </w:r>
            </w:ins>
            <w:ins w:id="46" w:author="Rebecca Scott (NESO)" w:date="2025-04-16T08:59:00Z">
              <w:r w:rsidR="00357110">
                <w:rPr>
                  <w:lang w:val="en-ZA"/>
                </w:rPr>
                <w:t>, unless otherwi</w:t>
              </w:r>
            </w:ins>
            <w:ins w:id="47" w:author="Lizzie Timmins (NESO)" w:date="2025-05-20T10:25:00Z">
              <w:r w:rsidR="005C2D13">
                <w:rPr>
                  <w:lang w:val="en-ZA"/>
                </w:rPr>
                <w:t>s</w:t>
              </w:r>
            </w:ins>
            <w:ins w:id="48" w:author="Rebecca Scott (NESO)" w:date="2025-04-16T08:59:00Z">
              <w:r w:rsidR="00357110">
                <w:rPr>
                  <w:lang w:val="en-ZA"/>
                </w:rPr>
                <w:t xml:space="preserve">e agreed </w:t>
              </w:r>
              <w:r w:rsidR="009B1280">
                <w:rPr>
                  <w:lang w:val="en-ZA"/>
                </w:rPr>
                <w:t xml:space="preserve">by </w:t>
              </w:r>
              <w:r w:rsidR="009B1280">
                <w:rPr>
                  <w:b/>
                  <w:bCs/>
                  <w:lang w:val="en-ZA"/>
                </w:rPr>
                <w:t>The Company</w:t>
              </w:r>
              <w:r w:rsidR="009B1280">
                <w:rPr>
                  <w:lang w:val="en-ZA"/>
                </w:rPr>
                <w:t xml:space="preserve"> and</w:t>
              </w:r>
            </w:ins>
            <w:ins w:id="49" w:author="Lizzie Timmins (NESO)" w:date="2025-05-20T10:25:00Z">
              <w:r w:rsidR="00484413">
                <w:rPr>
                  <w:lang w:val="en-ZA"/>
                </w:rPr>
                <w:t xml:space="preserve"> the relevant</w:t>
              </w:r>
            </w:ins>
            <w:ins w:id="50" w:author="Rebecca Scott (NESO)" w:date="2025-04-16T08:59:00Z">
              <w:r w:rsidR="009B1280">
                <w:rPr>
                  <w:lang w:val="en-ZA"/>
                </w:rPr>
                <w:t xml:space="preserve"> </w:t>
              </w:r>
              <w:r w:rsidR="009B1280">
                <w:rPr>
                  <w:b/>
                  <w:bCs/>
                  <w:lang w:val="en-ZA"/>
                </w:rPr>
                <w:t>Network Operator</w:t>
              </w:r>
            </w:ins>
            <w:ins w:id="51" w:author="Lizzie Timmins (NESO)" w:date="2025-05-20T10:25:00Z">
              <w:r w:rsidR="00484413" w:rsidRPr="00D11935">
                <w:rPr>
                  <w:lang w:val="en-ZA"/>
                </w:rPr>
                <w:t>(</w:t>
              </w:r>
            </w:ins>
            <w:ins w:id="52" w:author="Rebecca Scott (NESO)" w:date="2025-04-16T08:59:00Z">
              <w:r w:rsidR="009B1280" w:rsidRPr="00D11935">
                <w:rPr>
                  <w:lang w:val="en-ZA"/>
                </w:rPr>
                <w:t>s</w:t>
              </w:r>
            </w:ins>
            <w:ins w:id="53" w:author="Lizzie Timmins (NESO)" w:date="2025-05-20T10:25:00Z">
              <w:r w:rsidR="00484413" w:rsidRPr="00D11935">
                <w:rPr>
                  <w:lang w:val="en-ZA"/>
                </w:rPr>
                <w:t>)</w:t>
              </w:r>
            </w:ins>
            <w:ins w:id="54" w:author="Lizzie Timmins (NESO)" w:date="2025-04-14T11:05:00Z">
              <w:r w:rsidRPr="009D7CFF">
                <w:rPr>
                  <w:lang w:val="en-ZA"/>
                </w:rPr>
                <w:t>.</w:t>
              </w:r>
            </w:ins>
          </w:p>
        </w:tc>
      </w:tr>
      <w:tr w:rsidR="00BE0276" w:rsidRPr="007E0B31" w14:paraId="0C7FF4B5" w14:textId="77777777" w:rsidTr="2F419186">
        <w:trPr>
          <w:cantSplit/>
          <w:ins w:id="55" w:author="Lizzie Timmins (NESO)" w:date="2025-04-14T11:05:00Z"/>
        </w:trPr>
        <w:tc>
          <w:tcPr>
            <w:tcW w:w="2884" w:type="dxa"/>
          </w:tcPr>
          <w:p w14:paraId="1FC397BC" w14:textId="4CCC09A1" w:rsidR="00BE0276" w:rsidRPr="007E0B31" w:rsidRDefault="00BE0276" w:rsidP="00BE0276">
            <w:pPr>
              <w:pStyle w:val="Arial11Bold"/>
              <w:rPr>
                <w:ins w:id="56" w:author="Lizzie Timmins (NESO)" w:date="2025-04-14T11:05:00Z"/>
                <w:rFonts w:cs="Arial"/>
              </w:rPr>
            </w:pPr>
            <w:ins w:id="57" w:author="Lizzie Timmins (NESO)" w:date="2025-04-14T11:05:00Z">
              <w:r w:rsidRPr="003E20CB">
                <w:t>Demand Control Rotation Protocol</w:t>
              </w:r>
              <w:r>
                <w:rPr>
                  <w:b w:val="0"/>
                  <w:bCs/>
                </w:rPr>
                <w:t xml:space="preserve"> (</w:t>
              </w:r>
              <w:r w:rsidRPr="003E20CB">
                <w:t>DCRP</w:t>
              </w:r>
              <w:r>
                <w:t>)</w:t>
              </w:r>
            </w:ins>
          </w:p>
        </w:tc>
        <w:tc>
          <w:tcPr>
            <w:tcW w:w="6634" w:type="dxa"/>
          </w:tcPr>
          <w:p w14:paraId="2DA0CA5C" w14:textId="4A9A4579" w:rsidR="00BE0276" w:rsidRPr="007E0B31" w:rsidRDefault="00BE0276" w:rsidP="00BE0276">
            <w:pPr>
              <w:pStyle w:val="TableArial11"/>
              <w:rPr>
                <w:ins w:id="58" w:author="Lizzie Timmins (NESO)" w:date="2025-04-14T11:05:00Z"/>
                <w:rFonts w:cs="Arial"/>
              </w:rPr>
            </w:pPr>
            <w:ins w:id="59" w:author="Lizzie Timmins (NESO)" w:date="2025-04-14T11:05:00Z">
              <w:r>
                <w:t xml:space="preserve">An industry protocol that details an arrangement between </w:t>
              </w:r>
              <w:r w:rsidRPr="2F419186">
                <w:rPr>
                  <w:b/>
                  <w:bCs/>
                </w:rPr>
                <w:t>The Company</w:t>
              </w:r>
              <w:r>
                <w:t xml:space="preserve"> and </w:t>
              </w:r>
              <w:r w:rsidRPr="2F419186">
                <w:rPr>
                  <w:b/>
                  <w:bCs/>
                </w:rPr>
                <w:t>Network Operators</w:t>
              </w:r>
              <w:r>
                <w:t xml:space="preserve"> to manage shortfalls in </w:t>
              </w:r>
              <w:r w:rsidRPr="2F419186">
                <w:rPr>
                  <w:b/>
                  <w:bCs/>
                </w:rPr>
                <w:t xml:space="preserve">Demand </w:t>
              </w:r>
              <w:r>
                <w:t>as outlined in OC6.9.</w:t>
              </w:r>
            </w:ins>
          </w:p>
        </w:tc>
      </w:tr>
      <w:tr w:rsidR="00213EC2" w:rsidRPr="007E0B31" w14:paraId="7F6978BD" w14:textId="77777777" w:rsidTr="2F419186">
        <w:trPr>
          <w:cantSplit/>
        </w:trPr>
        <w:tc>
          <w:tcPr>
            <w:tcW w:w="2884"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634"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2F419186">
        <w:trPr>
          <w:cantSplit/>
        </w:trPr>
        <w:tc>
          <w:tcPr>
            <w:tcW w:w="2884"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634"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2F419186">
        <w:trPr>
          <w:cantSplit/>
        </w:trPr>
        <w:tc>
          <w:tcPr>
            <w:tcW w:w="2884"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634"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2F419186">
        <w:trPr>
          <w:cantSplit/>
        </w:trPr>
        <w:tc>
          <w:tcPr>
            <w:tcW w:w="2884"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634"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w:t>
            </w:r>
            <w:proofErr w:type="gramStart"/>
            <w:r w:rsidRPr="00D43AA4">
              <w:rPr>
                <w:rFonts w:cs="Arial"/>
                <w:szCs w:val="22"/>
              </w:rPr>
              <w:t>third party</w:t>
            </w:r>
            <w:proofErr w:type="gramEnd"/>
            <w:r w:rsidRPr="00D43AA4">
              <w:rPr>
                <w:rFonts w:cs="Arial"/>
                <w:szCs w:val="22"/>
              </w:rPr>
              <w:t xml:space="preserve">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2F419186">
        <w:trPr>
          <w:cantSplit/>
        </w:trPr>
        <w:tc>
          <w:tcPr>
            <w:tcW w:w="2884"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634"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2F419186">
        <w:trPr>
          <w:cantSplit/>
        </w:trPr>
        <w:tc>
          <w:tcPr>
            <w:tcW w:w="2884" w:type="dxa"/>
          </w:tcPr>
          <w:p w14:paraId="26BC8B33" w14:textId="77777777" w:rsidR="00213EC2" w:rsidRDefault="00213EC2" w:rsidP="00213EC2">
            <w:pPr>
              <w:rPr>
                <w:rFonts w:cs="Arial"/>
                <w:b/>
              </w:rPr>
            </w:pPr>
            <w:r w:rsidRPr="007E0B31">
              <w:rPr>
                <w:rFonts w:cs="Arial"/>
                <w:b/>
              </w:rPr>
              <w:lastRenderedPageBreak/>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634"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2F419186">
        <w:trPr>
          <w:cantSplit/>
        </w:trPr>
        <w:tc>
          <w:tcPr>
            <w:tcW w:w="2884"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634"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2F419186">
        <w:trPr>
          <w:cantSplit/>
        </w:trPr>
        <w:tc>
          <w:tcPr>
            <w:tcW w:w="2884"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634"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2F419186">
        <w:trPr>
          <w:cantSplit/>
        </w:trPr>
        <w:tc>
          <w:tcPr>
            <w:tcW w:w="2884"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634"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2F419186">
        <w:trPr>
          <w:cantSplit/>
        </w:trPr>
        <w:tc>
          <w:tcPr>
            <w:tcW w:w="2884" w:type="dxa"/>
          </w:tcPr>
          <w:p w14:paraId="608821CD" w14:textId="2F24A7A4" w:rsidR="00213EC2" w:rsidRPr="007E0B31" w:rsidRDefault="00213EC2" w:rsidP="00213EC2">
            <w:pPr>
              <w:rPr>
                <w:rFonts w:cs="Arial"/>
                <w:b/>
              </w:rPr>
            </w:pPr>
            <w:r w:rsidRPr="005C20E3">
              <w:rPr>
                <w:b/>
              </w:rPr>
              <w:t>Demand Response Unit Document (DRUD)</w:t>
            </w:r>
          </w:p>
        </w:tc>
        <w:tc>
          <w:tcPr>
            <w:tcW w:w="6634"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2F419186">
        <w:trPr>
          <w:cantSplit/>
        </w:trPr>
        <w:tc>
          <w:tcPr>
            <w:tcW w:w="2884"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634"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2F419186">
        <w:trPr>
          <w:cantSplit/>
        </w:trPr>
        <w:tc>
          <w:tcPr>
            <w:tcW w:w="2884"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634"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EE2659" w:rsidRPr="007E0B31" w14:paraId="209461B0" w14:textId="77777777" w:rsidTr="2F419186">
        <w:trPr>
          <w:cantSplit/>
        </w:trPr>
        <w:tc>
          <w:tcPr>
            <w:tcW w:w="2884" w:type="dxa"/>
          </w:tcPr>
          <w:p w14:paraId="176D8046" w14:textId="5457D98C" w:rsidR="00EE2659" w:rsidRPr="007E0B31" w:rsidRDefault="00EE2659" w:rsidP="003378E0">
            <w:pPr>
              <w:pStyle w:val="Level1Text"/>
              <w:tabs>
                <w:tab w:val="left" w:pos="0"/>
              </w:tabs>
              <w:ind w:left="0" w:firstLine="0"/>
              <w:rPr>
                <w:rFonts w:cs="Arial"/>
                <w:b/>
                <w:color w:val="auto"/>
                <w:lang w:val="en-GB"/>
              </w:rPr>
            </w:pPr>
            <w:r>
              <w:rPr>
                <w:rFonts w:cs="Arial"/>
                <w:b/>
                <w:color w:val="auto"/>
                <w:lang w:val="en-GB"/>
              </w:rPr>
              <w:t xml:space="preserve">Designated Information </w:t>
            </w:r>
            <w:r w:rsidR="005878D7">
              <w:rPr>
                <w:rFonts w:cs="Arial"/>
                <w:b/>
                <w:color w:val="auto"/>
                <w:lang w:val="en-GB"/>
              </w:rPr>
              <w:t>Exchange System</w:t>
            </w:r>
          </w:p>
        </w:tc>
        <w:tc>
          <w:tcPr>
            <w:tcW w:w="6634" w:type="dxa"/>
          </w:tcPr>
          <w:p w14:paraId="5EDEB360" w14:textId="31DB10C4" w:rsidR="001707FB" w:rsidRPr="00171CD0" w:rsidRDefault="001707FB" w:rsidP="00213EC2">
            <w:pPr>
              <w:jc w:val="both"/>
              <w:rPr>
                <w:rFonts w:cs="Arial"/>
              </w:rPr>
            </w:pPr>
            <w:r w:rsidRPr="001707FB">
              <w:rPr>
                <w:rFonts w:cs="Arial"/>
              </w:rPr>
              <w:t xml:space="preserve">A facsimile machine or, as agreed between each </w:t>
            </w:r>
            <w:r w:rsidRPr="001707FB">
              <w:rPr>
                <w:rFonts w:cs="Arial"/>
                <w:b/>
                <w:bCs/>
              </w:rPr>
              <w:t>User</w:t>
            </w:r>
            <w:r w:rsidRPr="001707FB">
              <w:rPr>
                <w:rFonts w:cs="Arial"/>
              </w:rPr>
              <w:t xml:space="preserve"> with respect to their </w:t>
            </w:r>
            <w:r w:rsidRPr="001707FB">
              <w:rPr>
                <w:rFonts w:cs="Arial"/>
                <w:b/>
                <w:bCs/>
              </w:rPr>
              <w:t>Control Centre</w:t>
            </w:r>
            <w:r w:rsidRPr="001707FB">
              <w:rPr>
                <w:rFonts w:cs="Arial"/>
              </w:rPr>
              <w:t xml:space="preserve">, </w:t>
            </w:r>
            <w:r w:rsidRPr="001707FB">
              <w:rPr>
                <w:rFonts w:cs="Arial"/>
                <w:b/>
                <w:bCs/>
              </w:rPr>
              <w:t>Trading Point</w:t>
            </w:r>
            <w:r w:rsidRPr="001707FB">
              <w:rPr>
                <w:rFonts w:cs="Arial"/>
              </w:rPr>
              <w:t xml:space="preserve"> or </w:t>
            </w:r>
            <w:r w:rsidRPr="001707FB">
              <w:rPr>
                <w:rFonts w:cs="Arial"/>
                <w:b/>
                <w:bCs/>
              </w:rPr>
              <w:t>Control Point</w:t>
            </w:r>
            <w:r w:rsidRPr="001707FB">
              <w:rPr>
                <w:rFonts w:cs="Arial"/>
              </w:rPr>
              <w:t xml:space="preserve"> and </w:t>
            </w:r>
            <w:r w:rsidRPr="001707FB">
              <w:rPr>
                <w:rFonts w:cs="Arial"/>
                <w:b/>
                <w:bCs/>
              </w:rPr>
              <w:t>The Company</w:t>
            </w:r>
            <w:r w:rsidRPr="001707FB">
              <w:rPr>
                <w:rFonts w:cs="Arial"/>
              </w:rPr>
              <w:t xml:space="preserve">, an </w:t>
            </w:r>
            <w:r w:rsidRPr="001707FB">
              <w:rPr>
                <w:rFonts w:cs="Arial"/>
                <w:b/>
                <w:bCs/>
              </w:rPr>
              <w:t>Electronic Communication Platform</w:t>
            </w:r>
            <w:r w:rsidRPr="001707FB">
              <w:rPr>
                <w:rFonts w:cs="Arial"/>
              </w:rPr>
              <w:t xml:space="preserve"> that facilitates the exchange of information between a </w:t>
            </w:r>
            <w:r w:rsidRPr="001707FB">
              <w:rPr>
                <w:rFonts w:cs="Arial"/>
                <w:b/>
                <w:bCs/>
              </w:rPr>
              <w:t>User</w:t>
            </w:r>
            <w:r w:rsidRPr="001707FB">
              <w:rPr>
                <w:rFonts w:cs="Arial"/>
              </w:rPr>
              <w:t xml:space="preserve"> and </w:t>
            </w:r>
            <w:r w:rsidRPr="001707FB">
              <w:rPr>
                <w:rFonts w:cs="Arial"/>
                <w:b/>
                <w:bCs/>
              </w:rPr>
              <w:t>The Company</w:t>
            </w:r>
            <w:r w:rsidRPr="001707FB">
              <w:rPr>
                <w:rFonts w:cs="Arial"/>
              </w:rPr>
              <w:t>.</w:t>
            </w:r>
          </w:p>
        </w:tc>
      </w:tr>
      <w:tr w:rsidR="00213EC2" w:rsidRPr="007E0B31" w14:paraId="4A9CD3FB" w14:textId="77777777" w:rsidTr="2F419186">
        <w:trPr>
          <w:cantSplit/>
        </w:trPr>
        <w:tc>
          <w:tcPr>
            <w:tcW w:w="2884"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634"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2F419186">
        <w:trPr>
          <w:cantSplit/>
        </w:trPr>
        <w:tc>
          <w:tcPr>
            <w:tcW w:w="2884" w:type="dxa"/>
          </w:tcPr>
          <w:p w14:paraId="7D7D28A9" w14:textId="77777777" w:rsidR="00213EC2" w:rsidRPr="007E0B31" w:rsidRDefault="00213EC2" w:rsidP="00213EC2">
            <w:pPr>
              <w:pStyle w:val="Arial11Bold"/>
              <w:rPr>
                <w:rFonts w:cs="Arial"/>
              </w:rPr>
            </w:pPr>
            <w:r w:rsidRPr="007E0B31">
              <w:rPr>
                <w:rFonts w:cs="Arial"/>
              </w:rPr>
              <w:lastRenderedPageBreak/>
              <w:t>De-Synchronise</w:t>
            </w:r>
          </w:p>
        </w:tc>
        <w:tc>
          <w:tcPr>
            <w:tcW w:w="6634"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 xml:space="preserve">BM </w:t>
            </w:r>
            <w:proofErr w:type="gramStart"/>
            <w:r w:rsidRPr="007E0B31">
              <w:rPr>
                <w:rFonts w:cs="Arial"/>
                <w:b/>
              </w:rPr>
              <w:t>Unit</w:t>
            </w:r>
            <w:r w:rsidRPr="007E0B31">
              <w:rPr>
                <w:rFonts w:cs="Arial"/>
              </w:rPr>
              <w:t>;</w:t>
            </w:r>
            <w:proofErr w:type="gramEnd"/>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93310B" w:rsidRPr="007E0B31" w14:paraId="599051B4" w14:textId="77777777" w:rsidTr="2F419186">
        <w:trPr>
          <w:cantSplit/>
        </w:trPr>
        <w:tc>
          <w:tcPr>
            <w:tcW w:w="2884" w:type="dxa"/>
          </w:tcPr>
          <w:p w14:paraId="6617788B" w14:textId="18B1BB16" w:rsidR="00F65DFD" w:rsidRPr="007E0B31" w:rsidRDefault="00F65DFD" w:rsidP="00F65DFD">
            <w:pPr>
              <w:pStyle w:val="Arial11Bold"/>
              <w:rPr>
                <w:rFonts w:cs="Arial"/>
              </w:rPr>
            </w:pPr>
            <w:r w:rsidRPr="001006C1">
              <w:rPr>
                <w:rFonts w:cs="Arial"/>
              </w:rPr>
              <w:t>De-synchronised Island Procedure</w:t>
            </w:r>
          </w:p>
        </w:tc>
        <w:tc>
          <w:tcPr>
            <w:tcW w:w="6634" w:type="dxa"/>
          </w:tcPr>
          <w:p w14:paraId="2D785805" w14:textId="12FF332C" w:rsidR="00F65DFD" w:rsidRPr="002A73E9" w:rsidRDefault="00A5223D" w:rsidP="00F65DFD">
            <w:pPr>
              <w:pStyle w:val="TableArial11"/>
            </w:pPr>
            <w:r>
              <w:t xml:space="preserve">A formal procedure as set out in </w:t>
            </w:r>
            <w:r w:rsidRPr="00FC071A">
              <w:t>OC9.5.4</w:t>
            </w:r>
            <w:r>
              <w:t xml:space="preserve"> for the purpose of </w:t>
            </w:r>
            <w:r w:rsidR="008F2439" w:rsidRPr="008F2439">
              <w:rPr>
                <w:b/>
                <w:bCs/>
              </w:rPr>
              <w:t>Synchronising Power Islands</w:t>
            </w:r>
          </w:p>
        </w:tc>
      </w:tr>
      <w:tr w:rsidR="00213EC2" w:rsidRPr="007E0B31" w14:paraId="365BD7A7" w14:textId="77777777" w:rsidTr="2F419186">
        <w:trPr>
          <w:cantSplit/>
        </w:trPr>
        <w:tc>
          <w:tcPr>
            <w:tcW w:w="2884"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634"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2F419186">
        <w:trPr>
          <w:cantSplit/>
        </w:trPr>
        <w:tc>
          <w:tcPr>
            <w:tcW w:w="2884"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634"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2F419186">
        <w:trPr>
          <w:cantSplit/>
        </w:trPr>
        <w:tc>
          <w:tcPr>
            <w:tcW w:w="2884"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634"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2F419186">
        <w:trPr>
          <w:cantSplit/>
        </w:trPr>
        <w:tc>
          <w:tcPr>
            <w:tcW w:w="2884" w:type="dxa"/>
          </w:tcPr>
          <w:p w14:paraId="640652FE" w14:textId="3306E7F6" w:rsidR="00213EC2" w:rsidRPr="0079139F" w:rsidRDefault="00213EC2" w:rsidP="00213EC2">
            <w:pPr>
              <w:pStyle w:val="Arial11Bold"/>
              <w:rPr>
                <w:rFonts w:cs="Arial"/>
              </w:rPr>
            </w:pPr>
            <w:r w:rsidRPr="0079139F">
              <w:rPr>
                <w:rFonts w:cs="Arial"/>
              </w:rPr>
              <w:t>Disconnection</w:t>
            </w:r>
          </w:p>
        </w:tc>
        <w:tc>
          <w:tcPr>
            <w:tcW w:w="6634"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2F419186">
        <w:trPr>
          <w:cantSplit/>
        </w:trPr>
        <w:tc>
          <w:tcPr>
            <w:tcW w:w="2884" w:type="dxa"/>
          </w:tcPr>
          <w:p w14:paraId="7F0320E6" w14:textId="63B2DB1A" w:rsidR="00213EC2" w:rsidRPr="007E0B31" w:rsidRDefault="00213EC2" w:rsidP="00213EC2">
            <w:pPr>
              <w:pStyle w:val="Arial11Bold"/>
              <w:rPr>
                <w:rFonts w:cs="Arial"/>
              </w:rPr>
            </w:pPr>
            <w:r w:rsidRPr="007E0B31">
              <w:rPr>
                <w:rFonts w:cs="Arial"/>
              </w:rPr>
              <w:t>Discrimination</w:t>
            </w:r>
          </w:p>
        </w:tc>
        <w:tc>
          <w:tcPr>
            <w:tcW w:w="6634"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2F419186">
        <w:trPr>
          <w:cantSplit/>
        </w:trPr>
        <w:tc>
          <w:tcPr>
            <w:tcW w:w="2884"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634"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2F419186">
        <w:trPr>
          <w:cantSplit/>
        </w:trPr>
        <w:tc>
          <w:tcPr>
            <w:tcW w:w="2884"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634"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2F419186">
        <w:trPr>
          <w:cantSplit/>
        </w:trPr>
        <w:tc>
          <w:tcPr>
            <w:tcW w:w="2884" w:type="dxa"/>
          </w:tcPr>
          <w:p w14:paraId="527B2AC1" w14:textId="2ADD2868" w:rsidR="00BE71B0" w:rsidRPr="007E0B31" w:rsidRDefault="00BE71B0" w:rsidP="00BE71B0">
            <w:pPr>
              <w:pStyle w:val="Arial11Bold"/>
              <w:rPr>
                <w:rFonts w:cs="Arial"/>
              </w:rPr>
            </w:pPr>
            <w:r w:rsidRPr="001006C1">
              <w:rPr>
                <w:rFonts w:cs="Arial"/>
              </w:rPr>
              <w:t>Distribution Restoration Contract</w:t>
            </w:r>
          </w:p>
        </w:tc>
        <w:tc>
          <w:tcPr>
            <w:tcW w:w="6634" w:type="dxa"/>
          </w:tcPr>
          <w:p w14:paraId="5A24143D" w14:textId="25E90453" w:rsidR="00BE71B0" w:rsidRPr="007E0B31" w:rsidRDefault="00BE71B0" w:rsidP="00BE71B0">
            <w:pPr>
              <w:pStyle w:val="TableArial11"/>
              <w:rPr>
                <w:rFonts w:cs="Arial"/>
              </w:rPr>
            </w:pPr>
            <w:r w:rsidRPr="001006C1">
              <w:rPr>
                <w:rFonts w:eastAsia="Cambria" w:cs="Arial"/>
                <w:snapToGrid/>
                <w:lang w:eastAsia="en-GB"/>
              </w:rPr>
              <w:t xml:space="preserve">An agreement between an </w:t>
            </w:r>
            <w:r w:rsidRPr="001006C1">
              <w:rPr>
                <w:rFonts w:eastAsia="Cambria" w:cs="Arial"/>
                <w:b/>
                <w:bCs/>
                <w:snapToGrid/>
                <w:lang w:eastAsia="en-GB"/>
              </w:rPr>
              <w:t xml:space="preserve">Anchor Plant Owner </w:t>
            </w:r>
            <w:r w:rsidRPr="001006C1">
              <w:rPr>
                <w:rFonts w:eastAsia="Cambria" w:cs="Arial"/>
                <w:bCs/>
                <w:snapToGrid/>
                <w:lang w:eastAsia="en-GB"/>
              </w:rPr>
              <w:t>or</w:t>
            </w:r>
            <w:r w:rsidRPr="001006C1">
              <w:rPr>
                <w:rFonts w:eastAsia="Cambria" w:cs="Arial"/>
                <w:b/>
                <w:bCs/>
                <w:snapToGrid/>
                <w:lang w:eastAsia="en-GB"/>
              </w:rPr>
              <w:t xml:space="preserve"> </w:t>
            </w:r>
            <w:r w:rsidR="00CB0791" w:rsidRPr="00CB0791">
              <w:rPr>
                <w:rFonts w:eastAsia="Cambria" w:cs="Arial"/>
                <w:b/>
                <w:bCs/>
                <w:snapToGrid/>
                <w:lang w:eastAsia="en-GB"/>
              </w:rPr>
              <w:t xml:space="preserve">Top Up Restoration </w:t>
            </w:r>
            <w:r w:rsidR="001B7CEA">
              <w:rPr>
                <w:rFonts w:eastAsia="Cambria" w:cs="Arial"/>
                <w:b/>
                <w:bCs/>
                <w:snapToGrid/>
                <w:lang w:eastAsia="en-GB"/>
              </w:rPr>
              <w:t>Contracto</w:t>
            </w:r>
            <w:r w:rsidR="00AF4241">
              <w:rPr>
                <w:rFonts w:eastAsia="Cambria" w:cs="Arial"/>
                <w:b/>
                <w:bCs/>
                <w:snapToGrid/>
                <w:lang w:eastAsia="en-GB"/>
              </w:rPr>
              <w:t>r</w:t>
            </w:r>
            <w:r w:rsidRPr="001006C1">
              <w:rPr>
                <w:rFonts w:eastAsia="Cambria" w:cs="Arial"/>
                <w:b/>
                <w:bCs/>
                <w:snapToGrid/>
                <w:lang w:eastAsia="en-GB"/>
              </w:rPr>
              <w:t xml:space="preserve"> </w:t>
            </w:r>
            <w:r w:rsidRPr="001006C1">
              <w:rPr>
                <w:rFonts w:eastAsia="Cambria" w:cs="Arial"/>
                <w:snapToGrid/>
                <w:lang w:eastAsia="en-GB"/>
              </w:rPr>
              <w:t xml:space="preserve">and </w:t>
            </w:r>
            <w:r w:rsidRPr="001006C1">
              <w:rPr>
                <w:rFonts w:eastAsia="Cambria" w:cs="Arial"/>
                <w:b/>
                <w:snapToGrid/>
                <w:lang w:eastAsia="en-GB"/>
              </w:rPr>
              <w:t xml:space="preserve">The Company </w:t>
            </w:r>
            <w:r w:rsidRPr="001006C1">
              <w:rPr>
                <w:rFonts w:eastAsia="Cambria" w:cs="Arial"/>
                <w:snapToGrid/>
                <w:lang w:eastAsia="en-GB"/>
              </w:rPr>
              <w:t>and a</w:t>
            </w:r>
            <w:r w:rsidRPr="001006C1">
              <w:rPr>
                <w:rFonts w:eastAsia="Cambria" w:cs="Arial"/>
                <w:b/>
                <w:bCs/>
                <w:snapToGrid/>
                <w:lang w:eastAsia="en-GB"/>
              </w:rPr>
              <w:t xml:space="preserve"> Network Operator</w:t>
            </w:r>
            <w:r w:rsidRPr="001006C1">
              <w:rPr>
                <w:rFonts w:eastAsia="Cambria" w:cs="Arial"/>
                <w:snapToGrid/>
                <w:lang w:eastAsia="en-GB"/>
              </w:rPr>
              <w:t xml:space="preserve"> under which the </w:t>
            </w:r>
            <w:r w:rsidR="00CB0791" w:rsidRPr="00A14C19">
              <w:rPr>
                <w:rFonts w:eastAsia="Cambria" w:cs="Arial"/>
                <w:b/>
                <w:bCs/>
                <w:snapToGrid/>
                <w:lang w:eastAsia="en-GB"/>
              </w:rPr>
              <w:t>Anchor</w:t>
            </w:r>
            <w:r w:rsidR="00CB0791">
              <w:rPr>
                <w:rFonts w:eastAsia="Cambria" w:cs="Arial"/>
                <w:snapToGrid/>
                <w:lang w:eastAsia="en-GB"/>
              </w:rPr>
              <w:t xml:space="preserve"> </w:t>
            </w:r>
            <w:r w:rsidRPr="001006C1">
              <w:rPr>
                <w:rFonts w:eastAsia="Cambria" w:cs="Arial"/>
                <w:b/>
                <w:snapToGrid/>
                <w:lang w:eastAsia="en-GB"/>
              </w:rPr>
              <w:t>Restoration</w:t>
            </w:r>
            <w:r w:rsidR="00AF4241">
              <w:rPr>
                <w:rFonts w:eastAsia="Cambria" w:cs="Arial"/>
                <w:b/>
                <w:snapToGrid/>
                <w:lang w:eastAsia="en-GB"/>
              </w:rPr>
              <w:t xml:space="preserve"> Contractor</w:t>
            </w:r>
            <w:r w:rsidR="00CB0791">
              <w:rPr>
                <w:rFonts w:eastAsia="Cambria" w:cs="Arial"/>
                <w:b/>
                <w:snapToGrid/>
                <w:lang w:eastAsia="en-GB"/>
              </w:rPr>
              <w:t xml:space="preserve"> </w:t>
            </w:r>
            <w:r w:rsidR="00C90321" w:rsidRPr="00C90321">
              <w:rPr>
                <w:rFonts w:eastAsia="Cambria" w:cs="Arial"/>
                <w:bCs/>
                <w:snapToGrid/>
                <w:lang w:eastAsia="en-GB"/>
              </w:rPr>
              <w:t>or</w:t>
            </w:r>
            <w:r w:rsidR="00CB0791">
              <w:rPr>
                <w:rFonts w:eastAsia="Cambria" w:cs="Arial"/>
                <w:b/>
                <w:snapToGrid/>
                <w:lang w:eastAsia="en-GB"/>
              </w:rPr>
              <w:t xml:space="preserve"> Top Up Restoration</w:t>
            </w:r>
            <w:r w:rsidR="003B28D1">
              <w:rPr>
                <w:rFonts w:eastAsia="Cambria" w:cs="Arial"/>
                <w:b/>
                <w:snapToGrid/>
                <w:lang w:eastAsia="en-GB"/>
              </w:rPr>
              <w:t xml:space="preserve"> Contractor</w:t>
            </w:r>
            <w:r w:rsidRPr="001006C1">
              <w:rPr>
                <w:rFonts w:eastAsia="Cambria" w:cs="Arial"/>
                <w:bCs/>
                <w:snapToGrid/>
                <w:lang w:eastAsia="en-GB"/>
              </w:rPr>
              <w:t>,</w:t>
            </w:r>
            <w:r w:rsidRPr="001006C1">
              <w:rPr>
                <w:rFonts w:eastAsia="Cambria" w:cs="Arial"/>
                <w:snapToGrid/>
                <w:lang w:eastAsia="en-GB"/>
              </w:rPr>
              <w:t xml:space="preserve"> on instruction,</w:t>
            </w:r>
            <w:r w:rsidR="00C90321">
              <w:rPr>
                <w:rFonts w:eastAsia="Cambria" w:cs="Arial"/>
                <w:snapToGrid/>
                <w:lang w:eastAsia="en-GB"/>
              </w:rPr>
              <w:t xml:space="preserve"> </w:t>
            </w:r>
            <w:r w:rsidRPr="001006C1">
              <w:rPr>
                <w:rFonts w:eastAsia="Cambria" w:cs="Arial"/>
                <w:snapToGrid/>
                <w:lang w:eastAsia="en-GB"/>
              </w:rPr>
              <w:t>provide</w:t>
            </w:r>
            <w:r w:rsidR="009A0CAC">
              <w:rPr>
                <w:rFonts w:eastAsia="Cambria" w:cs="Arial"/>
                <w:snapToGrid/>
                <w:lang w:eastAsia="en-GB"/>
              </w:rPr>
              <w:t>s</w:t>
            </w:r>
            <w:r w:rsidRPr="001006C1">
              <w:rPr>
                <w:rFonts w:eastAsia="Cambria" w:cs="Arial"/>
                <w:snapToGrid/>
                <w:lang w:eastAsia="en-GB"/>
              </w:rPr>
              <w:t xml:space="preserve"> </w:t>
            </w:r>
            <w:r w:rsidR="009A0CAC">
              <w:rPr>
                <w:rFonts w:eastAsia="Cambria" w:cs="Arial"/>
                <w:snapToGrid/>
                <w:lang w:eastAsia="en-GB"/>
              </w:rPr>
              <w:t xml:space="preserve">a </w:t>
            </w:r>
            <w:r w:rsidRPr="001006C1">
              <w:rPr>
                <w:rFonts w:eastAsia="Cambria" w:cs="Arial"/>
                <w:snapToGrid/>
                <w:lang w:eastAsia="en-GB"/>
              </w:rPr>
              <w:t xml:space="preserve">service to energise and/or contribute to the establishment of a </w:t>
            </w:r>
            <w:r w:rsidRPr="001006C1">
              <w:rPr>
                <w:rFonts w:eastAsia="Cambria" w:cs="Arial"/>
                <w:b/>
                <w:snapToGrid/>
                <w:lang w:eastAsia="en-GB"/>
              </w:rPr>
              <w:t>Distribution Restoration Zone</w:t>
            </w:r>
            <w:r w:rsidRPr="001006C1">
              <w:rPr>
                <w:rFonts w:eastAsia="Cambria" w:cs="Arial"/>
                <w:snapToGrid/>
                <w:lang w:eastAsia="en-GB"/>
              </w:rPr>
              <w:t>.</w:t>
            </w:r>
          </w:p>
        </w:tc>
      </w:tr>
      <w:tr w:rsidR="0093310B" w:rsidRPr="007E0B31" w14:paraId="5BE62B72" w14:textId="77777777" w:rsidTr="2F419186">
        <w:trPr>
          <w:cantSplit/>
        </w:trPr>
        <w:tc>
          <w:tcPr>
            <w:tcW w:w="2884" w:type="dxa"/>
          </w:tcPr>
          <w:p w14:paraId="1FC85A18" w14:textId="5A69B511" w:rsidR="0070676D" w:rsidRPr="00A14C19" w:rsidRDefault="0070676D" w:rsidP="0070676D">
            <w:pPr>
              <w:pStyle w:val="Arial11Bold"/>
              <w:rPr>
                <w:rFonts w:cs="Arial"/>
              </w:rPr>
            </w:pPr>
            <w:r w:rsidRPr="00A14C19">
              <w:rPr>
                <w:rFonts w:cs="Arial"/>
              </w:rPr>
              <w:t>Distribution Restoration Zone</w:t>
            </w:r>
          </w:p>
        </w:tc>
        <w:tc>
          <w:tcPr>
            <w:tcW w:w="6634" w:type="dxa"/>
          </w:tcPr>
          <w:p w14:paraId="64351CFD" w14:textId="66ADA5F0" w:rsidR="0070676D" w:rsidRPr="00A14C19" w:rsidRDefault="0070676D" w:rsidP="0070676D">
            <w:pPr>
              <w:pStyle w:val="TableArial11"/>
              <w:rPr>
                <w:rFonts w:cs="Arial"/>
              </w:rPr>
            </w:pPr>
            <w:r w:rsidRPr="00A14C19">
              <w:rPr>
                <w:rFonts w:cs="Arial"/>
              </w:rPr>
              <w:t xml:space="preserve">Part of a </w:t>
            </w:r>
            <w:r w:rsidRPr="00A14C19">
              <w:rPr>
                <w:rFonts w:cs="Arial"/>
                <w:b/>
                <w:bCs/>
              </w:rPr>
              <w:t>Network Operator’s System</w:t>
            </w:r>
            <w:r w:rsidRPr="00A14C19">
              <w:rPr>
                <w:rFonts w:cs="Arial"/>
              </w:rPr>
              <w:t xml:space="preserve"> which is capable of being energised by</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following a </w:t>
            </w:r>
            <w:r w:rsidRPr="00A14C19">
              <w:rPr>
                <w:rFonts w:cs="Arial"/>
                <w:b/>
                <w:bCs/>
              </w:rPr>
              <w:t>Total System Shutdown</w:t>
            </w:r>
            <w:r w:rsidRPr="00A14C19">
              <w:rPr>
                <w:rFonts w:cs="Arial"/>
              </w:rPr>
              <w:t xml:space="preserve"> or </w:t>
            </w:r>
            <w:r w:rsidRPr="00A14C19">
              <w:rPr>
                <w:rFonts w:cs="Arial"/>
                <w:b/>
                <w:bCs/>
              </w:rPr>
              <w:t>Partial System Shutdown</w:t>
            </w:r>
            <w:r w:rsidRPr="00A14C19">
              <w:rPr>
                <w:rFonts w:cs="Arial"/>
              </w:rPr>
              <w:t>.  The</w:t>
            </w:r>
            <w:r w:rsidRPr="00A14C19">
              <w:rPr>
                <w:rFonts w:cs="Arial"/>
                <w:b/>
                <w:bCs/>
              </w:rPr>
              <w:t xml:space="preserve"> Distribution Restoration Zone</w:t>
            </w:r>
            <w:r w:rsidRPr="00A14C19">
              <w:rPr>
                <w:rFonts w:cs="Arial"/>
              </w:rPr>
              <w:t xml:space="preserve"> shall contain</w:t>
            </w:r>
            <w:r w:rsidR="006E079D">
              <w:rPr>
                <w:rFonts w:cs="Arial"/>
              </w:rPr>
              <w:t xml:space="preserve"> an</w:t>
            </w:r>
            <w:r w:rsidRPr="00A14C19">
              <w:rPr>
                <w:rFonts w:cs="Arial"/>
              </w:rPr>
              <w:t xml:space="preserve"> </w:t>
            </w:r>
            <w:r w:rsidRPr="00A14C19">
              <w:rPr>
                <w:rFonts w:cs="Arial"/>
                <w:b/>
                <w:bCs/>
              </w:rPr>
              <w:t>Anchor Plant</w:t>
            </w:r>
            <w:r w:rsidRPr="00A14C19">
              <w:rPr>
                <w:rFonts w:cs="Arial"/>
              </w:rPr>
              <w:t xml:space="preserve"> </w:t>
            </w:r>
            <w:r w:rsidRPr="00A14C19">
              <w:rPr>
                <w:rFonts w:cs="Arial"/>
                <w:bCs/>
              </w:rPr>
              <w:t>and may also include one or more</w:t>
            </w:r>
            <w:r w:rsidRPr="00A14C19">
              <w:rPr>
                <w:rFonts w:cs="Arial"/>
                <w:b/>
              </w:rPr>
              <w:t xml:space="preserve"> </w:t>
            </w:r>
            <w:r w:rsidR="00457A4E" w:rsidRPr="00A14C19">
              <w:rPr>
                <w:rFonts w:cs="Arial"/>
                <w:b/>
              </w:rPr>
              <w:t xml:space="preserve">Top Up Restoration </w:t>
            </w:r>
            <w:r w:rsidR="009F6F8E">
              <w:rPr>
                <w:rFonts w:cs="Arial"/>
                <w:b/>
              </w:rPr>
              <w:t>Contractor</w:t>
            </w:r>
            <w:r w:rsidR="001927F8">
              <w:rPr>
                <w:rFonts w:cs="Arial"/>
                <w:b/>
              </w:rPr>
              <w:t>’</w:t>
            </w:r>
            <w:r w:rsidRPr="00A14C19">
              <w:rPr>
                <w:rFonts w:cs="Arial"/>
                <w:b/>
              </w:rPr>
              <w:t>s</w:t>
            </w:r>
            <w:r w:rsidRPr="00A14C19">
              <w:rPr>
                <w:rFonts w:cs="Arial"/>
                <w:b/>
                <w:bCs/>
              </w:rPr>
              <w:t xml:space="preserve"> Plant</w:t>
            </w:r>
            <w:r w:rsidR="00300696">
              <w:rPr>
                <w:rFonts w:cs="Arial"/>
                <w:b/>
                <w:bCs/>
              </w:rPr>
              <w:t>s</w:t>
            </w:r>
            <w:r w:rsidRPr="00A14C19">
              <w:rPr>
                <w:rFonts w:cs="Arial"/>
              </w:rPr>
              <w:t xml:space="preserve">.  The </w:t>
            </w:r>
            <w:r w:rsidRPr="00A14C19">
              <w:rPr>
                <w:rFonts w:cs="Arial"/>
                <w:b/>
                <w:bCs/>
              </w:rPr>
              <w:t>Distribution Restoration Zone</w:t>
            </w:r>
            <w:r w:rsidRPr="00A14C19">
              <w:rPr>
                <w:rFonts w:cs="Arial"/>
              </w:rPr>
              <w:t xml:space="preserve"> primarily comprise</w:t>
            </w:r>
            <w:r w:rsidR="001927F8">
              <w:rPr>
                <w:rFonts w:cs="Arial"/>
              </w:rPr>
              <w:t>s p</w:t>
            </w:r>
            <w:r w:rsidRPr="00A14C19">
              <w:rPr>
                <w:rFonts w:cs="Arial"/>
              </w:rPr>
              <w:t xml:space="preserve">art of the </w:t>
            </w:r>
            <w:r w:rsidRPr="00A14C19">
              <w:rPr>
                <w:rFonts w:cs="Arial"/>
                <w:b/>
                <w:bCs/>
              </w:rPr>
              <w:t>Network Operator’s System</w:t>
            </w:r>
            <w:r w:rsidRPr="00A14C19">
              <w:rPr>
                <w:rFonts w:cs="Arial"/>
              </w:rPr>
              <w:t xml:space="preserve"> but may include relevant parts of the </w:t>
            </w:r>
            <w:r w:rsidRPr="00A14C19">
              <w:rPr>
                <w:rFonts w:cs="Arial"/>
                <w:b/>
                <w:bCs/>
              </w:rPr>
              <w:t>National Electricity Transmission System</w:t>
            </w:r>
            <w:r w:rsidRPr="00A14C19">
              <w:rPr>
                <w:rFonts w:cs="Arial"/>
              </w:rPr>
              <w:t xml:space="preserve"> </w:t>
            </w:r>
            <w:r w:rsidR="00F47CEF" w:rsidRPr="00A14C19">
              <w:rPr>
                <w:rFonts w:cs="Arial"/>
              </w:rPr>
              <w:t xml:space="preserve">in which case </w:t>
            </w:r>
            <w:r w:rsidR="00A14C19" w:rsidRPr="00A14C19">
              <w:rPr>
                <w:rFonts w:cs="Arial"/>
                <w:b/>
                <w:bCs/>
              </w:rPr>
              <w:t>Relevant Transmission Licensees</w:t>
            </w:r>
            <w:r w:rsidR="00A14C19" w:rsidRPr="00A14C19">
              <w:rPr>
                <w:rFonts w:cs="Arial"/>
              </w:rPr>
              <w:t xml:space="preserve"> would be party to the </w:t>
            </w:r>
            <w:r w:rsidRPr="00A14C19">
              <w:rPr>
                <w:rFonts w:cs="Arial"/>
                <w:b/>
                <w:bCs/>
              </w:rPr>
              <w:t>Distribution Restoration Zone Plan</w:t>
            </w:r>
            <w:r w:rsidRPr="009B42E0">
              <w:rPr>
                <w:rFonts w:cs="Arial"/>
              </w:rPr>
              <w:t>.</w:t>
            </w:r>
          </w:p>
        </w:tc>
      </w:tr>
      <w:tr w:rsidR="0093310B" w:rsidRPr="007E0B31" w14:paraId="1BA03D25" w14:textId="77777777" w:rsidTr="2F419186">
        <w:trPr>
          <w:cantSplit/>
        </w:trPr>
        <w:tc>
          <w:tcPr>
            <w:tcW w:w="2884" w:type="dxa"/>
          </w:tcPr>
          <w:p w14:paraId="64BB3F4E" w14:textId="393AA84F" w:rsidR="00DF3725" w:rsidRPr="007E0B31" w:rsidRDefault="00DF3725" w:rsidP="00DF3725">
            <w:pPr>
              <w:pStyle w:val="Arial11Bold"/>
              <w:rPr>
                <w:rFonts w:cs="Arial"/>
              </w:rPr>
            </w:pPr>
            <w:r w:rsidRPr="001006C1">
              <w:rPr>
                <w:rFonts w:cs="Arial"/>
              </w:rPr>
              <w:lastRenderedPageBreak/>
              <w:t>Distribution Restoration Zone Control System</w:t>
            </w:r>
            <w:r w:rsidR="00AC14EF">
              <w:rPr>
                <w:rFonts w:cs="Arial"/>
              </w:rPr>
              <w:t xml:space="preserve"> (DRZCS)</w:t>
            </w:r>
          </w:p>
        </w:tc>
        <w:tc>
          <w:tcPr>
            <w:tcW w:w="6634" w:type="dxa"/>
          </w:tcPr>
          <w:p w14:paraId="7E787111" w14:textId="52046C62" w:rsidR="00DF3725" w:rsidRPr="007E0B31" w:rsidRDefault="00DF3725" w:rsidP="00DF3725">
            <w:pPr>
              <w:pStyle w:val="TableArial11"/>
              <w:rPr>
                <w:rFonts w:cs="Arial"/>
              </w:rPr>
            </w:pPr>
            <w:r w:rsidRPr="001006C1">
              <w:rPr>
                <w:rFonts w:cs="Arial"/>
              </w:rPr>
              <w:t xml:space="preserve">A mains-independent automatic control and supervisory system which assesses the status and operational conditions of </w:t>
            </w:r>
            <w:r w:rsidR="005236D8">
              <w:rPr>
                <w:rFonts w:cs="Arial"/>
              </w:rPr>
              <w:t xml:space="preserve">part of </w:t>
            </w:r>
            <w:r w:rsidRPr="001006C1">
              <w:rPr>
                <w:rFonts w:cs="Arial"/>
              </w:rPr>
              <w:t xml:space="preserve">a </w:t>
            </w:r>
            <w:r w:rsidRPr="001006C1">
              <w:rPr>
                <w:rFonts w:cs="Arial"/>
                <w:b/>
              </w:rPr>
              <w:t>Network Operator’s System</w:t>
            </w:r>
            <w:r w:rsidRPr="001006C1">
              <w:rPr>
                <w:rFonts w:cs="Arial"/>
              </w:rPr>
              <w:t xml:space="preserve"> </w:t>
            </w:r>
            <w:r w:rsidR="00824A22">
              <w:rPr>
                <w:rFonts w:cs="Arial"/>
              </w:rPr>
              <w:t>and where relevant</w:t>
            </w:r>
            <w:r w:rsidR="00185AE9">
              <w:rPr>
                <w:rFonts w:cs="Arial"/>
              </w:rPr>
              <w:t>,</w:t>
            </w:r>
            <w:r w:rsidR="00824A22">
              <w:rPr>
                <w:rFonts w:cs="Arial"/>
              </w:rPr>
              <w:t xml:space="preserve"> part of the </w:t>
            </w:r>
            <w:r w:rsidR="00824A22" w:rsidRPr="00F17B48">
              <w:rPr>
                <w:rFonts w:cs="Arial"/>
                <w:b/>
                <w:bCs/>
              </w:rPr>
              <w:t>Transmission System</w:t>
            </w:r>
            <w:r w:rsidR="00824A22" w:rsidRPr="001006C1">
              <w:rPr>
                <w:rFonts w:cs="Arial"/>
              </w:rPr>
              <w:t xml:space="preserve"> </w:t>
            </w:r>
            <w:r w:rsidRPr="001006C1">
              <w:rPr>
                <w:rFonts w:cs="Arial"/>
              </w:rPr>
              <w:t xml:space="preserve">for the purposes of operating </w:t>
            </w:r>
            <w:r w:rsidRPr="001006C1">
              <w:rPr>
                <w:b/>
              </w:rPr>
              <w:t xml:space="preserve">Restoration </w:t>
            </w:r>
            <w:r w:rsidR="00E51722">
              <w:rPr>
                <w:b/>
              </w:rPr>
              <w:t>Contractor</w:t>
            </w:r>
            <w:r w:rsidR="007201A7">
              <w:rPr>
                <w:b/>
              </w:rPr>
              <w:t>’</w:t>
            </w:r>
            <w:r w:rsidRPr="001006C1">
              <w:rPr>
                <w:b/>
              </w:rPr>
              <w:t xml:space="preserve">s Plant </w:t>
            </w:r>
            <w:r w:rsidR="007201A7" w:rsidRPr="007201A7">
              <w:rPr>
                <w:bCs/>
              </w:rPr>
              <w:t>and</w:t>
            </w:r>
            <w:r w:rsidR="007201A7">
              <w:rPr>
                <w:b/>
              </w:rPr>
              <w:t xml:space="preserve"> Apparatus </w:t>
            </w:r>
            <w:r w:rsidRPr="001006C1">
              <w:t xml:space="preserve">and/or modulating </w:t>
            </w:r>
            <w:r w:rsidRPr="001006C1">
              <w:rPr>
                <w:b/>
                <w:bCs/>
              </w:rPr>
              <w:t xml:space="preserve">Restoration </w:t>
            </w:r>
            <w:r w:rsidR="00E51722">
              <w:rPr>
                <w:b/>
                <w:bCs/>
              </w:rPr>
              <w:t>Contractor</w:t>
            </w:r>
            <w:r w:rsidRPr="001006C1">
              <w:rPr>
                <w:b/>
                <w:bCs/>
              </w:rPr>
              <w:t>s’</w:t>
            </w:r>
            <w:r w:rsidRPr="001006C1">
              <w:t xml:space="preserve"> </w:t>
            </w:r>
            <w:r w:rsidRPr="001006C1">
              <w:rPr>
                <w:b/>
              </w:rPr>
              <w:t>Demand</w:t>
            </w:r>
            <w:r w:rsidRPr="001006C1">
              <w:rPr>
                <w:rFonts w:cs="Arial"/>
              </w:rPr>
              <w:t xml:space="preserve"> in addition to operating items of </w:t>
            </w:r>
            <w:r w:rsidRPr="001006C1">
              <w:rPr>
                <w:rFonts w:cs="Arial"/>
                <w:bCs/>
              </w:rPr>
              <w:t xml:space="preserve">the </w:t>
            </w:r>
            <w:r w:rsidRPr="001006C1">
              <w:rPr>
                <w:rFonts w:cs="Arial"/>
                <w:b/>
              </w:rPr>
              <w:t>Network Operator’s</w:t>
            </w:r>
            <w:r w:rsidRPr="001006C1">
              <w:rPr>
                <w:rFonts w:cs="Arial"/>
              </w:rPr>
              <w:t xml:space="preserve"> </w:t>
            </w:r>
            <w:r w:rsidRPr="001006C1">
              <w:rPr>
                <w:rFonts w:cs="Arial"/>
                <w:b/>
                <w:bCs/>
              </w:rPr>
              <w:t>Plant</w:t>
            </w:r>
            <w:r w:rsidRPr="001006C1">
              <w:rPr>
                <w:rFonts w:cs="Arial"/>
              </w:rPr>
              <w:t xml:space="preserve"> and </w:t>
            </w:r>
            <w:r w:rsidRPr="001006C1">
              <w:rPr>
                <w:rFonts w:cs="Arial"/>
                <w:b/>
                <w:bCs/>
              </w:rPr>
              <w:t>Apparatus</w:t>
            </w:r>
            <w:r w:rsidRPr="001006C1">
              <w:rPr>
                <w:rFonts w:cs="Arial"/>
              </w:rPr>
              <w:t xml:space="preserve"> </w:t>
            </w:r>
            <w:r w:rsidR="00966D1F">
              <w:rPr>
                <w:rFonts w:cs="Arial"/>
              </w:rPr>
              <w:t xml:space="preserve">and relevant </w:t>
            </w:r>
            <w:r w:rsidR="00966D1F" w:rsidRPr="00F17B48">
              <w:rPr>
                <w:rFonts w:cs="Arial"/>
                <w:b/>
                <w:bCs/>
              </w:rPr>
              <w:t>Transmission Licensee</w:t>
            </w:r>
            <w:r w:rsidR="00CC104B">
              <w:rPr>
                <w:rFonts w:cs="Arial"/>
                <w:b/>
                <w:bCs/>
              </w:rPr>
              <w:t>’</w:t>
            </w:r>
            <w:r w:rsidR="00966D1F" w:rsidRPr="00F17B48">
              <w:rPr>
                <w:rFonts w:cs="Arial"/>
                <w:b/>
                <w:bCs/>
              </w:rPr>
              <w:t>s Plant</w:t>
            </w:r>
            <w:r w:rsidR="00966D1F">
              <w:rPr>
                <w:rFonts w:cs="Arial"/>
              </w:rPr>
              <w:t xml:space="preserve"> and </w:t>
            </w:r>
            <w:r w:rsidR="00966D1F" w:rsidRPr="00F17B48">
              <w:rPr>
                <w:rFonts w:cs="Arial"/>
                <w:b/>
                <w:bCs/>
              </w:rPr>
              <w:t>Apparatus</w:t>
            </w:r>
            <w:r w:rsidR="00966D1F" w:rsidRPr="001006C1">
              <w:rPr>
                <w:rFonts w:cs="Arial"/>
              </w:rPr>
              <w:t xml:space="preserve"> </w:t>
            </w:r>
            <w:r w:rsidRPr="001006C1">
              <w:rPr>
                <w:rFonts w:cs="Arial"/>
              </w:rPr>
              <w:t xml:space="preserve">for the purposes of establishing and operating a </w:t>
            </w:r>
            <w:r w:rsidRPr="001006C1">
              <w:rPr>
                <w:rFonts w:cs="Arial"/>
                <w:b/>
              </w:rPr>
              <w:t>Distribution Restoration Zone</w:t>
            </w:r>
            <w:r w:rsidRPr="001006C1">
              <w:rPr>
                <w:rFonts w:cs="Arial"/>
              </w:rPr>
              <w:t>.</w:t>
            </w:r>
          </w:p>
        </w:tc>
      </w:tr>
      <w:tr w:rsidR="0093310B" w:rsidRPr="007E0B31" w14:paraId="3C6D5A41" w14:textId="77777777" w:rsidTr="2F419186">
        <w:trPr>
          <w:cantSplit/>
        </w:trPr>
        <w:tc>
          <w:tcPr>
            <w:tcW w:w="2884" w:type="dxa"/>
          </w:tcPr>
          <w:p w14:paraId="1172C052" w14:textId="31D75C4B" w:rsidR="009871B0" w:rsidRPr="007E0B31" w:rsidRDefault="009871B0" w:rsidP="009871B0">
            <w:pPr>
              <w:pStyle w:val="Arial11Bold"/>
              <w:rPr>
                <w:rFonts w:cs="Arial"/>
              </w:rPr>
            </w:pPr>
            <w:r w:rsidRPr="001006C1">
              <w:rPr>
                <w:rFonts w:cs="Arial"/>
              </w:rPr>
              <w:t>Distribution Restoration Zone Plan</w:t>
            </w:r>
          </w:p>
        </w:tc>
        <w:tc>
          <w:tcPr>
            <w:tcW w:w="6634" w:type="dxa"/>
          </w:tcPr>
          <w:p w14:paraId="5A150349" w14:textId="3C1172C4" w:rsidR="00C9037F" w:rsidRPr="00616B63" w:rsidRDefault="00C9037F" w:rsidP="00C9037F">
            <w:pPr>
              <w:pStyle w:val="Default"/>
              <w:jc w:val="both"/>
              <w:rPr>
                <w:sz w:val="20"/>
                <w:szCs w:val="20"/>
              </w:rPr>
            </w:pPr>
            <w:r w:rsidRPr="00616B63">
              <w:rPr>
                <w:sz w:val="20"/>
                <w:szCs w:val="20"/>
              </w:rPr>
              <w:t xml:space="preserve">A plan produced and agreed by </w:t>
            </w:r>
            <w:r w:rsidR="003353DC" w:rsidRPr="00616B63">
              <w:rPr>
                <w:sz w:val="20"/>
                <w:szCs w:val="20"/>
              </w:rPr>
              <w:t xml:space="preserve">a </w:t>
            </w:r>
            <w:r w:rsidR="006545C3" w:rsidRPr="00616B63">
              <w:rPr>
                <w:b/>
                <w:bCs/>
                <w:sz w:val="20"/>
                <w:szCs w:val="20"/>
              </w:rPr>
              <w:t>Network Operator</w:t>
            </w:r>
            <w:r w:rsidRPr="00616B63">
              <w:rPr>
                <w:sz w:val="20"/>
                <w:szCs w:val="20"/>
              </w:rPr>
              <w:t xml:space="preserve">, </w:t>
            </w:r>
            <w:r w:rsidR="00C95A1D" w:rsidRPr="00616B63">
              <w:rPr>
                <w:b/>
                <w:bCs/>
                <w:sz w:val="20"/>
                <w:szCs w:val="20"/>
              </w:rPr>
              <w:t>The Company</w:t>
            </w:r>
            <w:r w:rsidRPr="00616B63">
              <w:rPr>
                <w:sz w:val="20"/>
                <w:szCs w:val="20"/>
              </w:rPr>
              <w:t xml:space="preserve">, </w:t>
            </w:r>
            <w:r w:rsidRPr="00616B63">
              <w:rPr>
                <w:b/>
                <w:bCs/>
                <w:sz w:val="20"/>
                <w:szCs w:val="20"/>
              </w:rPr>
              <w:t>Restoration Contractors</w:t>
            </w:r>
            <w:r w:rsidRPr="00616B63">
              <w:rPr>
                <w:sz w:val="20"/>
                <w:szCs w:val="20"/>
              </w:rPr>
              <w:t xml:space="preserve"> and </w:t>
            </w:r>
            <w:r w:rsidR="00C95A1D" w:rsidRPr="00616B63">
              <w:rPr>
                <w:sz w:val="20"/>
                <w:szCs w:val="20"/>
              </w:rPr>
              <w:t xml:space="preserve">in certain </w:t>
            </w:r>
            <w:r w:rsidR="00F22C4A" w:rsidRPr="00616B63">
              <w:rPr>
                <w:sz w:val="20"/>
                <w:szCs w:val="20"/>
              </w:rPr>
              <w:t>situations</w:t>
            </w:r>
            <w:r w:rsidR="00F22C4A" w:rsidRPr="00616B63">
              <w:rPr>
                <w:b/>
                <w:bCs/>
                <w:sz w:val="20"/>
                <w:szCs w:val="20"/>
              </w:rPr>
              <w:t xml:space="preserve"> </w:t>
            </w:r>
            <w:r w:rsidR="00855D30" w:rsidRPr="00616B63">
              <w:rPr>
                <w:sz w:val="20"/>
                <w:szCs w:val="20"/>
              </w:rPr>
              <w:t>a</w:t>
            </w:r>
            <w:r w:rsidR="00855D30" w:rsidRPr="00616B63">
              <w:rPr>
                <w:b/>
                <w:bCs/>
                <w:sz w:val="20"/>
                <w:szCs w:val="20"/>
              </w:rPr>
              <w:t xml:space="preserve"> </w:t>
            </w:r>
            <w:r w:rsidR="00F22C4A" w:rsidRPr="00616B63">
              <w:rPr>
                <w:b/>
                <w:bCs/>
                <w:sz w:val="20"/>
                <w:szCs w:val="20"/>
              </w:rPr>
              <w:t>Transmission Licensees</w:t>
            </w:r>
            <w:r w:rsidRPr="00616B63">
              <w:rPr>
                <w:sz w:val="20"/>
                <w:szCs w:val="20"/>
              </w:rPr>
              <w:t xml:space="preserve"> under OC9.4.7.7, detailing the agreed method and procedure by which</w:t>
            </w:r>
            <w:r w:rsidR="006545C3" w:rsidRPr="00616B63">
              <w:rPr>
                <w:sz w:val="20"/>
                <w:szCs w:val="20"/>
              </w:rPr>
              <w:t xml:space="preserve"> a </w:t>
            </w:r>
            <w:r w:rsidR="006545C3" w:rsidRPr="00616B63">
              <w:rPr>
                <w:b/>
                <w:bCs/>
                <w:sz w:val="20"/>
                <w:szCs w:val="20"/>
              </w:rPr>
              <w:t>Network Operator</w:t>
            </w:r>
            <w:r w:rsidRPr="00616B63">
              <w:rPr>
                <w:sz w:val="20"/>
                <w:szCs w:val="20"/>
              </w:rPr>
              <w:t xml:space="preserve"> will instruct a</w:t>
            </w:r>
            <w:r w:rsidR="006545C3" w:rsidRPr="00616B63">
              <w:rPr>
                <w:sz w:val="20"/>
                <w:szCs w:val="20"/>
              </w:rPr>
              <w:t xml:space="preserve"> </w:t>
            </w:r>
            <w:r w:rsidRPr="00616B63">
              <w:rPr>
                <w:b/>
                <w:bCs/>
                <w:sz w:val="20"/>
                <w:szCs w:val="20"/>
              </w:rPr>
              <w:t xml:space="preserve">Restoration Contractor </w:t>
            </w:r>
            <w:r w:rsidRPr="00616B63">
              <w:rPr>
                <w:sz w:val="20"/>
                <w:szCs w:val="20"/>
              </w:rPr>
              <w:t>with an</w:t>
            </w:r>
            <w:r w:rsidRPr="00616B63">
              <w:rPr>
                <w:b/>
                <w:bCs/>
                <w:sz w:val="20"/>
                <w:szCs w:val="20"/>
              </w:rPr>
              <w:t xml:space="preserve"> Anchor Plant</w:t>
            </w:r>
            <w:r w:rsidRPr="00616B63">
              <w:rPr>
                <w:sz w:val="20"/>
                <w:szCs w:val="20"/>
              </w:rPr>
              <w:t xml:space="preserve"> to energise, part o</w:t>
            </w:r>
            <w:r w:rsidR="006545C3" w:rsidRPr="00616B63">
              <w:rPr>
                <w:sz w:val="20"/>
                <w:szCs w:val="20"/>
              </w:rPr>
              <w:t xml:space="preserve">f a </w:t>
            </w:r>
            <w:r w:rsidR="006545C3" w:rsidRPr="00616B63">
              <w:rPr>
                <w:b/>
                <w:bCs/>
                <w:sz w:val="20"/>
                <w:szCs w:val="20"/>
              </w:rPr>
              <w:t xml:space="preserve">Network </w:t>
            </w:r>
            <w:r w:rsidR="00C95A1D" w:rsidRPr="00616B63">
              <w:rPr>
                <w:b/>
                <w:bCs/>
                <w:sz w:val="20"/>
                <w:szCs w:val="20"/>
              </w:rPr>
              <w:t>Operator’s System</w:t>
            </w:r>
            <w:r w:rsidRPr="00616B63">
              <w:rPr>
                <w:sz w:val="20"/>
                <w:szCs w:val="20"/>
              </w:rPr>
              <w:t xml:space="preserve"> </w:t>
            </w:r>
            <w:r w:rsidRPr="00616B63">
              <w:rPr>
                <w:b/>
                <w:bCs/>
                <w:sz w:val="20"/>
                <w:szCs w:val="20"/>
              </w:rPr>
              <w:t xml:space="preserve">Total System </w:t>
            </w:r>
            <w:r w:rsidRPr="00616B63">
              <w:rPr>
                <w:sz w:val="20"/>
                <w:szCs w:val="20"/>
              </w:rPr>
              <w:t xml:space="preserve">within </w:t>
            </w:r>
            <w:r w:rsidR="00C95A1D" w:rsidRPr="00616B63">
              <w:rPr>
                <w:sz w:val="20"/>
                <w:szCs w:val="20"/>
              </w:rPr>
              <w:t>8</w:t>
            </w:r>
            <w:r w:rsidRPr="00616B63">
              <w:rPr>
                <w:sz w:val="20"/>
                <w:szCs w:val="20"/>
              </w:rPr>
              <w:t xml:space="preserve"> hours of that instruction</w:t>
            </w:r>
            <w:r w:rsidR="00C95A1D" w:rsidRPr="00616B63">
              <w:rPr>
                <w:sz w:val="20"/>
                <w:szCs w:val="20"/>
              </w:rPr>
              <w:t>,</w:t>
            </w:r>
            <w:r w:rsidRPr="00616B63">
              <w:rPr>
                <w:b/>
                <w:bCs/>
                <w:sz w:val="20"/>
                <w:szCs w:val="20"/>
              </w:rPr>
              <w:t xml:space="preserve"> </w:t>
            </w:r>
            <w:r w:rsidRPr="00616B63">
              <w:rPr>
                <w:sz w:val="20"/>
                <w:szCs w:val="20"/>
              </w:rPr>
              <w:t xml:space="preserve">and subsequently 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A </w:t>
            </w:r>
            <w:r w:rsidR="00C95A1D" w:rsidRPr="00616B63">
              <w:rPr>
                <w:b/>
                <w:bCs/>
                <w:sz w:val="20"/>
                <w:szCs w:val="20"/>
              </w:rPr>
              <w:t>Distribution Restoration Zone</w:t>
            </w:r>
            <w:r w:rsidRPr="00616B63">
              <w:rPr>
                <w:b/>
                <w:bCs/>
                <w:sz w:val="20"/>
                <w:szCs w:val="20"/>
              </w:rPr>
              <w:t xml:space="preserve"> Plan</w:t>
            </w:r>
            <w:r w:rsidRPr="00616B63">
              <w:rPr>
                <w:sz w:val="20"/>
                <w:szCs w:val="20"/>
              </w:rPr>
              <w:t xml:space="preserve"> may require the use of </w:t>
            </w:r>
            <w:r w:rsidRPr="00616B63">
              <w:rPr>
                <w:b/>
                <w:bCs/>
                <w:sz w:val="20"/>
                <w:szCs w:val="20"/>
              </w:rPr>
              <w:t>Top Up Restoration Plant</w:t>
            </w:r>
            <w:r w:rsidRPr="00616B63">
              <w:rPr>
                <w:sz w:val="20"/>
                <w:szCs w:val="20"/>
              </w:rPr>
              <w:t>.</w:t>
            </w:r>
          </w:p>
          <w:p w14:paraId="732BF6C9" w14:textId="77777777" w:rsidR="00C9037F" w:rsidRPr="00616B63" w:rsidRDefault="00C9037F" w:rsidP="00C9037F">
            <w:pPr>
              <w:pStyle w:val="Default"/>
              <w:jc w:val="both"/>
              <w:rPr>
                <w:sz w:val="20"/>
                <w:szCs w:val="20"/>
              </w:rPr>
            </w:pPr>
          </w:p>
          <w:p w14:paraId="7A48C91A" w14:textId="11F8115E" w:rsidR="009871B0" w:rsidRPr="00616B63" w:rsidRDefault="00C9037F" w:rsidP="00033691">
            <w:pPr>
              <w:pStyle w:val="Default"/>
            </w:pPr>
            <w:r w:rsidRPr="00616B63">
              <w:rPr>
                <w:sz w:val="20"/>
                <w:szCs w:val="20"/>
              </w:rPr>
              <w:t xml:space="preserve">A </w:t>
            </w:r>
            <w:r w:rsidR="00C95A1D" w:rsidRPr="00616B63">
              <w:rPr>
                <w:b/>
                <w:bCs/>
                <w:sz w:val="20"/>
                <w:szCs w:val="20"/>
              </w:rPr>
              <w:t>Distribution</w:t>
            </w:r>
            <w:r w:rsidRPr="00616B63">
              <w:rPr>
                <w:b/>
                <w:bCs/>
                <w:sz w:val="20"/>
                <w:szCs w:val="20"/>
              </w:rPr>
              <w:t xml:space="preserve"> Restoration </w:t>
            </w:r>
            <w:r w:rsidR="00C95A1D" w:rsidRPr="00616B63">
              <w:rPr>
                <w:b/>
                <w:bCs/>
                <w:sz w:val="20"/>
                <w:szCs w:val="20"/>
              </w:rPr>
              <w:t xml:space="preserve">Zone </w:t>
            </w:r>
            <w:r w:rsidRPr="00616B63">
              <w:rPr>
                <w:b/>
                <w:bCs/>
                <w:sz w:val="20"/>
                <w:szCs w:val="20"/>
              </w:rPr>
              <w:t>Plan</w:t>
            </w:r>
            <w:r w:rsidRPr="00616B63">
              <w:rPr>
                <w:sz w:val="20"/>
                <w:szCs w:val="20"/>
              </w:rPr>
              <w:t xml:space="preserve"> is distinct from and falls outside the provisions of a </w:t>
            </w:r>
            <w:r w:rsidR="00C95A1D" w:rsidRPr="00616B63">
              <w:rPr>
                <w:b/>
                <w:bCs/>
                <w:sz w:val="20"/>
                <w:szCs w:val="20"/>
              </w:rPr>
              <w:t>Local Joint</w:t>
            </w:r>
            <w:r w:rsidRPr="00616B63">
              <w:rPr>
                <w:b/>
                <w:bCs/>
                <w:sz w:val="20"/>
                <w:szCs w:val="20"/>
              </w:rPr>
              <w:t xml:space="preserve"> Restoration Plan</w:t>
            </w:r>
            <w:r w:rsidR="00855D30" w:rsidRPr="00616B63">
              <w:rPr>
                <w:sz w:val="20"/>
                <w:szCs w:val="20"/>
              </w:rPr>
              <w:t>.</w:t>
            </w:r>
            <w:r w:rsidRPr="00616B63">
              <w:rPr>
                <w:sz w:val="20"/>
                <w:szCs w:val="20"/>
              </w:rPr>
              <w:t xml:space="preserve"> </w:t>
            </w:r>
          </w:p>
        </w:tc>
      </w:tr>
      <w:tr w:rsidR="009871B0" w:rsidRPr="007E0B31" w14:paraId="231BBB49" w14:textId="77777777" w:rsidTr="2F419186">
        <w:trPr>
          <w:cantSplit/>
        </w:trPr>
        <w:tc>
          <w:tcPr>
            <w:tcW w:w="2884" w:type="dxa"/>
          </w:tcPr>
          <w:p w14:paraId="54987465" w14:textId="77777777" w:rsidR="009871B0" w:rsidRPr="007E0B31" w:rsidRDefault="009871B0" w:rsidP="009871B0">
            <w:pPr>
              <w:pStyle w:val="Arial11Bold"/>
              <w:rPr>
                <w:rFonts w:cs="Arial"/>
              </w:rPr>
            </w:pPr>
            <w:r w:rsidRPr="007E0B31">
              <w:rPr>
                <w:rFonts w:cs="Arial"/>
              </w:rPr>
              <w:t>Droop</w:t>
            </w:r>
          </w:p>
        </w:tc>
        <w:tc>
          <w:tcPr>
            <w:tcW w:w="6634"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2F419186">
        <w:trPr>
          <w:cantSplit/>
        </w:trPr>
        <w:tc>
          <w:tcPr>
            <w:tcW w:w="2884"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634"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2F419186">
        <w:trPr>
          <w:cantSplit/>
        </w:trPr>
        <w:tc>
          <w:tcPr>
            <w:tcW w:w="2884"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634"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2F419186">
        <w:trPr>
          <w:cantSplit/>
        </w:trPr>
        <w:tc>
          <w:tcPr>
            <w:tcW w:w="2884"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634"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2F419186">
        <w:trPr>
          <w:cantSplit/>
        </w:trPr>
        <w:tc>
          <w:tcPr>
            <w:tcW w:w="2884"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634"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2F419186">
        <w:trPr>
          <w:cantSplit/>
        </w:trPr>
        <w:tc>
          <w:tcPr>
            <w:tcW w:w="2884"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634" w:type="dxa"/>
          </w:tcPr>
          <w:p w14:paraId="75E612EF" w14:textId="4088B274"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r w:rsidR="005E6DD4">
              <w:rPr>
                <w:rFonts w:cs="Arial"/>
              </w:rPr>
              <w:t xml:space="preserve">, </w:t>
            </w:r>
            <w:r w:rsidR="005E6DD4" w:rsidRPr="005E6DD4">
              <w:rPr>
                <w:rFonts w:cs="Arial"/>
              </w:rPr>
              <w:t>any</w:t>
            </w:r>
            <w:r w:rsidR="00C32F88" w:rsidRPr="00411C8B">
              <w:rPr>
                <w:rFonts w:cs="Arial"/>
                <w:b/>
                <w:bCs/>
              </w:rPr>
              <w:t xml:space="preserve"> Competitively Appointed Transmission Licensee’s Transmission System </w:t>
            </w:r>
            <w:r w:rsidR="00C32F88" w:rsidRPr="00411C8B">
              <w:rPr>
                <w:rFonts w:cs="Arial"/>
              </w:rPr>
              <w:t>with</w:t>
            </w:r>
            <w:r w:rsidR="00C32F88" w:rsidRPr="00411C8B">
              <w:rPr>
                <w:rFonts w:cs="Arial"/>
                <w:b/>
                <w:bCs/>
              </w:rPr>
              <w:t xml:space="preserve"> Plant </w:t>
            </w:r>
            <w:r w:rsidR="00C32F88" w:rsidRPr="00411C8B">
              <w:rPr>
                <w:rFonts w:cs="Arial"/>
              </w:rPr>
              <w:t xml:space="preserve">and </w:t>
            </w:r>
            <w:r w:rsidR="00C32F88" w:rsidRPr="00411C8B">
              <w:rPr>
                <w:rFonts w:cs="Arial"/>
                <w:b/>
                <w:bCs/>
              </w:rPr>
              <w:t>Apparatus</w:t>
            </w:r>
            <w:r w:rsidR="00C32F88" w:rsidRPr="00411C8B">
              <w:rPr>
                <w:rFonts w:cs="Arial"/>
              </w:rPr>
              <w:t xml:space="preserve"> located in</w:t>
            </w:r>
            <w:r w:rsidR="00C32F88" w:rsidRPr="00411C8B">
              <w:rPr>
                <w:rFonts w:cs="Arial"/>
                <w:b/>
                <w:bCs/>
              </w:rPr>
              <w:t xml:space="preserve"> NGET’s Transmission Area</w:t>
            </w:r>
            <w:r w:rsidR="00C32F88" w:rsidRPr="00C32F88">
              <w:rPr>
                <w:rFonts w:cs="Arial"/>
              </w:rPr>
              <w:t xml:space="preserve"> </w:t>
            </w:r>
            <w:r w:rsidRPr="007E0B31">
              <w:rPr>
                <w:rFonts w:cs="Arial"/>
              </w:rPr>
              <w:t xml:space="preserve">and any </w:t>
            </w:r>
            <w:r w:rsidRPr="007E0B31">
              <w:rPr>
                <w:rFonts w:cs="Arial"/>
                <w:b/>
              </w:rPr>
              <w:t>E&amp;W Offshore Transmission Systems</w:t>
            </w:r>
            <w:r w:rsidRPr="007E0B31">
              <w:rPr>
                <w:rFonts w:cs="Arial"/>
              </w:rPr>
              <w:t>.</w:t>
            </w:r>
          </w:p>
        </w:tc>
      </w:tr>
      <w:tr w:rsidR="009871B0" w:rsidRPr="007E0B31" w14:paraId="27D19D54" w14:textId="77777777" w:rsidTr="2F419186">
        <w:trPr>
          <w:cantSplit/>
        </w:trPr>
        <w:tc>
          <w:tcPr>
            <w:tcW w:w="2884" w:type="dxa"/>
          </w:tcPr>
          <w:p w14:paraId="155671F3" w14:textId="77777777" w:rsidR="009871B0" w:rsidRPr="007E0B31" w:rsidRDefault="009871B0" w:rsidP="009871B0">
            <w:pPr>
              <w:pStyle w:val="Arial11Bold"/>
              <w:rPr>
                <w:rFonts w:cs="Arial"/>
              </w:rPr>
            </w:pPr>
            <w:r w:rsidRPr="007E0B31">
              <w:rPr>
                <w:rFonts w:cs="Arial"/>
              </w:rPr>
              <w:t>E&amp;W User</w:t>
            </w:r>
          </w:p>
        </w:tc>
        <w:tc>
          <w:tcPr>
            <w:tcW w:w="6634"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2F419186">
        <w:trPr>
          <w:cantSplit/>
        </w:trPr>
        <w:tc>
          <w:tcPr>
            <w:tcW w:w="2884"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634"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2F419186">
        <w:trPr>
          <w:cantSplit/>
        </w:trPr>
        <w:tc>
          <w:tcPr>
            <w:tcW w:w="2884" w:type="dxa"/>
          </w:tcPr>
          <w:p w14:paraId="3BB43CE7" w14:textId="77777777" w:rsidR="009871B0" w:rsidRPr="007E0B31" w:rsidRDefault="009871B0" w:rsidP="009871B0">
            <w:pPr>
              <w:pStyle w:val="Arial11Bold"/>
              <w:rPr>
                <w:rFonts w:cs="Arial"/>
              </w:rPr>
            </w:pPr>
            <w:r w:rsidRPr="007E0B31">
              <w:rPr>
                <w:rFonts w:cs="Arial"/>
              </w:rPr>
              <w:lastRenderedPageBreak/>
              <w:t>Earthing</w:t>
            </w:r>
          </w:p>
        </w:tc>
        <w:tc>
          <w:tcPr>
            <w:tcW w:w="6634"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2F419186">
        <w:trPr>
          <w:cantSplit/>
        </w:trPr>
        <w:tc>
          <w:tcPr>
            <w:tcW w:w="2884"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634"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2F419186">
        <w:trPr>
          <w:cantSplit/>
        </w:trPr>
        <w:tc>
          <w:tcPr>
            <w:tcW w:w="2884"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634"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proofErr w:type="gramStart"/>
            <w:r w:rsidRPr="007E0B31">
              <w:rPr>
                <w:rFonts w:cs="Arial"/>
                <w:b/>
              </w:rPr>
              <w:t>Suppliers</w:t>
            </w:r>
            <w:r w:rsidRPr="007E0B31">
              <w:rPr>
                <w:rFonts w:cs="Arial"/>
              </w:rPr>
              <w:t>;</w:t>
            </w:r>
            <w:proofErr w:type="gramEnd"/>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 xml:space="preserve">Onshore Transmission </w:t>
            </w:r>
            <w:proofErr w:type="gramStart"/>
            <w:r w:rsidRPr="007E0B31">
              <w:rPr>
                <w:rFonts w:cs="Arial"/>
                <w:b/>
              </w:rPr>
              <w:t>Licensees</w:t>
            </w:r>
            <w:r w:rsidRPr="007E0B31">
              <w:rPr>
                <w:rFonts w:cs="Arial"/>
              </w:rPr>
              <w:t>;</w:t>
            </w:r>
            <w:proofErr w:type="gramEnd"/>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2F419186">
        <w:trPr>
          <w:cantSplit/>
        </w:trPr>
        <w:tc>
          <w:tcPr>
            <w:tcW w:w="2884"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634"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2F419186">
        <w:trPr>
          <w:cantSplit/>
        </w:trPr>
        <w:tc>
          <w:tcPr>
            <w:tcW w:w="2884"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634"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2F419186">
        <w:trPr>
          <w:cantSplit/>
        </w:trPr>
        <w:tc>
          <w:tcPr>
            <w:tcW w:w="2884"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634"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2F419186">
        <w:trPr>
          <w:cantSplit/>
        </w:trPr>
        <w:tc>
          <w:tcPr>
            <w:tcW w:w="2884"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634"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2F419186">
        <w:trPr>
          <w:cantSplit/>
        </w:trPr>
        <w:tc>
          <w:tcPr>
            <w:tcW w:w="2884"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634" w:type="dxa"/>
          </w:tcPr>
          <w:p w14:paraId="448F37B6" w14:textId="01743780" w:rsidR="009871B0" w:rsidRPr="007E0B31" w:rsidRDefault="009871B0" w:rsidP="009871B0">
            <w:pPr>
              <w:pStyle w:val="TableArial11"/>
              <w:rPr>
                <w:rFonts w:cs="Arial"/>
              </w:rPr>
            </w:pPr>
            <w:r w:rsidRPr="38E6A229">
              <w:rPr>
                <w:rFonts w:cs="Arial"/>
              </w:rPr>
              <w:t xml:space="preserve">As defined in the </w:t>
            </w:r>
            <w:del w:id="60" w:author="Lizzie Timmins [NESO]" w:date="2025-10-01T09:33:00Z" w16du:dateUtc="2025-10-01T08:33:00Z">
              <w:r w:rsidR="0B234C31" w:rsidRPr="38E6A229" w:rsidDel="00784079">
                <w:rPr>
                  <w:rFonts w:cs="Arial"/>
                  <w:b/>
                  <w:bCs/>
                </w:rPr>
                <w:delText xml:space="preserve"> </w:delText>
              </w:r>
            </w:del>
            <w:r w:rsidR="0B234C31" w:rsidRPr="38E6A229">
              <w:rPr>
                <w:rFonts w:cs="Arial"/>
                <w:b/>
                <w:bCs/>
              </w:rPr>
              <w:t>ESO</w:t>
            </w:r>
            <w:r w:rsidRPr="38E6A229">
              <w:rPr>
                <w:rFonts w:cs="Arial"/>
                <w:b/>
                <w:bCs/>
              </w:rPr>
              <w:t xml:space="preserve"> Licence.</w:t>
            </w:r>
          </w:p>
        </w:tc>
      </w:tr>
      <w:tr w:rsidR="009871B0" w:rsidRPr="007E0B31" w14:paraId="3F1D3736" w14:textId="77777777" w:rsidTr="2F419186">
        <w:trPr>
          <w:cantSplit/>
        </w:trPr>
        <w:tc>
          <w:tcPr>
            <w:tcW w:w="2884"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634"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2F419186">
        <w:trPr>
          <w:cantSplit/>
        </w:trPr>
        <w:tc>
          <w:tcPr>
            <w:tcW w:w="2884"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634"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2F419186">
        <w:trPr>
          <w:cantSplit/>
        </w:trPr>
        <w:tc>
          <w:tcPr>
            <w:tcW w:w="2884" w:type="dxa"/>
          </w:tcPr>
          <w:p w14:paraId="67ACC8AD" w14:textId="116BD586" w:rsidR="009871B0" w:rsidRDefault="009871B0" w:rsidP="009871B0">
            <w:pPr>
              <w:pStyle w:val="Arial11Bold"/>
              <w:rPr>
                <w:rFonts w:cs="Arial"/>
              </w:rPr>
            </w:pPr>
            <w:r w:rsidRPr="024814CE">
              <w:rPr>
                <w:rFonts w:cs="Arial"/>
              </w:rPr>
              <w:t>Electricity Storage Unit</w:t>
            </w:r>
          </w:p>
        </w:tc>
        <w:tc>
          <w:tcPr>
            <w:tcW w:w="6634"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7456E88A" w14:textId="77777777" w:rsidTr="2F419186">
        <w:trPr>
          <w:cantSplit/>
        </w:trPr>
        <w:tc>
          <w:tcPr>
            <w:tcW w:w="2884"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634"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06122C" w14:paraId="6BCE5401" w14:textId="77777777" w:rsidTr="2F419186">
        <w:trPr>
          <w:cantSplit/>
          <w:trHeight w:val="300"/>
        </w:trPr>
        <w:tc>
          <w:tcPr>
            <w:tcW w:w="2884" w:type="dxa"/>
          </w:tcPr>
          <w:p w14:paraId="39685164" w14:textId="34E43844" w:rsidR="09B54F35" w:rsidRDefault="09B54F35" w:rsidP="004E64E8">
            <w:pPr>
              <w:pStyle w:val="Arial11Bold"/>
              <w:rPr>
                <w:rFonts w:cs="Arial"/>
              </w:rPr>
            </w:pPr>
            <w:r w:rsidRPr="38E6A229">
              <w:rPr>
                <w:rFonts w:cs="Arial"/>
              </w:rPr>
              <w:lastRenderedPageBreak/>
              <w:t>Electricity System Operator Licence or ESO Licence</w:t>
            </w:r>
          </w:p>
        </w:tc>
        <w:tc>
          <w:tcPr>
            <w:tcW w:w="6634" w:type="dxa"/>
          </w:tcPr>
          <w:p w14:paraId="2FA7907A" w14:textId="5C0D4FEF" w:rsidR="09B54F35" w:rsidRDefault="09B54F35" w:rsidP="004E64E8">
            <w:pPr>
              <w:pStyle w:val="TableArial11"/>
              <w:rPr>
                <w:rFonts w:cs="Arial"/>
              </w:rPr>
            </w:pPr>
            <w:r w:rsidRPr="38E6A229">
              <w:rPr>
                <w:rFonts w:cs="Arial"/>
              </w:rPr>
              <w:t>Means a licence granted or treated as granted under section 6(</w:t>
            </w:r>
            <w:proofErr w:type="gramStart"/>
            <w:r w:rsidRPr="38E6A229">
              <w:rPr>
                <w:rFonts w:cs="Arial"/>
              </w:rPr>
              <w:t>1)(</w:t>
            </w:r>
            <w:proofErr w:type="gramEnd"/>
            <w:r w:rsidRPr="38E6A229">
              <w:rPr>
                <w:rFonts w:cs="Arial"/>
              </w:rPr>
              <w:t xml:space="preserve">da) of the </w:t>
            </w:r>
            <w:r w:rsidRPr="004E64E8">
              <w:rPr>
                <w:rFonts w:cs="Arial"/>
                <w:b/>
                <w:bCs/>
              </w:rPr>
              <w:t>Act</w:t>
            </w:r>
            <w:r w:rsidRPr="38E6A229">
              <w:rPr>
                <w:rFonts w:cs="Arial"/>
                <w:b/>
                <w:bCs/>
              </w:rPr>
              <w:t>.</w:t>
            </w:r>
          </w:p>
        </w:tc>
      </w:tr>
      <w:tr w:rsidR="0093310B" w:rsidRPr="007E0B31" w14:paraId="2AA8471F" w14:textId="77777777" w:rsidTr="2F419186">
        <w:trPr>
          <w:cantSplit/>
        </w:trPr>
        <w:tc>
          <w:tcPr>
            <w:tcW w:w="2884" w:type="dxa"/>
          </w:tcPr>
          <w:p w14:paraId="3F9A68DC" w14:textId="70EA4980" w:rsidR="009871B0" w:rsidRPr="007E0B31" w:rsidRDefault="009871B0" w:rsidP="009871B0">
            <w:pPr>
              <w:pStyle w:val="Arial11Bold"/>
              <w:rPr>
                <w:rFonts w:cs="Arial"/>
              </w:rPr>
            </w:pPr>
            <w:r>
              <w:rPr>
                <w:rFonts w:cs="Arial"/>
              </w:rPr>
              <w:t>Electricity System Restoration Standard</w:t>
            </w:r>
          </w:p>
        </w:tc>
        <w:tc>
          <w:tcPr>
            <w:tcW w:w="6634" w:type="dxa"/>
          </w:tcPr>
          <w:p w14:paraId="21B5A17B" w14:textId="413F3DCB" w:rsidR="009871B0" w:rsidRPr="007E0B31" w:rsidRDefault="009871B0" w:rsidP="009871B0">
            <w:pPr>
              <w:pStyle w:val="TableArial11"/>
              <w:rPr>
                <w:rFonts w:cs="Arial"/>
              </w:rPr>
            </w:pPr>
            <w:r>
              <w:rPr>
                <w:rFonts w:cs="Arial"/>
              </w:rPr>
              <w:t xml:space="preserve">As defined in </w:t>
            </w:r>
            <w:r w:rsidRPr="00B06AB7">
              <w:rPr>
                <w:rFonts w:cs="Arial"/>
              </w:rPr>
              <w:t xml:space="preserve">Special Condition 2.2 of </w:t>
            </w:r>
            <w:r w:rsidRPr="00B06AB7">
              <w:rPr>
                <w:rFonts w:cs="Arial"/>
                <w:b/>
                <w:bCs/>
              </w:rPr>
              <w:t>The Company’s</w:t>
            </w:r>
            <w:r w:rsidRPr="00B06AB7">
              <w:rPr>
                <w:rFonts w:cs="Arial"/>
              </w:rPr>
              <w:t xml:space="preserve"> Transmission Licence</w:t>
            </w:r>
            <w:r>
              <w:rPr>
                <w:rFonts w:cs="Arial"/>
              </w:rPr>
              <w:t>.</w:t>
            </w:r>
          </w:p>
        </w:tc>
      </w:tr>
      <w:tr w:rsidR="0006122C" w14:paraId="3D099364" w14:textId="77777777" w:rsidTr="2F419186">
        <w:trPr>
          <w:cantSplit/>
          <w:trHeight w:val="300"/>
        </w:trPr>
        <w:tc>
          <w:tcPr>
            <w:tcW w:w="2884" w:type="dxa"/>
          </w:tcPr>
          <w:p w14:paraId="0EF67118" w14:textId="601C9E4C" w:rsidR="075A215F" w:rsidRDefault="075A215F" w:rsidP="004E64E8">
            <w:pPr>
              <w:pStyle w:val="Arial11Bold"/>
              <w:rPr>
                <w:rFonts w:cs="Arial"/>
              </w:rPr>
            </w:pPr>
            <w:r w:rsidRPr="38E6A229">
              <w:rPr>
                <w:rFonts w:cs="Arial"/>
              </w:rPr>
              <w:t>Electricity Ten Year Statement</w:t>
            </w:r>
          </w:p>
        </w:tc>
        <w:tc>
          <w:tcPr>
            <w:tcW w:w="6634" w:type="dxa"/>
          </w:tcPr>
          <w:p w14:paraId="5FC5FE4E" w14:textId="51DEFCB3" w:rsidR="075A215F" w:rsidRDefault="075A215F" w:rsidP="004E64E8">
            <w:pPr>
              <w:pStyle w:val="TableArial11"/>
              <w:rPr>
                <w:rFonts w:cs="Arial"/>
              </w:rPr>
            </w:pPr>
            <w:r w:rsidRPr="38E6A229">
              <w:rPr>
                <w:rFonts w:cs="Arial"/>
              </w:rPr>
              <w:t xml:space="preserve">A statement of network development information, prepared annually by </w:t>
            </w:r>
            <w:r w:rsidRPr="38E6A229">
              <w:rPr>
                <w:rFonts w:cs="Arial"/>
                <w:b/>
                <w:bCs/>
              </w:rPr>
              <w:t>The Company</w:t>
            </w:r>
            <w:r w:rsidRPr="38E6A229">
              <w:rPr>
                <w:rFonts w:cs="Arial"/>
              </w:rPr>
              <w:t xml:space="preserve"> in accordance with the terms of the </w:t>
            </w:r>
            <w:r w:rsidRPr="004E64E8">
              <w:rPr>
                <w:rFonts w:cs="Arial"/>
                <w:b/>
                <w:bCs/>
              </w:rPr>
              <w:t>ESO Licence</w:t>
            </w:r>
            <w:r w:rsidRPr="38E6A229">
              <w:rPr>
                <w:rFonts w:cs="Arial"/>
                <w:b/>
                <w:bCs/>
              </w:rPr>
              <w:t xml:space="preserve"> </w:t>
            </w:r>
            <w:r w:rsidR="46CBE348" w:rsidRPr="38E6A229">
              <w:rPr>
                <w:rFonts w:cs="Arial"/>
              </w:rPr>
              <w:t xml:space="preserve">condition C12 for each of the nine succeeding financial years. </w:t>
            </w:r>
          </w:p>
        </w:tc>
      </w:tr>
      <w:tr w:rsidR="009871B0" w:rsidRPr="007E0B31" w14:paraId="383B22BD" w14:textId="77777777" w:rsidTr="2F419186">
        <w:trPr>
          <w:cantSplit/>
        </w:trPr>
        <w:tc>
          <w:tcPr>
            <w:tcW w:w="2884"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634"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227AE4" w:rsidRPr="00045E74" w14:paraId="4C43C0AF" w14:textId="77777777" w:rsidTr="2F419186">
        <w:trPr>
          <w:cantSplit/>
        </w:trPr>
        <w:tc>
          <w:tcPr>
            <w:tcW w:w="2884" w:type="dxa"/>
          </w:tcPr>
          <w:p w14:paraId="6965C03B" w14:textId="52FAFDF4" w:rsidR="00227AE4" w:rsidRPr="002510FF" w:rsidRDefault="005A27C2" w:rsidP="009871B0">
            <w:pPr>
              <w:pStyle w:val="Arial11Bold"/>
              <w:rPr>
                <w:rFonts w:cs="Arial"/>
              </w:rPr>
            </w:pPr>
            <w:r>
              <w:rPr>
                <w:rFonts w:cs="Arial"/>
              </w:rPr>
              <w:t>Electronic Communication Platform</w:t>
            </w:r>
          </w:p>
        </w:tc>
        <w:tc>
          <w:tcPr>
            <w:tcW w:w="6634" w:type="dxa"/>
          </w:tcPr>
          <w:p w14:paraId="7F8C8127" w14:textId="677FE27D" w:rsidR="00227AE4" w:rsidRPr="002510FF" w:rsidRDefault="005A27C2" w:rsidP="009871B0">
            <w:pPr>
              <w:pStyle w:val="TableArial11"/>
              <w:rPr>
                <w:rFonts w:cs="Arial"/>
              </w:rPr>
            </w:pPr>
            <w:r>
              <w:rPr>
                <w:rFonts w:cs="Arial"/>
              </w:rPr>
              <w:t>A</w:t>
            </w:r>
            <w:r w:rsidRPr="005A27C2">
              <w:rPr>
                <w:rFonts w:cs="Arial"/>
              </w:rPr>
              <w:t xml:space="preserve">n information exchange platform established, provided, and maintained by </w:t>
            </w:r>
            <w:r w:rsidRPr="003378E0">
              <w:rPr>
                <w:rFonts w:cs="Arial"/>
                <w:b/>
                <w:bCs/>
              </w:rPr>
              <w:t xml:space="preserve">The Company </w:t>
            </w:r>
            <w:r w:rsidRPr="005A27C2">
              <w:rPr>
                <w:rFonts w:cs="Arial"/>
              </w:rPr>
              <w:t xml:space="preserve">that facilitates the exchange of information between a </w:t>
            </w:r>
            <w:r w:rsidRPr="003378E0">
              <w:rPr>
                <w:rFonts w:cs="Arial"/>
                <w:b/>
                <w:bCs/>
              </w:rPr>
              <w:t>User</w:t>
            </w:r>
            <w:r w:rsidRPr="005A27C2">
              <w:rPr>
                <w:rFonts w:cs="Arial"/>
              </w:rPr>
              <w:t xml:space="preserve"> and </w:t>
            </w:r>
            <w:r w:rsidRPr="003378E0">
              <w:rPr>
                <w:rFonts w:cs="Arial"/>
                <w:b/>
                <w:bCs/>
              </w:rPr>
              <w:t>The Company</w:t>
            </w:r>
            <w:r w:rsidRPr="005A27C2">
              <w:rPr>
                <w:rFonts w:cs="Arial"/>
              </w:rPr>
              <w:t>.</w:t>
            </w:r>
          </w:p>
        </w:tc>
      </w:tr>
      <w:tr w:rsidR="009871B0" w:rsidRPr="00045E74" w14:paraId="7C353F29" w14:textId="77777777" w:rsidTr="2F419186">
        <w:trPr>
          <w:cantSplit/>
        </w:trPr>
        <w:tc>
          <w:tcPr>
            <w:tcW w:w="2884"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634" w:type="dxa"/>
          </w:tcPr>
          <w:p w14:paraId="797E454B" w14:textId="635AEA5C"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2F419186">
        <w:trPr>
          <w:cantSplit/>
        </w:trPr>
        <w:tc>
          <w:tcPr>
            <w:tcW w:w="2884" w:type="dxa"/>
          </w:tcPr>
          <w:p w14:paraId="4FB09170" w14:textId="77777777" w:rsidR="009871B0" w:rsidRPr="007E0B31" w:rsidRDefault="009871B0" w:rsidP="009871B0">
            <w:pPr>
              <w:pStyle w:val="Arial11Bold"/>
              <w:rPr>
                <w:rFonts w:cs="Arial"/>
              </w:rPr>
            </w:pPr>
            <w:r w:rsidRPr="007E0B31">
              <w:rPr>
                <w:rFonts w:cs="Arial"/>
              </w:rPr>
              <w:t>Embedded</w:t>
            </w:r>
          </w:p>
        </w:tc>
        <w:tc>
          <w:tcPr>
            <w:tcW w:w="6634"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2F419186">
        <w:trPr>
          <w:cantSplit/>
        </w:trPr>
        <w:tc>
          <w:tcPr>
            <w:tcW w:w="2884"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634"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2F419186">
        <w:trPr>
          <w:cantSplit/>
        </w:trPr>
        <w:tc>
          <w:tcPr>
            <w:tcW w:w="2884"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634" w:type="dxa"/>
          </w:tcPr>
          <w:p w14:paraId="7275F528" w14:textId="77777777" w:rsidR="009871B0" w:rsidRPr="007E0B31" w:rsidRDefault="009871B0" w:rsidP="009871B0">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2F419186">
        <w:trPr>
          <w:cantSplit/>
        </w:trPr>
        <w:tc>
          <w:tcPr>
            <w:tcW w:w="2884"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634"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2F419186">
        <w:trPr>
          <w:cantSplit/>
        </w:trPr>
        <w:tc>
          <w:tcPr>
            <w:tcW w:w="2884"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634"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2F419186">
        <w:trPr>
          <w:cantSplit/>
        </w:trPr>
        <w:tc>
          <w:tcPr>
            <w:tcW w:w="2884"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634"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2F419186">
        <w:trPr>
          <w:cantSplit/>
        </w:trPr>
        <w:tc>
          <w:tcPr>
            <w:tcW w:w="2884"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634"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2F419186">
        <w:trPr>
          <w:cantSplit/>
        </w:trPr>
        <w:tc>
          <w:tcPr>
            <w:tcW w:w="2884" w:type="dxa"/>
          </w:tcPr>
          <w:p w14:paraId="5E4F87D8" w14:textId="77777777" w:rsidR="009871B0" w:rsidRPr="007E0B31" w:rsidRDefault="009871B0" w:rsidP="009871B0">
            <w:pPr>
              <w:pStyle w:val="Arial11Bold"/>
              <w:rPr>
                <w:rFonts w:cs="Arial"/>
              </w:rPr>
            </w:pPr>
            <w:r w:rsidRPr="007E0B31">
              <w:rPr>
                <w:rFonts w:cs="Arial"/>
              </w:rPr>
              <w:lastRenderedPageBreak/>
              <w:t>Emergency Instruction</w:t>
            </w:r>
          </w:p>
        </w:tc>
        <w:tc>
          <w:tcPr>
            <w:tcW w:w="6634"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BE0276" w:rsidRPr="007E0B31" w14:paraId="60651D30" w14:textId="77777777" w:rsidTr="2F419186">
        <w:trPr>
          <w:cantSplit/>
          <w:ins w:id="61" w:author="Lizzie Timmins (NESO)" w:date="2025-04-14T11:05:00Z"/>
        </w:trPr>
        <w:tc>
          <w:tcPr>
            <w:tcW w:w="2884" w:type="dxa"/>
          </w:tcPr>
          <w:p w14:paraId="44271822" w14:textId="08C1D656" w:rsidR="00BE0276" w:rsidRPr="007E0B31" w:rsidRDefault="00BE0276" w:rsidP="00BE0276">
            <w:pPr>
              <w:pStyle w:val="Arial11Bold"/>
              <w:rPr>
                <w:ins w:id="62" w:author="Lizzie Timmins (NESO)" w:date="2025-04-14T11:05:00Z"/>
                <w:rFonts w:cs="Arial"/>
              </w:rPr>
            </w:pPr>
            <w:ins w:id="63" w:author="Lizzie Timmins (NESO)" w:date="2025-04-14T11:05:00Z">
              <w:r w:rsidRPr="009373CB">
                <w:t xml:space="preserve">Emergency Response Team </w:t>
              </w:r>
            </w:ins>
          </w:p>
        </w:tc>
        <w:tc>
          <w:tcPr>
            <w:tcW w:w="6634" w:type="dxa"/>
          </w:tcPr>
          <w:p w14:paraId="2AD59FED" w14:textId="32CA8145" w:rsidR="00BE0276" w:rsidRPr="024814CE" w:rsidRDefault="00BE0276" w:rsidP="00BE0276">
            <w:pPr>
              <w:pStyle w:val="TableArial11"/>
              <w:rPr>
                <w:ins w:id="64" w:author="Lizzie Timmins (NESO)" w:date="2025-04-14T11:05:00Z"/>
                <w:rFonts w:cs="Arial"/>
              </w:rPr>
            </w:pPr>
            <w:ins w:id="65" w:author="Lizzie Timmins (NESO)" w:date="2025-04-14T11:05:00Z">
              <w:r>
                <w:rPr>
                  <w:bCs/>
                </w:rPr>
                <w:t xml:space="preserve">A group </w:t>
              </w:r>
            </w:ins>
            <w:ins w:id="66" w:author="Rebecca Scott (NESO)" w:date="2025-04-16T16:10:00Z">
              <w:r w:rsidR="00F759B7">
                <w:rPr>
                  <w:bCs/>
                </w:rPr>
                <w:t>constituted by</w:t>
              </w:r>
            </w:ins>
            <w:ins w:id="67" w:author="Rebecca Scott (NESO)" w:date="2025-04-16T16:11:00Z">
              <w:r w:rsidR="002D7C56">
                <w:rPr>
                  <w:bCs/>
                </w:rPr>
                <w:t xml:space="preserve"> </w:t>
              </w:r>
              <w:r w:rsidR="00E07297">
                <w:rPr>
                  <w:bCs/>
                </w:rPr>
                <w:t>the</w:t>
              </w:r>
            </w:ins>
            <w:ins w:id="68" w:author="Rebecca Scott [NESO]" w:date="2025-06-30T08:43:00Z" w16du:dateUtc="2025-06-30T07:43:00Z">
              <w:r w:rsidR="00055EA2">
                <w:rPr>
                  <w:bCs/>
                </w:rPr>
                <w:t xml:space="preserve"> relevant government department for </w:t>
              </w:r>
              <w:r w:rsidR="00A3210F">
                <w:rPr>
                  <w:bCs/>
                </w:rPr>
                <w:t xml:space="preserve">energy, </w:t>
              </w:r>
            </w:ins>
            <w:ins w:id="69" w:author="Lizzie Timmins (NESO)" w:date="2025-04-14T11:05:00Z">
              <w:r>
                <w:rPr>
                  <w:bCs/>
                </w:rPr>
                <w:t>containing representation</w:t>
              </w:r>
            </w:ins>
            <w:ins w:id="70" w:author="Rebecca Scott (NESO)" w:date="2025-04-16T16:12:00Z">
              <w:r w:rsidR="00036CCF">
                <w:rPr>
                  <w:bCs/>
                </w:rPr>
                <w:t xml:space="preserve"> from </w:t>
              </w:r>
            </w:ins>
            <w:ins w:id="71" w:author="Lizzie Timmins (NESO)" w:date="2025-05-20T10:28:00Z">
              <w:r w:rsidR="00872EA3">
                <w:rPr>
                  <w:bCs/>
                </w:rPr>
                <w:t xml:space="preserve">the UK </w:t>
              </w:r>
            </w:ins>
            <w:ins w:id="72" w:author="Rebecca Scott (NESO)" w:date="2025-04-16T16:12:00Z">
              <w:r w:rsidR="00036CCF">
                <w:rPr>
                  <w:bCs/>
                </w:rPr>
                <w:t xml:space="preserve">government, </w:t>
              </w:r>
            </w:ins>
            <w:ins w:id="73" w:author="Rebecca Scott [NESO]" w:date="2025-06-30T08:42:00Z" w16du:dateUtc="2025-06-30T07:42:00Z">
              <w:r w:rsidR="009A6DC3" w:rsidRPr="00FC1CC0">
                <w:rPr>
                  <w:bCs/>
                </w:rPr>
                <w:t>the</w:t>
              </w:r>
            </w:ins>
            <w:ins w:id="74" w:author="Rebecca Scott (NESO)" w:date="2025-04-16T16:12:00Z">
              <w:r w:rsidR="00036CCF">
                <w:rPr>
                  <w:b/>
                </w:rPr>
                <w:t xml:space="preserve"> Authority</w:t>
              </w:r>
              <w:r w:rsidR="00036CCF">
                <w:rPr>
                  <w:bCs/>
                </w:rPr>
                <w:t xml:space="preserve">, </w:t>
              </w:r>
              <w:r w:rsidR="00036CCF">
                <w:rPr>
                  <w:b/>
                </w:rPr>
                <w:t>The Company</w:t>
              </w:r>
              <w:r w:rsidR="00036CCF">
                <w:rPr>
                  <w:bCs/>
                </w:rPr>
                <w:t>, and</w:t>
              </w:r>
            </w:ins>
            <w:ins w:id="75" w:author="Lizzie Timmins (NESO)" w:date="2025-04-14T11:05:00Z">
              <w:r>
                <w:rPr>
                  <w:bCs/>
                </w:rPr>
                <w:t xml:space="preserve"> </w:t>
              </w:r>
            </w:ins>
            <w:ins w:id="76" w:author="Rebecca Scott (NESO)" w:date="2025-04-16T16:12:00Z">
              <w:r w:rsidR="00650DF6">
                <w:rPr>
                  <w:bCs/>
                </w:rPr>
                <w:t>impacted</w:t>
              </w:r>
            </w:ins>
            <w:ins w:id="77" w:author="Lizzie Timmins (NESO)" w:date="2025-04-14T11:05:00Z">
              <w:r>
                <w:rPr>
                  <w:bCs/>
                </w:rPr>
                <w:t xml:space="preserve"> industry</w:t>
              </w:r>
            </w:ins>
            <w:ins w:id="78" w:author="Rebecca Scott (NESO)" w:date="2025-04-16T16:12:00Z">
              <w:r w:rsidR="00650DF6">
                <w:rPr>
                  <w:bCs/>
                </w:rPr>
                <w:t xml:space="preserve"> </w:t>
              </w:r>
            </w:ins>
            <w:ins w:id="79" w:author="Rebecca Scott (NESO)" w:date="2025-04-16T16:13:00Z">
              <w:r w:rsidR="00650DF6">
                <w:rPr>
                  <w:bCs/>
                </w:rPr>
                <w:t>organisations</w:t>
              </w:r>
            </w:ins>
            <w:ins w:id="80" w:author="Lizzie Timmins (NESO)" w:date="2025-04-14T11:05:00Z">
              <w:r>
                <w:rPr>
                  <w:bCs/>
                </w:rPr>
                <w:t xml:space="preserve"> that meets during </w:t>
              </w:r>
              <w:proofErr w:type="gramStart"/>
              <w:r>
                <w:rPr>
                  <w:bCs/>
                </w:rPr>
                <w:t>an emergency situation</w:t>
              </w:r>
              <w:proofErr w:type="gramEnd"/>
              <w:r>
                <w:rPr>
                  <w:bCs/>
                </w:rPr>
                <w:t xml:space="preserve"> to discuss the actions that </w:t>
              </w:r>
            </w:ins>
            <w:ins w:id="81" w:author="Rebecca Scott [NESO]" w:date="2025-06-30T08:42:00Z" w16du:dateUtc="2025-06-30T07:42:00Z">
              <w:r w:rsidR="00055EA2">
                <w:rPr>
                  <w:bCs/>
                </w:rPr>
                <w:t>shall</w:t>
              </w:r>
            </w:ins>
            <w:ins w:id="82" w:author="Rebecca Scott (NESO)" w:date="2025-04-16T16:13:00Z">
              <w:r w:rsidR="00EA0D16">
                <w:rPr>
                  <w:bCs/>
                </w:rPr>
                <w:t xml:space="preserve"> collectively be</w:t>
              </w:r>
            </w:ins>
            <w:ins w:id="83" w:author="Lizzie Timmins (NESO)" w:date="2025-04-14T11:05:00Z">
              <w:r>
                <w:rPr>
                  <w:bCs/>
                </w:rPr>
                <w:t xml:space="preserve"> take</w:t>
              </w:r>
            </w:ins>
            <w:ins w:id="84" w:author="Rebecca Scott (NESO)" w:date="2025-04-16T16:13:00Z">
              <w:r w:rsidR="00EA0D16">
                <w:rPr>
                  <w:bCs/>
                </w:rPr>
                <w:t>n</w:t>
              </w:r>
            </w:ins>
            <w:ins w:id="85" w:author="Lizzie Timmins (NESO)" w:date="2025-04-14T11:05:00Z">
              <w:r>
                <w:rPr>
                  <w:bCs/>
                </w:rPr>
                <w:t xml:space="preserve"> to address the </w:t>
              </w:r>
              <w:proofErr w:type="gramStart"/>
              <w:r>
                <w:rPr>
                  <w:bCs/>
                </w:rPr>
                <w:t>emergency situation</w:t>
              </w:r>
              <w:proofErr w:type="gramEnd"/>
              <w:r>
                <w:rPr>
                  <w:bCs/>
                </w:rPr>
                <w:t xml:space="preserve">. </w:t>
              </w:r>
            </w:ins>
          </w:p>
        </w:tc>
      </w:tr>
      <w:tr w:rsidR="009871B0" w:rsidRPr="007E0B31" w14:paraId="0B7E24DC" w14:textId="77777777" w:rsidTr="2F419186">
        <w:trPr>
          <w:cantSplit/>
        </w:trPr>
        <w:tc>
          <w:tcPr>
            <w:tcW w:w="2884"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634"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2F419186">
        <w:trPr>
          <w:cantSplit/>
        </w:trPr>
        <w:tc>
          <w:tcPr>
            <w:tcW w:w="2884" w:type="dxa"/>
          </w:tcPr>
          <w:p w14:paraId="0158BF8D" w14:textId="77777777" w:rsidR="009871B0" w:rsidRPr="007E0B31" w:rsidRDefault="009871B0" w:rsidP="009871B0">
            <w:pPr>
              <w:pStyle w:val="Arial11Bold"/>
              <w:rPr>
                <w:rFonts w:cs="Arial"/>
              </w:rPr>
            </w:pPr>
            <w:r w:rsidRPr="007E0B31">
              <w:rPr>
                <w:rFonts w:cs="Arial"/>
              </w:rPr>
              <w:t>EMR Documents</w:t>
            </w:r>
          </w:p>
        </w:tc>
        <w:tc>
          <w:tcPr>
            <w:tcW w:w="6634"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2F419186">
        <w:trPr>
          <w:cantSplit/>
        </w:trPr>
        <w:tc>
          <w:tcPr>
            <w:tcW w:w="2884" w:type="dxa"/>
          </w:tcPr>
          <w:p w14:paraId="421B5476" w14:textId="77777777" w:rsidR="009871B0" w:rsidRPr="007E0B31" w:rsidRDefault="009871B0" w:rsidP="009871B0">
            <w:pPr>
              <w:pStyle w:val="Arial11Bold"/>
              <w:rPr>
                <w:rFonts w:cs="Arial"/>
              </w:rPr>
            </w:pPr>
            <w:r w:rsidRPr="007E0B31">
              <w:rPr>
                <w:rFonts w:cs="Arial"/>
              </w:rPr>
              <w:t>EMR Functions</w:t>
            </w:r>
          </w:p>
        </w:tc>
        <w:tc>
          <w:tcPr>
            <w:tcW w:w="6634"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2F419186">
        <w:trPr>
          <w:cantSplit/>
        </w:trPr>
        <w:tc>
          <w:tcPr>
            <w:tcW w:w="2884"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634"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2F419186">
        <w:trPr>
          <w:cantSplit/>
        </w:trPr>
        <w:tc>
          <w:tcPr>
            <w:tcW w:w="2884" w:type="dxa"/>
          </w:tcPr>
          <w:p w14:paraId="552734E6" w14:textId="1545D5FD" w:rsidR="009871B0" w:rsidRPr="007E0B31" w:rsidRDefault="009871B0" w:rsidP="009871B0">
            <w:pPr>
              <w:pStyle w:val="Arial11Bold"/>
              <w:rPr>
                <w:rFonts w:cs="Arial"/>
              </w:rPr>
            </w:pPr>
            <w:r>
              <w:rPr>
                <w:rFonts w:cs="Arial"/>
              </w:rPr>
              <w:t>Engineering Recommendation G5</w:t>
            </w:r>
          </w:p>
        </w:tc>
        <w:tc>
          <w:tcPr>
            <w:tcW w:w="6634"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2F419186">
        <w:trPr>
          <w:cantSplit/>
        </w:trPr>
        <w:tc>
          <w:tcPr>
            <w:tcW w:w="2884" w:type="dxa"/>
          </w:tcPr>
          <w:p w14:paraId="5B18CA36" w14:textId="4AA74331" w:rsidR="009871B0" w:rsidRPr="007E0B31" w:rsidRDefault="009871B0" w:rsidP="009871B0">
            <w:pPr>
              <w:pStyle w:val="Arial11Bold"/>
              <w:rPr>
                <w:rFonts w:cs="Arial"/>
              </w:rPr>
            </w:pPr>
            <w:bookmarkStart w:id="86"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86"/>
          </w:p>
        </w:tc>
        <w:tc>
          <w:tcPr>
            <w:tcW w:w="6634" w:type="dxa"/>
          </w:tcPr>
          <w:p w14:paraId="611268A9" w14:textId="49E96478" w:rsidR="009871B0" w:rsidRPr="007E0B31" w:rsidRDefault="009871B0" w:rsidP="009871B0">
            <w:pPr>
              <w:pStyle w:val="TableArial11"/>
              <w:rPr>
                <w:rFonts w:cs="Arial"/>
                <w:i/>
              </w:rPr>
            </w:pPr>
            <w:bookmarkStart w:id="87"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87"/>
          </w:p>
        </w:tc>
      </w:tr>
      <w:tr w:rsidR="009871B0" w:rsidRPr="007E0B31" w14:paraId="2950C7E5" w14:textId="77777777" w:rsidTr="2F419186">
        <w:trPr>
          <w:cantSplit/>
        </w:trPr>
        <w:tc>
          <w:tcPr>
            <w:tcW w:w="2884"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634"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2F419186">
        <w:trPr>
          <w:cantSplit/>
        </w:trPr>
        <w:tc>
          <w:tcPr>
            <w:tcW w:w="2884"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634" w:type="dxa"/>
          </w:tcPr>
          <w:p w14:paraId="04C7E6AA" w14:textId="4E232BB0" w:rsidR="009871B0" w:rsidRPr="007E0B31" w:rsidRDefault="009871B0" w:rsidP="009871B0">
            <w:pPr>
              <w:pStyle w:val="TableArial11"/>
              <w:rPr>
                <w:rFonts w:cs="Arial"/>
              </w:rPr>
            </w:pPr>
            <w:r w:rsidRPr="38E6A229">
              <w:rPr>
                <w:rFonts w:cs="Arial"/>
              </w:rPr>
              <w:t xml:space="preserve">Those items of </w:t>
            </w:r>
            <w:r w:rsidRPr="38E6A229">
              <w:rPr>
                <w:rFonts w:cs="Arial"/>
                <w:b/>
                <w:bCs/>
              </w:rPr>
              <w:t>Standard Planning Data</w:t>
            </w:r>
            <w:r w:rsidRPr="38E6A229">
              <w:rPr>
                <w:rFonts w:cs="Arial"/>
              </w:rPr>
              <w:t xml:space="preserve"> and </w:t>
            </w:r>
            <w:r w:rsidRPr="38E6A229">
              <w:rPr>
                <w:rFonts w:cs="Arial"/>
                <w:b/>
                <w:bCs/>
              </w:rPr>
              <w:t>Detailed Planning Data</w:t>
            </w:r>
            <w:r w:rsidRPr="38E6A229">
              <w:rPr>
                <w:rFonts w:cs="Arial"/>
              </w:rPr>
              <w:t xml:space="preserve"> which either upon connection will become </w:t>
            </w:r>
            <w:r w:rsidRPr="38E6A229">
              <w:rPr>
                <w:rFonts w:cs="Arial"/>
                <w:b/>
                <w:bCs/>
              </w:rPr>
              <w:t>Registered Data</w:t>
            </w:r>
            <w:r w:rsidRPr="38E6A229">
              <w:rPr>
                <w:rFonts w:cs="Arial"/>
              </w:rPr>
              <w:t xml:space="preserve">, or which for the purposes of the </w:t>
            </w:r>
            <w:r w:rsidRPr="38E6A229">
              <w:rPr>
                <w:rFonts w:cs="Arial"/>
                <w:b/>
                <w:bCs/>
              </w:rPr>
              <w:t>Plant</w:t>
            </w:r>
            <w:r w:rsidRPr="38E6A229">
              <w:rPr>
                <w:rFonts w:cs="Arial"/>
              </w:rPr>
              <w:t xml:space="preserve"> and/or </w:t>
            </w:r>
            <w:r w:rsidRPr="38E6A229">
              <w:rPr>
                <w:rFonts w:cs="Arial"/>
                <w:b/>
                <w:bCs/>
              </w:rPr>
              <w:t>Apparatus</w:t>
            </w:r>
            <w:r w:rsidRPr="38E6A229">
              <w:rPr>
                <w:rFonts w:cs="Arial"/>
              </w:rPr>
              <w:t xml:space="preserve"> concerned as at the date of submission are </w:t>
            </w:r>
            <w:r w:rsidRPr="38E6A229">
              <w:rPr>
                <w:rFonts w:cs="Arial"/>
                <w:b/>
                <w:bCs/>
              </w:rPr>
              <w:t>Registered Data</w:t>
            </w:r>
            <w:r w:rsidRPr="38E6A229">
              <w:rPr>
                <w:rFonts w:cs="Arial"/>
              </w:rPr>
              <w:t xml:space="preserve">, but in each case which for </w:t>
            </w:r>
            <w:proofErr w:type="gramStart"/>
            <w:r w:rsidRPr="38E6A229">
              <w:rPr>
                <w:rFonts w:cs="Arial"/>
              </w:rPr>
              <w:t xml:space="preserve">the </w:t>
            </w:r>
            <w:r w:rsidR="38E29A1B" w:rsidRPr="38E6A229">
              <w:rPr>
                <w:rFonts w:cs="Arial"/>
              </w:rPr>
              <w:t xml:space="preserve"> nine</w:t>
            </w:r>
            <w:proofErr w:type="gramEnd"/>
            <w:r w:rsidRPr="38E6A229">
              <w:rPr>
                <w:rFonts w:cs="Arial"/>
              </w:rPr>
              <w:t xml:space="preserve"> succeeding </w:t>
            </w:r>
            <w:r w:rsidRPr="38E6A229">
              <w:rPr>
                <w:rFonts w:cs="Arial"/>
                <w:b/>
                <w:bCs/>
              </w:rPr>
              <w:t>Financial Years</w:t>
            </w:r>
            <w:r w:rsidRPr="38E6A229">
              <w:rPr>
                <w:rFonts w:cs="Arial"/>
              </w:rPr>
              <w:t xml:space="preserve"> will be an estimate of what is expected.</w:t>
            </w:r>
          </w:p>
        </w:tc>
      </w:tr>
      <w:tr w:rsidR="009871B0" w:rsidRPr="007E0B31" w14:paraId="393BBD51" w14:textId="77777777" w:rsidTr="2F419186">
        <w:trPr>
          <w:cantSplit/>
        </w:trPr>
        <w:tc>
          <w:tcPr>
            <w:tcW w:w="2884" w:type="dxa"/>
          </w:tcPr>
          <w:p w14:paraId="12276130" w14:textId="77777777" w:rsidR="009871B0" w:rsidRPr="007E0B31" w:rsidRDefault="009871B0" w:rsidP="009871B0">
            <w:pPr>
              <w:pStyle w:val="Arial11Bold"/>
              <w:rPr>
                <w:rFonts w:cs="Arial"/>
              </w:rPr>
            </w:pPr>
            <w:r w:rsidRPr="007E0B31">
              <w:rPr>
                <w:rFonts w:cs="Arial"/>
              </w:rPr>
              <w:lastRenderedPageBreak/>
              <w:t>EU Code User</w:t>
            </w:r>
          </w:p>
        </w:tc>
        <w:tc>
          <w:tcPr>
            <w:tcW w:w="6634"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44A0D367"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r w:rsidR="006C4084">
              <w:rPr>
                <w:rFonts w:eastAsia="Arial"/>
                <w:b/>
              </w:rPr>
              <w:t>-</w:t>
            </w:r>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 xml:space="preserve">Purchase </w:t>
            </w:r>
            <w:r w:rsidRPr="00965E71">
              <w:rPr>
                <w:rFonts w:eastAsia="Arial" w:cs="Arial"/>
                <w:b/>
                <w:bCs/>
              </w:rPr>
              <w:lastRenderedPageBreak/>
              <w:t>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2F419186">
        <w:trPr>
          <w:cantSplit/>
        </w:trPr>
        <w:tc>
          <w:tcPr>
            <w:tcW w:w="2884" w:type="dxa"/>
          </w:tcPr>
          <w:p w14:paraId="43DAAB5C" w14:textId="05D82DA7" w:rsidR="009871B0" w:rsidRPr="007E0B31" w:rsidRDefault="009871B0" w:rsidP="009871B0">
            <w:pPr>
              <w:pStyle w:val="Arial11Bold"/>
              <w:rPr>
                <w:rFonts w:cs="Arial"/>
              </w:rPr>
            </w:pPr>
            <w:r w:rsidRPr="007E0B31">
              <w:rPr>
                <w:rFonts w:cs="Arial"/>
              </w:rPr>
              <w:lastRenderedPageBreak/>
              <w:t>EU Generator</w:t>
            </w:r>
          </w:p>
        </w:tc>
        <w:tc>
          <w:tcPr>
            <w:tcW w:w="6634"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2F419186">
        <w:trPr>
          <w:cantSplit/>
        </w:trPr>
        <w:tc>
          <w:tcPr>
            <w:tcW w:w="2884"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634"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68DAE70A"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2F419186">
        <w:trPr>
          <w:cantSplit/>
        </w:trPr>
        <w:tc>
          <w:tcPr>
            <w:tcW w:w="2884"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634" w:type="dxa"/>
          </w:tcPr>
          <w:p w14:paraId="0BF49D4F" w14:textId="364FD88E" w:rsidR="009871B0" w:rsidRPr="007E0B31" w:rsidRDefault="009871B0" w:rsidP="009871B0">
            <w:pPr>
              <w:pStyle w:val="TableArial11"/>
              <w:rPr>
                <w:rFonts w:cs="Arial"/>
              </w:rPr>
            </w:pPr>
            <w:r w:rsidRPr="38E6A229">
              <w:rPr>
                <w:rFonts w:cs="Arial"/>
              </w:rPr>
              <w:t xml:space="preserve">Such relevant data as </w:t>
            </w:r>
            <w:r w:rsidRPr="38E6A229">
              <w:rPr>
                <w:b/>
                <w:bCs/>
              </w:rPr>
              <w:t>Customers</w:t>
            </w:r>
            <w:r w:rsidRPr="38E6A229">
              <w:rPr>
                <w:rFonts w:cs="Arial"/>
              </w:rPr>
              <w:t xml:space="preserve"> and </w:t>
            </w:r>
            <w:r w:rsidRPr="38E6A229">
              <w:rPr>
                <w:b/>
                <w:bCs/>
              </w:rPr>
              <w:t xml:space="preserve">Generators </w:t>
            </w:r>
            <w:r w:rsidRPr="38E6A229">
              <w:rPr>
                <w:rFonts w:cs="Arial"/>
              </w:rPr>
              <w:t xml:space="preserve">are required to provide under Articles 7.1(a) and 7.1(b) and Articles 15.1(a), 15.1(b), 15.1(c), 15.1(d) </w:t>
            </w:r>
            <w:proofErr w:type="gramStart"/>
            <w:r w:rsidRPr="38E6A229">
              <w:rPr>
                <w:rFonts w:cs="Arial"/>
              </w:rPr>
              <w:t xml:space="preserve">of </w:t>
            </w:r>
            <w:r w:rsidR="279ACA04" w:rsidRPr="38E6A229">
              <w:rPr>
                <w:rFonts w:cs="Arial"/>
                <w:b/>
                <w:bCs/>
              </w:rPr>
              <w:t xml:space="preserve"> Assimilated</w:t>
            </w:r>
            <w:proofErr w:type="gramEnd"/>
            <w:r w:rsidRPr="38E6A229">
              <w:rPr>
                <w:rFonts w:cs="Arial"/>
                <w:b/>
                <w:bCs/>
              </w:rPr>
              <w:t xml:space="preserve"> Law</w:t>
            </w:r>
            <w:r w:rsidRPr="38E6A229">
              <w:rPr>
                <w:rFonts w:cs="Arial"/>
              </w:rPr>
              <w:t xml:space="preserve"> (Commission Regulation (EU) 543/2013), and which also forms part of </w:t>
            </w:r>
            <w:r w:rsidRPr="38E6A229">
              <w:rPr>
                <w:rFonts w:cs="Arial"/>
                <w:b/>
                <w:bCs/>
              </w:rPr>
              <w:t xml:space="preserve">DRC </w:t>
            </w:r>
            <w:r w:rsidRPr="38E6A229">
              <w:rPr>
                <w:rFonts w:cs="Arial"/>
              </w:rPr>
              <w:t>Schedule 6 (</w:t>
            </w:r>
            <w:r w:rsidRPr="38E6A229">
              <w:rPr>
                <w:b/>
                <w:bCs/>
              </w:rPr>
              <w:t>User</w:t>
            </w:r>
            <w:r w:rsidRPr="38E6A229">
              <w:rPr>
                <w:rFonts w:cs="Arial"/>
              </w:rPr>
              <w:t>s’ Outage Data).</w:t>
            </w:r>
          </w:p>
        </w:tc>
      </w:tr>
      <w:tr w:rsidR="009871B0" w:rsidRPr="007E0B31" w14:paraId="1927BF72" w14:textId="77777777" w:rsidTr="2F419186">
        <w:trPr>
          <w:cantSplit/>
        </w:trPr>
        <w:tc>
          <w:tcPr>
            <w:tcW w:w="2884"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634"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2F419186">
        <w:trPr>
          <w:cantSplit/>
        </w:trPr>
        <w:tc>
          <w:tcPr>
            <w:tcW w:w="2884"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634"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2F419186">
        <w:trPr>
          <w:cantSplit/>
        </w:trPr>
        <w:tc>
          <w:tcPr>
            <w:tcW w:w="2884"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634"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2F419186">
        <w:trPr>
          <w:cantSplit/>
        </w:trPr>
        <w:tc>
          <w:tcPr>
            <w:tcW w:w="2884" w:type="dxa"/>
          </w:tcPr>
          <w:p w14:paraId="55045C79" w14:textId="77777777" w:rsidR="009871B0" w:rsidRPr="007E0B31" w:rsidRDefault="009871B0" w:rsidP="009871B0">
            <w:pPr>
              <w:pStyle w:val="Arial11Bold"/>
              <w:rPr>
                <w:rFonts w:cs="Arial"/>
              </w:rPr>
            </w:pPr>
            <w:r w:rsidRPr="007E0B31">
              <w:rPr>
                <w:rFonts w:cs="Arial"/>
              </w:rPr>
              <w:t>Event</w:t>
            </w:r>
          </w:p>
        </w:tc>
        <w:tc>
          <w:tcPr>
            <w:tcW w:w="6634"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2F419186">
        <w:trPr>
          <w:cantSplit/>
        </w:trPr>
        <w:tc>
          <w:tcPr>
            <w:tcW w:w="2884" w:type="dxa"/>
          </w:tcPr>
          <w:p w14:paraId="04371C6C" w14:textId="77777777" w:rsidR="009871B0" w:rsidRPr="007E0B31" w:rsidRDefault="009871B0" w:rsidP="009871B0">
            <w:pPr>
              <w:pStyle w:val="Arial11Bold"/>
              <w:rPr>
                <w:rFonts w:cs="Arial"/>
              </w:rPr>
            </w:pPr>
            <w:r w:rsidRPr="007E0B31">
              <w:rPr>
                <w:rFonts w:cs="Arial"/>
              </w:rPr>
              <w:t>Exciter</w:t>
            </w:r>
          </w:p>
        </w:tc>
        <w:tc>
          <w:tcPr>
            <w:tcW w:w="6634"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2F419186">
        <w:trPr>
          <w:cantSplit/>
        </w:trPr>
        <w:tc>
          <w:tcPr>
            <w:tcW w:w="2884"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634"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2F419186">
        <w:trPr>
          <w:cantSplit/>
        </w:trPr>
        <w:tc>
          <w:tcPr>
            <w:tcW w:w="2884"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634"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2F419186">
        <w:trPr>
          <w:cantSplit/>
        </w:trPr>
        <w:tc>
          <w:tcPr>
            <w:tcW w:w="2884" w:type="dxa"/>
          </w:tcPr>
          <w:p w14:paraId="2C33AAB8" w14:textId="77777777" w:rsidR="009871B0" w:rsidRPr="007E0B31" w:rsidRDefault="009871B0" w:rsidP="009871B0">
            <w:pPr>
              <w:pStyle w:val="Arial11Bold"/>
              <w:rPr>
                <w:rFonts w:cs="Arial"/>
              </w:rPr>
            </w:pPr>
            <w:r w:rsidRPr="007E0B31">
              <w:rPr>
                <w:rFonts w:cs="Arial"/>
              </w:rPr>
              <w:lastRenderedPageBreak/>
              <w:t>Excitation System Nominal Response</w:t>
            </w:r>
          </w:p>
        </w:tc>
        <w:tc>
          <w:tcPr>
            <w:tcW w:w="6634"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2F419186">
        <w:trPr>
          <w:cantSplit/>
        </w:trPr>
        <w:tc>
          <w:tcPr>
            <w:tcW w:w="2884"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634"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2F419186">
        <w:trPr>
          <w:cantSplit/>
        </w:trPr>
        <w:tc>
          <w:tcPr>
            <w:tcW w:w="2884"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634"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2F419186">
        <w:trPr>
          <w:cantSplit/>
        </w:trPr>
        <w:tc>
          <w:tcPr>
            <w:tcW w:w="2884"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634"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2F419186">
        <w:trPr>
          <w:cantSplit/>
        </w:trPr>
        <w:tc>
          <w:tcPr>
            <w:tcW w:w="2884"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634"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2F419186">
        <w:trPr>
          <w:cantSplit/>
        </w:trPr>
        <w:tc>
          <w:tcPr>
            <w:tcW w:w="2884"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634"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2F419186">
        <w:trPr>
          <w:cantSplit/>
        </w:trPr>
        <w:tc>
          <w:tcPr>
            <w:tcW w:w="2884"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634"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2F419186">
        <w:trPr>
          <w:cantSplit/>
        </w:trPr>
        <w:tc>
          <w:tcPr>
            <w:tcW w:w="2884" w:type="dxa"/>
          </w:tcPr>
          <w:p w14:paraId="21F38B58" w14:textId="77777777" w:rsidR="009871B0" w:rsidRPr="007E0B31" w:rsidRDefault="009871B0" w:rsidP="009871B0">
            <w:pPr>
              <w:pStyle w:val="Arial11Bold"/>
              <w:rPr>
                <w:rFonts w:cs="Arial"/>
              </w:rPr>
            </w:pPr>
            <w:r w:rsidRPr="007E0B31">
              <w:rPr>
                <w:rFonts w:cs="Arial"/>
              </w:rPr>
              <w:lastRenderedPageBreak/>
              <w:t>Existing Magnox Reactor Plant</w:t>
            </w:r>
          </w:p>
        </w:tc>
        <w:tc>
          <w:tcPr>
            <w:tcW w:w="6634"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2F419186">
        <w:trPr>
          <w:cantSplit/>
        </w:trPr>
        <w:tc>
          <w:tcPr>
            <w:tcW w:w="2884"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634"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2F419186">
        <w:trPr>
          <w:cantSplit/>
        </w:trPr>
        <w:tc>
          <w:tcPr>
            <w:tcW w:w="2884"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634"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2F419186">
        <w:trPr>
          <w:cantSplit/>
        </w:trPr>
        <w:tc>
          <w:tcPr>
            <w:tcW w:w="2884"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634"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2F419186">
        <w:trPr>
          <w:cantSplit/>
        </w:trPr>
        <w:tc>
          <w:tcPr>
            <w:tcW w:w="2884"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634"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2F419186">
        <w:trPr>
          <w:cantSplit/>
        </w:trPr>
        <w:tc>
          <w:tcPr>
            <w:tcW w:w="2884"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634"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External Interconnection</w:t>
            </w:r>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BE0276" w:rsidRPr="007E0B31" w14:paraId="78970B9C" w14:textId="77777777" w:rsidTr="2F419186">
        <w:trPr>
          <w:cantSplit/>
          <w:ins w:id="88" w:author="Lizzie Timmins (NESO)" w:date="2025-04-14T11:06:00Z"/>
        </w:trPr>
        <w:tc>
          <w:tcPr>
            <w:tcW w:w="2884" w:type="dxa"/>
          </w:tcPr>
          <w:p w14:paraId="0D2E3B1D" w14:textId="00782C2F" w:rsidR="00BE0276" w:rsidRPr="007E0B31" w:rsidRDefault="00BE0276" w:rsidP="00BE0276">
            <w:pPr>
              <w:pStyle w:val="Arial11Bold"/>
              <w:rPr>
                <w:ins w:id="89" w:author="Lizzie Timmins (NESO)" w:date="2025-04-14T11:06:00Z"/>
                <w:rFonts w:cs="Arial"/>
              </w:rPr>
            </w:pPr>
            <w:ins w:id="90" w:author="Lizzie Timmins (NESO)" w:date="2025-04-14T11:06:00Z">
              <w:r>
                <w:rPr>
                  <w:rFonts w:cs="Arial"/>
                </w:rPr>
                <w:t xml:space="preserve">Fast </w:t>
              </w:r>
              <w:r w:rsidRPr="00BE0276">
                <w:rPr>
                  <w:rFonts w:cs="Arial"/>
                </w:rPr>
                <w:t>Load</w:t>
              </w:r>
              <w:r>
                <w:rPr>
                  <w:rFonts w:cs="Arial"/>
                </w:rPr>
                <w:t xml:space="preserve"> Block</w:t>
              </w:r>
            </w:ins>
          </w:p>
        </w:tc>
        <w:tc>
          <w:tcPr>
            <w:tcW w:w="6634" w:type="dxa"/>
          </w:tcPr>
          <w:p w14:paraId="419E7FBB" w14:textId="1F9414FA" w:rsidR="00BE0276" w:rsidRPr="007E0B31" w:rsidRDefault="00BE0276" w:rsidP="00BE0276">
            <w:pPr>
              <w:pStyle w:val="TableArial11"/>
              <w:rPr>
                <w:ins w:id="91" w:author="Lizzie Timmins (NESO)" w:date="2025-04-14T11:06:00Z"/>
                <w:rFonts w:cs="Arial"/>
              </w:rPr>
            </w:pPr>
            <w:ins w:id="92" w:author="Lizzie Timmins (NESO)" w:date="2025-04-14T11:06:00Z">
              <w:r>
                <w:t xml:space="preserve">A </w:t>
              </w:r>
              <w:r w:rsidRPr="2F419186">
                <w:rPr>
                  <w:b/>
                  <w:bCs/>
                </w:rPr>
                <w:t>Load Block</w:t>
              </w:r>
              <w:r>
                <w:t xml:space="preserve"> that can be disconnected by a </w:t>
              </w:r>
              <w:r w:rsidRPr="2F419186">
                <w:rPr>
                  <w:b/>
                  <w:bCs/>
                </w:rPr>
                <w:t>Network Operator</w:t>
              </w:r>
              <w:r>
                <w:t xml:space="preserve"> within the timescale set out in OC6.5</w:t>
              </w:r>
            </w:ins>
            <w:ins w:id="93" w:author="Rebecca Scott [NESO]" w:date="2025-08-27T16:49:00Z" w16du:dateUtc="2025-08-27T15:49:00Z">
              <w:r w:rsidR="00F62E3A">
                <w:t>.4</w:t>
              </w:r>
            </w:ins>
            <w:ins w:id="94" w:author="Lizzie Timmins (NESO)" w:date="2025-04-14T11:06:00Z">
              <w:r>
                <w:t xml:space="preserve"> when instructed by </w:t>
              </w:r>
              <w:r w:rsidRPr="2F419186">
                <w:rPr>
                  <w:b/>
                  <w:bCs/>
                </w:rPr>
                <w:t>The Company</w:t>
              </w:r>
              <w:r>
                <w:t xml:space="preserve"> and which shall be designated by the </w:t>
              </w:r>
              <w:r w:rsidRPr="2F419186">
                <w:rPr>
                  <w:b/>
                  <w:bCs/>
                </w:rPr>
                <w:t>Network Operator</w:t>
              </w:r>
              <w:r>
                <w:t xml:space="preserve"> with a unique identifier </w:t>
              </w:r>
            </w:ins>
            <w:ins w:id="95" w:author="Rebecca Scott (NESO)" w:date="2025-04-16T09:02:00Z">
              <w:r w:rsidR="005E4AB8">
                <w:t>‘</w:t>
              </w:r>
            </w:ins>
            <w:ins w:id="96" w:author="Lizzie Timmins (NESO)" w:date="2025-04-14T11:06:00Z">
              <w:r>
                <w:t>R</w:t>
              </w:r>
            </w:ins>
            <w:ins w:id="97" w:author="Rebecca Scott (NESO)" w:date="2025-04-16T09:02:00Z">
              <w:r w:rsidR="005E4AB8">
                <w:t>’</w:t>
              </w:r>
            </w:ins>
            <w:ins w:id="98" w:author="Lizzie Timmins (NESO)" w:date="2025-04-14T11:06:00Z">
              <w:r>
                <w:t xml:space="preserve">, </w:t>
              </w:r>
            </w:ins>
            <w:ins w:id="99" w:author="Rebecca Scott (NESO)" w:date="2025-04-16T09:02:00Z">
              <w:r w:rsidR="005E4AB8">
                <w:t>‘</w:t>
              </w:r>
            </w:ins>
            <w:ins w:id="100" w:author="Lizzie Timmins (NESO)" w:date="2025-04-14T11:06:00Z">
              <w:r>
                <w:t>S</w:t>
              </w:r>
            </w:ins>
            <w:ins w:id="101" w:author="Rebecca Scott (NESO)" w:date="2025-04-16T09:02:00Z">
              <w:r w:rsidR="005E4AB8">
                <w:t>’</w:t>
              </w:r>
            </w:ins>
            <w:ins w:id="102" w:author="Lizzie Timmins (NESO)" w:date="2025-04-14T11:06:00Z">
              <w:r>
                <w:t xml:space="preserve">, </w:t>
              </w:r>
            </w:ins>
            <w:ins w:id="103" w:author="Rebecca Scott (NESO)" w:date="2025-04-16T09:02:00Z">
              <w:r w:rsidR="005E4AB8">
                <w:t>‘</w:t>
              </w:r>
            </w:ins>
            <w:ins w:id="104" w:author="Lizzie Timmins (NESO)" w:date="2025-04-14T11:06:00Z">
              <w:r>
                <w:t>T</w:t>
              </w:r>
            </w:ins>
            <w:ins w:id="105" w:author="Rebecca Scott (NESO)" w:date="2025-04-16T09:02:00Z">
              <w:r w:rsidR="005E4AB8">
                <w:t>’</w:t>
              </w:r>
            </w:ins>
            <w:ins w:id="106" w:author="Lizzie Timmins (NESO)" w:date="2025-04-14T11:06:00Z">
              <w:r>
                <w:t xml:space="preserve"> or </w:t>
              </w:r>
            </w:ins>
            <w:ins w:id="107" w:author="Rebecca Scott (NESO)" w:date="2025-04-16T09:02:00Z">
              <w:r w:rsidR="005E4AB8">
                <w:t>‘</w:t>
              </w:r>
            </w:ins>
            <w:ins w:id="108" w:author="Lizzie Timmins (NESO)" w:date="2025-04-14T11:06:00Z">
              <w:r>
                <w:t>U</w:t>
              </w:r>
            </w:ins>
            <w:ins w:id="109" w:author="Rebecca Scott (NESO)" w:date="2025-04-16T09:02:00Z">
              <w:r w:rsidR="005E4AB8">
                <w:t>’</w:t>
              </w:r>
            </w:ins>
            <w:ins w:id="110" w:author="Lizzie Timmins (NESO)" w:date="2025-04-14T11:06:00Z">
              <w:r>
                <w:t xml:space="preserve"> (in accordance with the Electricity Supply Emergency Code).</w:t>
              </w:r>
            </w:ins>
          </w:p>
        </w:tc>
      </w:tr>
      <w:tr w:rsidR="009871B0" w:rsidRPr="007E0B31" w14:paraId="11605031" w14:textId="77777777" w:rsidTr="2F419186">
        <w:trPr>
          <w:cantSplit/>
        </w:trPr>
        <w:tc>
          <w:tcPr>
            <w:tcW w:w="2884"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634"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2F419186">
        <w:trPr>
          <w:cantSplit/>
        </w:trPr>
        <w:tc>
          <w:tcPr>
            <w:tcW w:w="2884"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634"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2F419186">
        <w:trPr>
          <w:cantSplit/>
        </w:trPr>
        <w:tc>
          <w:tcPr>
            <w:tcW w:w="2884"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lastRenderedPageBreak/>
              <w:t>Fault Ride Through</w:t>
            </w:r>
          </w:p>
        </w:tc>
        <w:tc>
          <w:tcPr>
            <w:tcW w:w="6634"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2F419186">
        <w:trPr>
          <w:cantSplit/>
        </w:trPr>
        <w:tc>
          <w:tcPr>
            <w:tcW w:w="2884" w:type="dxa"/>
          </w:tcPr>
          <w:p w14:paraId="0454CFBF" w14:textId="77777777" w:rsidR="009871B0" w:rsidRPr="007E0B31" w:rsidRDefault="009871B0" w:rsidP="009871B0">
            <w:pPr>
              <w:pStyle w:val="Arial11Bold"/>
              <w:rPr>
                <w:rFonts w:cs="Arial"/>
              </w:rPr>
            </w:pPr>
            <w:r w:rsidRPr="007E0B31">
              <w:rPr>
                <w:rFonts w:cs="Arial"/>
              </w:rPr>
              <w:t>Fast Start</w:t>
            </w:r>
          </w:p>
        </w:tc>
        <w:tc>
          <w:tcPr>
            <w:tcW w:w="6634"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2F419186">
        <w:trPr>
          <w:cantSplit/>
        </w:trPr>
        <w:tc>
          <w:tcPr>
            <w:tcW w:w="2884"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634"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2F419186">
        <w:trPr>
          <w:cantSplit/>
        </w:trPr>
        <w:tc>
          <w:tcPr>
            <w:tcW w:w="2884"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634"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 xml:space="preserve">Grid </w:t>
            </w:r>
            <w:proofErr w:type="gramStart"/>
            <w:r w:rsidRPr="007E0B31">
              <w:rPr>
                <w:rFonts w:cs="Arial"/>
                <w:b/>
              </w:rPr>
              <w:t>Code</w:t>
            </w:r>
            <w:r w:rsidRPr="007E0B31">
              <w:rPr>
                <w:rFonts w:cs="Arial"/>
              </w:rPr>
              <w:t>;</w:t>
            </w:r>
            <w:proofErr w:type="gramEnd"/>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 xml:space="preserve">correcting any minor typographical </w:t>
            </w:r>
            <w:proofErr w:type="gramStart"/>
            <w:r w:rsidRPr="007E0B31">
              <w:rPr>
                <w:rFonts w:cs="Arial"/>
              </w:rPr>
              <w:t>errors;</w:t>
            </w:r>
            <w:proofErr w:type="gramEnd"/>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2F419186">
        <w:trPr>
          <w:cantSplit/>
        </w:trPr>
        <w:tc>
          <w:tcPr>
            <w:tcW w:w="2884" w:type="dxa"/>
          </w:tcPr>
          <w:p w14:paraId="04BB9A43" w14:textId="52E74410" w:rsidR="009871B0" w:rsidRPr="00CB537D" w:rsidRDefault="009871B0" w:rsidP="009871B0">
            <w:pPr>
              <w:pStyle w:val="Arial11Bold"/>
            </w:pPr>
            <w:r w:rsidRPr="00CB537D">
              <w:t>Fault Current Interruption Time</w:t>
            </w:r>
          </w:p>
        </w:tc>
        <w:tc>
          <w:tcPr>
            <w:tcW w:w="6634"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2F419186">
        <w:trPr>
          <w:cantSplit/>
        </w:trPr>
        <w:tc>
          <w:tcPr>
            <w:tcW w:w="2884" w:type="dxa"/>
          </w:tcPr>
          <w:p w14:paraId="07661B3C" w14:textId="5FE1A371" w:rsidR="009871B0" w:rsidRPr="00CB537D" w:rsidRDefault="009871B0" w:rsidP="009871B0">
            <w:pPr>
              <w:pStyle w:val="Arial11Bold"/>
            </w:pPr>
            <w:r w:rsidRPr="00CB537D">
              <w:t>Fault Ride Through</w:t>
            </w:r>
          </w:p>
        </w:tc>
        <w:tc>
          <w:tcPr>
            <w:tcW w:w="6634"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F81D7C" w14:paraId="4C883F65" w14:textId="77777777" w:rsidTr="2F419186">
        <w:trPr>
          <w:cantSplit/>
        </w:trPr>
        <w:tc>
          <w:tcPr>
            <w:tcW w:w="2884" w:type="dxa"/>
          </w:tcPr>
          <w:p w14:paraId="1AE62D52" w14:textId="0707DBC7" w:rsidR="00F81D7C" w:rsidRPr="00CB537D" w:rsidRDefault="00F81D7C" w:rsidP="00F81D7C">
            <w:pPr>
              <w:pStyle w:val="Arial11Bold"/>
            </w:pPr>
            <w:r w:rsidRPr="00C65C3A">
              <w:rPr>
                <w:bCs/>
              </w:rPr>
              <w:t>Final-Balancing Compliance Notification  </w:t>
            </w:r>
          </w:p>
        </w:tc>
        <w:tc>
          <w:tcPr>
            <w:tcW w:w="6634" w:type="dxa"/>
          </w:tcPr>
          <w:p w14:paraId="53871824" w14:textId="669CA530" w:rsidR="00F81D7C" w:rsidRPr="00E54DBB" w:rsidRDefault="00F81D7C" w:rsidP="00F81D7C">
            <w:pPr>
              <w:pStyle w:val="TableArial11"/>
              <w:rPr>
                <w:rFonts w:cs="Arial"/>
              </w:rPr>
            </w:pPr>
            <w:r w:rsidRPr="00E54DBB">
              <w:rPr>
                <w:rFonts w:cs="Arial"/>
              </w:rPr>
              <w:t xml:space="preserve">A notification from </w:t>
            </w:r>
            <w:r w:rsidRPr="00E54DBB">
              <w:rPr>
                <w:rFonts w:cs="Arial"/>
                <w:b/>
                <w:bCs/>
              </w:rPr>
              <w:t xml:space="preserve">The Company </w:t>
            </w:r>
            <w:r w:rsidRPr="00E54DBB">
              <w:rPr>
                <w:rFonts w:cs="Arial"/>
              </w:rPr>
              <w:t>to a</w:t>
            </w:r>
            <w:r>
              <w:rPr>
                <w:rFonts w:cs="Arial"/>
              </w:rPr>
              <w:t xml:space="preserve">n </w:t>
            </w:r>
            <w:r w:rsidRPr="00D55681">
              <w:rPr>
                <w:rFonts w:cs="Arial"/>
                <w:b/>
                <w:bCs/>
              </w:rPr>
              <w:t>EU</w:t>
            </w:r>
            <w:r w:rsidRPr="00760ADD">
              <w:rPr>
                <w:rFonts w:cs="Arial"/>
                <w:b/>
                <w:bCs/>
              </w:rPr>
              <w:t xml:space="preserve"> </w:t>
            </w:r>
            <w:r w:rsidRPr="00E54DBB">
              <w:rPr>
                <w:rFonts w:cs="Arial"/>
                <w:b/>
                <w:bCs/>
              </w:rPr>
              <w:t>Generator</w:t>
            </w:r>
            <w:r w:rsidRPr="00E54DBB">
              <w:rPr>
                <w:rFonts w:cs="Arial"/>
              </w:rPr>
              <w:t xml:space="preserve"> in respect of an </w:t>
            </w:r>
            <w:r w:rsidRPr="00E54DBB">
              <w:rPr>
                <w:rFonts w:cs="Arial"/>
                <w:b/>
                <w:bCs/>
              </w:rPr>
              <w:t>Embedded Small Power Station</w:t>
            </w:r>
            <w:r w:rsidRPr="00E54DBB">
              <w:rPr>
                <w:rFonts w:cs="Arial"/>
              </w:rPr>
              <w:t xml:space="preserve"> with a </w:t>
            </w:r>
            <w:r w:rsidRPr="00E54DBB">
              <w:rPr>
                <w:rFonts w:cs="Arial"/>
                <w:b/>
                <w:bCs/>
              </w:rPr>
              <w:t xml:space="preserve">Bilateral Embedded Generation Agreement </w:t>
            </w:r>
            <w:r w:rsidRPr="00E54DBB">
              <w:rPr>
                <w:rFonts w:cs="Arial"/>
              </w:rPr>
              <w:t xml:space="preserve">with </w:t>
            </w:r>
            <w:r w:rsidRPr="00E54DBB">
              <w:rPr>
                <w:rFonts w:cs="Arial"/>
                <w:b/>
                <w:bCs/>
              </w:rPr>
              <w:t>The Company</w:t>
            </w:r>
            <w:r w:rsidRPr="00D55681">
              <w:rPr>
                <w:rFonts w:cs="Arial"/>
              </w:rPr>
              <w:t>,</w:t>
            </w:r>
            <w:r>
              <w:rPr>
                <w:rFonts w:cs="Arial"/>
                <w:b/>
                <w:bCs/>
              </w:rPr>
              <w:t xml:space="preserve"> </w:t>
            </w:r>
            <w:r>
              <w:rPr>
                <w:rFonts w:cs="Arial"/>
              </w:rPr>
              <w:t xml:space="preserve">with a </w:t>
            </w:r>
            <w:r>
              <w:rPr>
                <w:rFonts w:cs="Arial"/>
                <w:b/>
                <w:bCs/>
              </w:rPr>
              <w:t>Completion Date</w:t>
            </w:r>
            <w:r>
              <w:rPr>
                <w:rFonts w:cs="Arial"/>
              </w:rPr>
              <w:t xml:space="preserve"> on or after </w:t>
            </w:r>
            <w:r w:rsidR="000D4BCE">
              <w:rPr>
                <w:rFonts w:cs="Arial"/>
              </w:rPr>
              <w:t>05</w:t>
            </w:r>
            <w:r>
              <w:rPr>
                <w:rFonts w:cs="Arial"/>
              </w:rPr>
              <w:t>-</w:t>
            </w:r>
            <w:r w:rsidR="000D4BCE">
              <w:rPr>
                <w:rFonts w:cs="Arial"/>
              </w:rPr>
              <w:t>09-2024</w:t>
            </w:r>
            <w:r w:rsidRPr="007C6CA1">
              <w:rPr>
                <w:rFonts w:cs="Arial"/>
              </w:rPr>
              <w:t>,</w:t>
            </w:r>
            <w:r w:rsidRPr="00E54DBB">
              <w:rPr>
                <w:rFonts w:cs="Arial"/>
                <w:b/>
                <w:bCs/>
              </w:rPr>
              <w:t xml:space="preserve"> </w:t>
            </w:r>
            <w:r w:rsidRPr="00E54DBB">
              <w:rPr>
                <w:rFonts w:cs="Arial"/>
              </w:rPr>
              <w:t xml:space="preserve">confirming that the </w:t>
            </w:r>
            <w:r w:rsidRPr="00E54DBB">
              <w:rPr>
                <w:rFonts w:cs="Arial"/>
                <w:b/>
                <w:bCs/>
              </w:rPr>
              <w:t>Generator</w:t>
            </w:r>
            <w:r w:rsidRPr="00E54DBB">
              <w:rPr>
                <w:rFonts w:cs="Arial"/>
              </w:rPr>
              <w:t xml:space="preserve"> has demonstrated compliance</w:t>
            </w:r>
            <w:r>
              <w:rPr>
                <w:rFonts w:cs="Arial"/>
              </w:rPr>
              <w:t xml:space="preserve"> with</w:t>
            </w:r>
            <w:r w:rsidRPr="00E54DBB">
              <w:rPr>
                <w:rFonts w:cs="Arial"/>
              </w:rPr>
              <w:t>:</w:t>
            </w:r>
          </w:p>
          <w:p w14:paraId="00B5F56C" w14:textId="77777777" w:rsidR="00F81D7C" w:rsidRPr="00E54DBB" w:rsidRDefault="00F81D7C" w:rsidP="00F81D7C">
            <w:pPr>
              <w:pStyle w:val="TableArial11"/>
              <w:rPr>
                <w:rFonts w:cs="Arial"/>
              </w:rPr>
            </w:pPr>
            <w:r w:rsidRPr="00E54DBB">
              <w:rPr>
                <w:rFonts w:cs="Arial"/>
              </w:rPr>
              <w:t>(a)</w:t>
            </w:r>
            <w:r>
              <w:rPr>
                <w:rFonts w:cs="Arial"/>
              </w:rPr>
              <w:t xml:space="preserve"> </w:t>
            </w:r>
            <w:r w:rsidRPr="00E54DBB">
              <w:rPr>
                <w:rFonts w:cs="Arial"/>
                <w:b/>
                <w:bCs/>
              </w:rPr>
              <w:t>Engineering Recommendation</w:t>
            </w:r>
            <w:r w:rsidRPr="00E54DBB">
              <w:rPr>
                <w:rFonts w:cs="Arial"/>
              </w:rPr>
              <w:t xml:space="preserve"> G99 supported by the </w:t>
            </w:r>
            <w:r>
              <w:rPr>
                <w:rFonts w:cs="Arial"/>
              </w:rPr>
              <w:t>f</w:t>
            </w:r>
            <w:r w:rsidRPr="007C6CA1">
              <w:rPr>
                <w:rFonts w:cs="Arial"/>
              </w:rPr>
              <w:t xml:space="preserve">inal </w:t>
            </w:r>
            <w:r>
              <w:rPr>
                <w:rFonts w:cs="Arial"/>
              </w:rPr>
              <w:t>o</w:t>
            </w:r>
            <w:r w:rsidRPr="007C6CA1">
              <w:rPr>
                <w:rFonts w:cs="Arial"/>
              </w:rPr>
              <w:t xml:space="preserve">perational </w:t>
            </w:r>
            <w:r>
              <w:rPr>
                <w:rFonts w:cs="Arial"/>
              </w:rPr>
              <w:t>n</w:t>
            </w:r>
            <w:r w:rsidRPr="007C6CA1">
              <w:rPr>
                <w:rFonts w:cs="Arial"/>
              </w:rPr>
              <w:t>otification</w:t>
            </w:r>
            <w:r w:rsidRPr="00E54DBB">
              <w:rPr>
                <w:rFonts w:cs="Arial"/>
                <w:b/>
                <w:bCs/>
              </w:rPr>
              <w:t xml:space="preserve"> </w:t>
            </w:r>
            <w:r w:rsidRPr="00E54DBB">
              <w:rPr>
                <w:rFonts w:cs="Arial"/>
              </w:rPr>
              <w:t xml:space="preserve">from the relevant </w:t>
            </w:r>
            <w:r w:rsidRPr="00E54DBB">
              <w:rPr>
                <w:rFonts w:cs="Arial"/>
                <w:b/>
                <w:bCs/>
              </w:rPr>
              <w:t>Network Operator</w:t>
            </w:r>
            <w:r w:rsidRPr="00C65C3A">
              <w:rPr>
                <w:rFonts w:cs="Arial"/>
              </w:rPr>
              <w:t>,</w:t>
            </w:r>
          </w:p>
          <w:p w14:paraId="5F94E9A1" w14:textId="77777777" w:rsidR="00F81D7C" w:rsidRPr="00E54DBB" w:rsidRDefault="00F81D7C" w:rsidP="00F81D7C">
            <w:pPr>
              <w:pStyle w:val="TableArial11"/>
              <w:rPr>
                <w:rFonts w:cs="Arial"/>
              </w:rPr>
            </w:pPr>
            <w:r w:rsidRPr="00E54DBB">
              <w:rPr>
                <w:rFonts w:cs="Arial"/>
              </w:rPr>
              <w:t>(b) the relevant sections of the Grid Code as applicable, and</w:t>
            </w:r>
          </w:p>
          <w:p w14:paraId="6ED3A492" w14:textId="77777777" w:rsidR="00F81D7C" w:rsidRPr="00E54DBB" w:rsidRDefault="00F81D7C" w:rsidP="00F81D7C">
            <w:pPr>
              <w:pStyle w:val="TableArial11"/>
              <w:rPr>
                <w:rFonts w:cs="Arial"/>
              </w:rPr>
            </w:pPr>
            <w:r w:rsidRPr="00E54DBB">
              <w:rPr>
                <w:rFonts w:cs="Arial"/>
              </w:rPr>
              <w:t xml:space="preserve">(c) the </w:t>
            </w:r>
            <w:r w:rsidRPr="00E54DBB">
              <w:rPr>
                <w:rFonts w:cs="Arial"/>
                <w:b/>
                <w:bCs/>
              </w:rPr>
              <w:t>Bilateral Embedded Generation Agreement</w:t>
            </w:r>
            <w:r w:rsidRPr="00E54DBB">
              <w:rPr>
                <w:rFonts w:cs="Arial"/>
              </w:rPr>
              <w:t xml:space="preserve">, </w:t>
            </w:r>
          </w:p>
          <w:p w14:paraId="0B656960" w14:textId="485D6D99" w:rsidR="00F81D7C" w:rsidRDefault="00F81D7C" w:rsidP="00F81D7C">
            <w:pPr>
              <w:pStyle w:val="TableArial11"/>
            </w:pPr>
            <w:r>
              <w:rPr>
                <w:rFonts w:cs="Arial"/>
              </w:rPr>
              <w:t>a</w:t>
            </w:r>
            <w:r w:rsidRPr="00E54DBB">
              <w:rPr>
                <w:rFonts w:cs="Arial"/>
              </w:rPr>
              <w:t xml:space="preserve">nd </w:t>
            </w:r>
            <w:r>
              <w:rPr>
                <w:rFonts w:cs="Arial"/>
              </w:rPr>
              <w:t xml:space="preserve">that </w:t>
            </w:r>
            <w:r w:rsidRPr="00E54DBB">
              <w:rPr>
                <w:rFonts w:cs="Arial"/>
              </w:rPr>
              <w:t xml:space="preserve">all the items in the schedule of </w:t>
            </w:r>
            <w:r w:rsidRPr="00E54DBB">
              <w:rPr>
                <w:rFonts w:cs="Arial"/>
                <w:b/>
                <w:bCs/>
              </w:rPr>
              <w:t xml:space="preserve">Unresolved Issues </w:t>
            </w:r>
            <w:r w:rsidRPr="000178A8">
              <w:rPr>
                <w:rFonts w:cs="Arial"/>
              </w:rPr>
              <w:t>have been completed</w:t>
            </w:r>
            <w:r>
              <w:rPr>
                <w:rFonts w:cs="Arial"/>
                <w:b/>
                <w:bCs/>
              </w:rPr>
              <w:t xml:space="preserve"> </w:t>
            </w:r>
            <w:r w:rsidRPr="00E54DBB">
              <w:rPr>
                <w:rFonts w:cs="Arial"/>
              </w:rPr>
              <w:t xml:space="preserve">to </w:t>
            </w:r>
            <w:r w:rsidRPr="00E54DBB">
              <w:rPr>
                <w:rFonts w:cs="Arial"/>
                <w:b/>
                <w:bCs/>
              </w:rPr>
              <w:t>The Company</w:t>
            </w:r>
            <w:r w:rsidRPr="00E54DBB">
              <w:rPr>
                <w:rFonts w:cs="Arial"/>
              </w:rPr>
              <w:t xml:space="preserve">'s satisfaction. </w:t>
            </w:r>
          </w:p>
        </w:tc>
      </w:tr>
      <w:tr w:rsidR="00F81D7C" w:rsidRPr="007E0B31" w14:paraId="4DC1F36D" w14:textId="77777777" w:rsidTr="2F419186">
        <w:trPr>
          <w:cantSplit/>
        </w:trPr>
        <w:tc>
          <w:tcPr>
            <w:tcW w:w="2884" w:type="dxa"/>
          </w:tcPr>
          <w:p w14:paraId="39CA52E1" w14:textId="77777777" w:rsidR="00F81D7C" w:rsidRPr="007E0B31" w:rsidRDefault="00F81D7C" w:rsidP="00F81D7C">
            <w:pPr>
              <w:pStyle w:val="Arial11Bold"/>
              <w:rPr>
                <w:rFonts w:cs="Arial"/>
              </w:rPr>
            </w:pPr>
            <w:r w:rsidRPr="007E0B31">
              <w:rPr>
                <w:rFonts w:cs="Arial"/>
              </w:rPr>
              <w:t>Final Generation Outage Programme</w:t>
            </w:r>
          </w:p>
        </w:tc>
        <w:tc>
          <w:tcPr>
            <w:tcW w:w="6634" w:type="dxa"/>
          </w:tcPr>
          <w:p w14:paraId="21DA4626" w14:textId="20118034" w:rsidR="00F81D7C" w:rsidRPr="007E0B31" w:rsidRDefault="00F81D7C" w:rsidP="00F81D7C">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F81D7C" w:rsidRPr="007E0B31" w14:paraId="25992C8B" w14:textId="77777777" w:rsidTr="2F419186">
        <w:trPr>
          <w:cantSplit/>
        </w:trPr>
        <w:tc>
          <w:tcPr>
            <w:tcW w:w="2884" w:type="dxa"/>
          </w:tcPr>
          <w:p w14:paraId="24A46B59" w14:textId="6EF2404B" w:rsidR="00F81D7C" w:rsidRPr="007E0B31" w:rsidRDefault="00F81D7C" w:rsidP="00F81D7C">
            <w:pPr>
              <w:pStyle w:val="Arial11Bold"/>
              <w:rPr>
                <w:rFonts w:cs="Arial"/>
              </w:rPr>
            </w:pPr>
            <w:bookmarkStart w:id="111" w:name="_DV_C20"/>
            <w:r w:rsidRPr="007E0B31">
              <w:rPr>
                <w:rFonts w:cs="Arial"/>
              </w:rPr>
              <w:lastRenderedPageBreak/>
              <w:t xml:space="preserve">Final Operational Notification </w:t>
            </w:r>
            <w:r w:rsidRPr="007E0B31">
              <w:rPr>
                <w:rFonts w:cs="Arial"/>
                <w:b w:val="0"/>
              </w:rPr>
              <w:t>or</w:t>
            </w:r>
            <w:r w:rsidRPr="007E0B31">
              <w:rPr>
                <w:rFonts w:cs="Arial"/>
              </w:rPr>
              <w:t xml:space="preserve"> FON </w:t>
            </w:r>
            <w:bookmarkEnd w:id="111"/>
          </w:p>
        </w:tc>
        <w:tc>
          <w:tcPr>
            <w:tcW w:w="6634" w:type="dxa"/>
          </w:tcPr>
          <w:p w14:paraId="52B70B80" w14:textId="1AE703F3" w:rsidR="00F81D7C" w:rsidRPr="007E0B31" w:rsidRDefault="00F81D7C" w:rsidP="00F81D7C">
            <w:pPr>
              <w:pStyle w:val="TableArial11"/>
              <w:rPr>
                <w:rFonts w:cs="Arial"/>
              </w:rPr>
            </w:pPr>
            <w:bookmarkStart w:id="112"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112"/>
          </w:p>
          <w:p w14:paraId="534102FE" w14:textId="77777777" w:rsidR="00F81D7C" w:rsidRPr="007E0B31" w:rsidRDefault="00F81D7C" w:rsidP="00F81D7C">
            <w:pPr>
              <w:pStyle w:val="TableArial11"/>
              <w:ind w:left="567" w:hanging="567"/>
              <w:rPr>
                <w:rFonts w:cs="Arial"/>
              </w:rPr>
            </w:pPr>
            <w:bookmarkStart w:id="113" w:name="_DV_C22"/>
            <w:r w:rsidRPr="007E0B31">
              <w:rPr>
                <w:rFonts w:cs="Arial"/>
              </w:rPr>
              <w:t>(a)</w:t>
            </w:r>
            <w:r w:rsidRPr="007E0B31">
              <w:rPr>
                <w:rFonts w:cs="Arial"/>
              </w:rPr>
              <w:tab/>
              <w:t>with the Grid Code, (or where they apply, that relevant derogations have been granted), and</w:t>
            </w:r>
            <w:bookmarkEnd w:id="113"/>
          </w:p>
          <w:p w14:paraId="001CADC8" w14:textId="77777777" w:rsidR="00F81D7C" w:rsidRPr="007E0B31" w:rsidRDefault="00F81D7C" w:rsidP="00F81D7C">
            <w:pPr>
              <w:pStyle w:val="TableArial11"/>
              <w:ind w:left="567" w:hanging="567"/>
              <w:rPr>
                <w:rFonts w:cs="Arial"/>
              </w:rPr>
            </w:pPr>
            <w:bookmarkStart w:id="114"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14"/>
          </w:p>
          <w:p w14:paraId="67438D86" w14:textId="77777777" w:rsidR="00F81D7C" w:rsidRPr="007E0B31" w:rsidRDefault="00F81D7C" w:rsidP="00F81D7C">
            <w:pPr>
              <w:pStyle w:val="TableArial11"/>
              <w:rPr>
                <w:rFonts w:cs="Arial"/>
                <w:u w:val="single"/>
              </w:rPr>
            </w:pPr>
            <w:bookmarkStart w:id="115"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115"/>
          </w:p>
        </w:tc>
      </w:tr>
      <w:tr w:rsidR="00F81D7C" w:rsidRPr="007E0B31" w14:paraId="197251CB" w14:textId="77777777" w:rsidTr="2F419186">
        <w:trPr>
          <w:cantSplit/>
        </w:trPr>
        <w:tc>
          <w:tcPr>
            <w:tcW w:w="2884" w:type="dxa"/>
          </w:tcPr>
          <w:p w14:paraId="004E90B7" w14:textId="77777777" w:rsidR="00F81D7C" w:rsidRPr="007E0B31" w:rsidRDefault="00F81D7C" w:rsidP="00F81D7C">
            <w:pPr>
              <w:pStyle w:val="Arial11Bold"/>
              <w:rPr>
                <w:rFonts w:cs="Arial"/>
              </w:rPr>
            </w:pPr>
            <w:r w:rsidRPr="007E0B31">
              <w:rPr>
                <w:rFonts w:cs="Arial"/>
              </w:rPr>
              <w:t>Final Physical Notification Data</w:t>
            </w:r>
          </w:p>
        </w:tc>
        <w:tc>
          <w:tcPr>
            <w:tcW w:w="6634" w:type="dxa"/>
          </w:tcPr>
          <w:p w14:paraId="61126324"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03ECD7A1" w14:textId="77777777" w:rsidTr="2F419186">
        <w:trPr>
          <w:cantSplit/>
        </w:trPr>
        <w:tc>
          <w:tcPr>
            <w:tcW w:w="2884" w:type="dxa"/>
          </w:tcPr>
          <w:p w14:paraId="51B8A852" w14:textId="77777777" w:rsidR="00F81D7C" w:rsidRPr="007E0B31" w:rsidRDefault="00F81D7C" w:rsidP="00F81D7C">
            <w:pPr>
              <w:pStyle w:val="Arial11Bold"/>
              <w:rPr>
                <w:rFonts w:cs="Arial"/>
              </w:rPr>
            </w:pPr>
            <w:r w:rsidRPr="007E0B31">
              <w:rPr>
                <w:rFonts w:cs="Arial"/>
              </w:rPr>
              <w:t>Final Report</w:t>
            </w:r>
          </w:p>
        </w:tc>
        <w:tc>
          <w:tcPr>
            <w:tcW w:w="6634" w:type="dxa"/>
          </w:tcPr>
          <w:p w14:paraId="341E27E2" w14:textId="213B90D1" w:rsidR="00F81D7C" w:rsidRPr="007E0B31" w:rsidRDefault="00F81D7C" w:rsidP="00F81D7C">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F81D7C" w:rsidRPr="007E0B31" w14:paraId="61B9A3B0" w14:textId="77777777" w:rsidTr="2F419186">
        <w:trPr>
          <w:cantSplit/>
        </w:trPr>
        <w:tc>
          <w:tcPr>
            <w:tcW w:w="2884" w:type="dxa"/>
          </w:tcPr>
          <w:p w14:paraId="3018FCC1" w14:textId="77777777" w:rsidR="00F81D7C" w:rsidRPr="007E0B31" w:rsidRDefault="00F81D7C" w:rsidP="00F81D7C">
            <w:pPr>
              <w:pStyle w:val="Arial11Bold"/>
              <w:rPr>
                <w:rFonts w:cs="Arial"/>
              </w:rPr>
            </w:pPr>
            <w:r w:rsidRPr="007E0B31">
              <w:rPr>
                <w:rFonts w:cs="Arial"/>
              </w:rPr>
              <w:t>Financial Year</w:t>
            </w:r>
          </w:p>
        </w:tc>
        <w:tc>
          <w:tcPr>
            <w:tcW w:w="6634" w:type="dxa"/>
          </w:tcPr>
          <w:p w14:paraId="49A5339B" w14:textId="6E8ABF5C" w:rsidR="00F81D7C" w:rsidRPr="007E0B31" w:rsidRDefault="2FD604EE" w:rsidP="00F81D7C">
            <w:pPr>
              <w:pStyle w:val="TableArial11"/>
              <w:rPr>
                <w:rFonts w:cs="Arial"/>
              </w:rPr>
            </w:pPr>
            <w:r w:rsidRPr="38E6A229">
              <w:rPr>
                <w:rFonts w:cs="Arial"/>
              </w:rPr>
              <w:t xml:space="preserve">As defined in the </w:t>
            </w:r>
            <w:r w:rsidRPr="38E6A229">
              <w:rPr>
                <w:rFonts w:cs="Arial"/>
                <w:b/>
                <w:bCs/>
              </w:rPr>
              <w:t>ESO Licence.</w:t>
            </w:r>
          </w:p>
        </w:tc>
      </w:tr>
      <w:tr w:rsidR="00F81D7C" w:rsidRPr="007E0B31" w14:paraId="6050AA75" w14:textId="77777777" w:rsidTr="2F419186">
        <w:trPr>
          <w:cantSplit/>
        </w:trPr>
        <w:tc>
          <w:tcPr>
            <w:tcW w:w="2884" w:type="dxa"/>
          </w:tcPr>
          <w:p w14:paraId="29C983BC" w14:textId="77777777" w:rsidR="00F81D7C" w:rsidRPr="007E0B31" w:rsidRDefault="00F81D7C" w:rsidP="00F81D7C">
            <w:pPr>
              <w:pStyle w:val="Arial11Bold"/>
              <w:rPr>
                <w:rFonts w:cs="Arial"/>
              </w:rPr>
            </w:pPr>
            <w:r w:rsidRPr="007E0B31">
              <w:rPr>
                <w:rFonts w:cs="Arial"/>
              </w:rPr>
              <w:t>Fixed Proposed Implementation Date</w:t>
            </w:r>
          </w:p>
        </w:tc>
        <w:tc>
          <w:tcPr>
            <w:tcW w:w="6634" w:type="dxa"/>
          </w:tcPr>
          <w:p w14:paraId="32CF933F" w14:textId="77777777" w:rsidR="00F81D7C" w:rsidRPr="007E0B31" w:rsidRDefault="00F81D7C" w:rsidP="00F81D7C">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F81D7C" w:rsidRPr="007E0B31" w14:paraId="3B05A2D5" w14:textId="77777777" w:rsidTr="2F419186">
        <w:trPr>
          <w:cantSplit/>
        </w:trPr>
        <w:tc>
          <w:tcPr>
            <w:tcW w:w="2884" w:type="dxa"/>
          </w:tcPr>
          <w:p w14:paraId="11A82ACA" w14:textId="77777777" w:rsidR="00F81D7C" w:rsidRPr="007E0B31" w:rsidRDefault="00F81D7C" w:rsidP="00F81D7C">
            <w:pPr>
              <w:pStyle w:val="Arial11Bold"/>
              <w:rPr>
                <w:rFonts w:cs="Arial"/>
              </w:rPr>
            </w:pPr>
            <w:r w:rsidRPr="007E0B31">
              <w:rPr>
                <w:rFonts w:cs="Arial"/>
              </w:rPr>
              <w:t xml:space="preserve">Flicker Severity </w:t>
            </w:r>
          </w:p>
          <w:p w14:paraId="7B7E4A84" w14:textId="77777777" w:rsidR="00F81D7C" w:rsidRPr="007E0B31" w:rsidRDefault="00F81D7C" w:rsidP="00F81D7C">
            <w:pPr>
              <w:pStyle w:val="Arial11Bold"/>
              <w:rPr>
                <w:rFonts w:cs="Arial"/>
              </w:rPr>
            </w:pPr>
            <w:r w:rsidRPr="007E0B31">
              <w:rPr>
                <w:rFonts w:cs="Arial"/>
              </w:rPr>
              <w:t>(Long Term)</w:t>
            </w:r>
          </w:p>
        </w:tc>
        <w:tc>
          <w:tcPr>
            <w:tcW w:w="6634" w:type="dxa"/>
          </w:tcPr>
          <w:p w14:paraId="36FDA091" w14:textId="77777777" w:rsidR="00F81D7C" w:rsidRPr="007E0B31" w:rsidRDefault="00F81D7C" w:rsidP="00F81D7C">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F81D7C" w:rsidRPr="007E0B31" w14:paraId="31D73F62" w14:textId="77777777" w:rsidTr="2F419186">
        <w:trPr>
          <w:cantSplit/>
        </w:trPr>
        <w:tc>
          <w:tcPr>
            <w:tcW w:w="2884" w:type="dxa"/>
          </w:tcPr>
          <w:p w14:paraId="62449C25" w14:textId="77777777" w:rsidR="00F81D7C" w:rsidRPr="007E0B31" w:rsidRDefault="00F81D7C" w:rsidP="00F81D7C">
            <w:pPr>
              <w:pStyle w:val="Arial11Bold"/>
              <w:rPr>
                <w:rFonts w:cs="Arial"/>
              </w:rPr>
            </w:pPr>
            <w:r w:rsidRPr="007E0B31">
              <w:rPr>
                <w:rFonts w:cs="Arial"/>
              </w:rPr>
              <w:t xml:space="preserve">Flicker Severity </w:t>
            </w:r>
          </w:p>
          <w:p w14:paraId="7D271E51" w14:textId="77777777" w:rsidR="00F81D7C" w:rsidRPr="007E0B31" w:rsidRDefault="00F81D7C" w:rsidP="00F81D7C">
            <w:pPr>
              <w:pStyle w:val="Arial11Bold"/>
              <w:rPr>
                <w:rFonts w:cs="Arial"/>
              </w:rPr>
            </w:pPr>
            <w:r w:rsidRPr="007E0B31">
              <w:rPr>
                <w:rFonts w:cs="Arial"/>
              </w:rPr>
              <w:t>(Short Term)</w:t>
            </w:r>
          </w:p>
        </w:tc>
        <w:tc>
          <w:tcPr>
            <w:tcW w:w="6634" w:type="dxa"/>
          </w:tcPr>
          <w:p w14:paraId="60C2F253" w14:textId="77777777" w:rsidR="00F81D7C" w:rsidRPr="007E0B31" w:rsidRDefault="00F81D7C" w:rsidP="00F81D7C">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F81D7C" w:rsidRPr="007E0B31" w14:paraId="27A94E62" w14:textId="77777777" w:rsidTr="2F419186">
        <w:trPr>
          <w:cantSplit/>
        </w:trPr>
        <w:tc>
          <w:tcPr>
            <w:tcW w:w="2884" w:type="dxa"/>
          </w:tcPr>
          <w:p w14:paraId="29A7554A" w14:textId="77777777" w:rsidR="00F81D7C" w:rsidRPr="007E0B31" w:rsidRDefault="00F81D7C" w:rsidP="00F81D7C">
            <w:pPr>
              <w:pStyle w:val="Arial11Bold"/>
              <w:rPr>
                <w:rFonts w:cs="Arial"/>
              </w:rPr>
            </w:pPr>
            <w:r w:rsidRPr="007E0B31">
              <w:rPr>
                <w:rFonts w:cs="Arial"/>
              </w:rPr>
              <w:t>Forecast Data</w:t>
            </w:r>
          </w:p>
        </w:tc>
        <w:tc>
          <w:tcPr>
            <w:tcW w:w="6634" w:type="dxa"/>
          </w:tcPr>
          <w:p w14:paraId="137FC4B0" w14:textId="77777777" w:rsidR="00F81D7C" w:rsidRPr="007E0B31" w:rsidRDefault="00F81D7C" w:rsidP="00F81D7C">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F81D7C" w:rsidRPr="007E0B31" w14:paraId="635D9387" w14:textId="77777777" w:rsidTr="2F419186">
        <w:trPr>
          <w:cantSplit/>
        </w:trPr>
        <w:tc>
          <w:tcPr>
            <w:tcW w:w="2884" w:type="dxa"/>
          </w:tcPr>
          <w:p w14:paraId="2530D328" w14:textId="77777777" w:rsidR="00F81D7C" w:rsidRPr="007E0B31" w:rsidRDefault="00F81D7C" w:rsidP="00F81D7C">
            <w:pPr>
              <w:pStyle w:val="Arial11Bold"/>
              <w:rPr>
                <w:rFonts w:cs="Arial"/>
              </w:rPr>
            </w:pPr>
            <w:r w:rsidRPr="007E0B31">
              <w:rPr>
                <w:rFonts w:cs="Arial"/>
              </w:rPr>
              <w:t>Frequency</w:t>
            </w:r>
          </w:p>
        </w:tc>
        <w:tc>
          <w:tcPr>
            <w:tcW w:w="6634" w:type="dxa"/>
          </w:tcPr>
          <w:p w14:paraId="5D2158EE" w14:textId="77777777" w:rsidR="00F81D7C" w:rsidRPr="007E0B31" w:rsidRDefault="00F81D7C" w:rsidP="00F81D7C">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F81D7C" w:rsidRPr="007E0B31" w14:paraId="7F38DB83" w14:textId="77777777" w:rsidTr="2F419186">
        <w:trPr>
          <w:cantSplit/>
        </w:trPr>
        <w:tc>
          <w:tcPr>
            <w:tcW w:w="2884" w:type="dxa"/>
            <w:tcBorders>
              <w:top w:val="single" w:sz="4" w:space="0" w:color="auto"/>
              <w:left w:val="single" w:sz="4" w:space="0" w:color="auto"/>
              <w:bottom w:val="single" w:sz="4" w:space="0" w:color="auto"/>
              <w:right w:val="single" w:sz="4" w:space="0" w:color="auto"/>
            </w:tcBorders>
          </w:tcPr>
          <w:p w14:paraId="6C3A31B7" w14:textId="630D981B" w:rsidR="00F81D7C" w:rsidRPr="00112FC3" w:rsidRDefault="00F81D7C" w:rsidP="00F81D7C">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F81D7C" w:rsidRPr="00112FC3" w:rsidRDefault="00F81D7C" w:rsidP="00F81D7C">
            <w:pPr>
              <w:tabs>
                <w:tab w:val="right" w:pos="2736"/>
              </w:tabs>
              <w:spacing w:line="242" w:lineRule="exact"/>
              <w:textAlignment w:val="baseline"/>
              <w:rPr>
                <w:rFonts w:cs="Arial"/>
                <w:b/>
              </w:rPr>
            </w:pPr>
            <w:r w:rsidRPr="00112FC3">
              <w:rPr>
                <w:rFonts w:eastAsia="Arial"/>
                <w:b/>
                <w:lang w:val="en-US"/>
              </w:rPr>
              <w:t>Reserves (FCR)</w:t>
            </w:r>
          </w:p>
        </w:tc>
        <w:tc>
          <w:tcPr>
            <w:tcW w:w="6634" w:type="dxa"/>
            <w:tcBorders>
              <w:top w:val="single" w:sz="4" w:space="0" w:color="auto"/>
              <w:left w:val="single" w:sz="4" w:space="0" w:color="auto"/>
              <w:bottom w:val="single" w:sz="4" w:space="0" w:color="auto"/>
              <w:right w:val="single" w:sz="4" w:space="0" w:color="auto"/>
            </w:tcBorders>
            <w:vAlign w:val="center"/>
          </w:tcPr>
          <w:p w14:paraId="3B9C88CC" w14:textId="4990C583" w:rsidR="00F81D7C" w:rsidRPr="00112FC3" w:rsidRDefault="00F81D7C" w:rsidP="00F81D7C">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F81D7C" w:rsidRPr="0079139F" w14:paraId="1AC85899" w14:textId="77777777" w:rsidTr="2F419186">
        <w:trPr>
          <w:cantSplit/>
        </w:trPr>
        <w:tc>
          <w:tcPr>
            <w:tcW w:w="2884" w:type="dxa"/>
          </w:tcPr>
          <w:p w14:paraId="06F08692" w14:textId="4BD622F9" w:rsidR="00F81D7C" w:rsidRPr="0079139F" w:rsidRDefault="00F81D7C" w:rsidP="00F81D7C">
            <w:pPr>
              <w:pStyle w:val="Level1Text"/>
              <w:tabs>
                <w:tab w:val="left" w:pos="0"/>
              </w:tabs>
              <w:ind w:left="0" w:firstLine="0"/>
              <w:rPr>
                <w:rFonts w:cs="Arial"/>
                <w:b/>
                <w:color w:val="auto"/>
              </w:rPr>
            </w:pPr>
            <w:r>
              <w:rPr>
                <w:rFonts w:cs="Arial"/>
                <w:b/>
                <w:color w:val="auto"/>
              </w:rPr>
              <w:t xml:space="preserve">Frequency Response </w:t>
            </w:r>
            <w:r w:rsidRPr="0079139F">
              <w:rPr>
                <w:rFonts w:cs="Arial"/>
                <w:b/>
                <w:color w:val="auto"/>
              </w:rPr>
              <w:t>Deadband</w:t>
            </w:r>
          </w:p>
        </w:tc>
        <w:tc>
          <w:tcPr>
            <w:tcW w:w="6634" w:type="dxa"/>
          </w:tcPr>
          <w:p w14:paraId="502FEB98" w14:textId="30A9016F" w:rsidR="00F81D7C" w:rsidRPr="0079139F" w:rsidRDefault="00F81D7C" w:rsidP="00F81D7C">
            <w:pPr>
              <w:pStyle w:val="Level1Text"/>
              <w:tabs>
                <w:tab w:val="left" w:pos="0"/>
              </w:tabs>
              <w:ind w:left="0" w:firstLine="0"/>
              <w:jc w:val="both"/>
              <w:rPr>
                <w:rFonts w:cs="Arial"/>
                <w:color w:val="auto"/>
              </w:rPr>
            </w:pPr>
            <w:r w:rsidRPr="0079139F">
              <w:rPr>
                <w:rFonts w:cs="Arial"/>
                <w:color w:val="auto"/>
              </w:rPr>
              <w:t xml:space="preserve">An interval </w:t>
            </w:r>
            <w:proofErr w:type="gramStart"/>
            <w:r w:rsidRPr="0079139F">
              <w:rPr>
                <w:rFonts w:cs="Arial"/>
                <w:color w:val="auto"/>
              </w:rPr>
              <w:t>used</w:t>
            </w:r>
            <w:proofErr w:type="gramEnd"/>
            <w:r w:rsidRPr="0079139F">
              <w:rPr>
                <w:rFonts w:cs="Arial"/>
                <w:color w:val="auto"/>
              </w:rPr>
              <w:t xml:space="preserve">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F81D7C" w:rsidRPr="00BB45B0" w:rsidRDefault="00F81D7C" w:rsidP="00F81D7C">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Frequency Response Deadband</w:t>
            </w:r>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F81D7C" w:rsidRPr="0079139F" w14:paraId="77B0CFDB" w14:textId="77777777" w:rsidTr="2F419186">
        <w:trPr>
          <w:cantSplit/>
        </w:trPr>
        <w:tc>
          <w:tcPr>
            <w:tcW w:w="2884" w:type="dxa"/>
          </w:tcPr>
          <w:p w14:paraId="1510B015" w14:textId="08E45941" w:rsidR="00F81D7C" w:rsidRPr="0079139F" w:rsidRDefault="00F81D7C" w:rsidP="00F81D7C">
            <w:pPr>
              <w:pStyle w:val="Level1Text"/>
              <w:tabs>
                <w:tab w:val="left" w:pos="0"/>
              </w:tabs>
              <w:ind w:left="0" w:firstLine="0"/>
              <w:rPr>
                <w:rFonts w:cs="Arial"/>
                <w:b/>
                <w:color w:val="auto"/>
              </w:rPr>
            </w:pPr>
            <w:r>
              <w:rPr>
                <w:rFonts w:cs="Arial"/>
                <w:b/>
                <w:color w:val="auto"/>
              </w:rPr>
              <w:lastRenderedPageBreak/>
              <w:t>Frequency Response Insensitivity</w:t>
            </w:r>
          </w:p>
        </w:tc>
        <w:tc>
          <w:tcPr>
            <w:tcW w:w="6634" w:type="dxa"/>
          </w:tcPr>
          <w:p w14:paraId="3C3FD3E5" w14:textId="09D9B923" w:rsidR="00F81D7C" w:rsidRPr="00BB45B0" w:rsidRDefault="00F81D7C" w:rsidP="00F81D7C">
            <w:pPr>
              <w:pStyle w:val="Level1Text"/>
              <w:tabs>
                <w:tab w:val="left" w:pos="0"/>
              </w:tabs>
              <w:ind w:left="0" w:firstLine="0"/>
              <w:jc w:val="both"/>
              <w:rPr>
                <w:rFonts w:eastAsia="Arial" w:cs="Arial"/>
                <w:color w:val="auto"/>
              </w:rPr>
            </w:pPr>
            <w:r w:rsidRPr="0079139F">
              <w:rPr>
                <w:rFonts w:cs="Arial"/>
              </w:rPr>
              <w:t xml:space="preserve">The inherent feature of the control system </w:t>
            </w:r>
            <w:proofErr w:type="gramStart"/>
            <w:r w:rsidRPr="0079139F">
              <w:rPr>
                <w:rFonts w:cs="Arial"/>
              </w:rPr>
              <w:t>specified</w:t>
            </w:r>
            <w:proofErr w:type="gramEnd"/>
            <w:r w:rsidRPr="0079139F">
              <w:rPr>
                <w:rFonts w:cs="Arial"/>
              </w:rPr>
              <w:t xml:space="preserve">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F81D7C" w:rsidRPr="007E0B31" w14:paraId="2FB4BCBE" w14:textId="77777777" w:rsidTr="2F419186">
        <w:trPr>
          <w:cantSplit/>
        </w:trPr>
        <w:tc>
          <w:tcPr>
            <w:tcW w:w="2884" w:type="dxa"/>
          </w:tcPr>
          <w:p w14:paraId="7E69F55B" w14:textId="79011215" w:rsidR="00F81D7C" w:rsidRPr="00112FC3" w:rsidRDefault="00F81D7C" w:rsidP="00F81D7C">
            <w:pPr>
              <w:pStyle w:val="Level1Text"/>
              <w:tabs>
                <w:tab w:val="left" w:pos="0"/>
              </w:tabs>
              <w:ind w:left="0" w:firstLine="0"/>
              <w:rPr>
                <w:rFonts w:cs="Arial"/>
                <w:b/>
                <w:color w:val="auto"/>
              </w:rPr>
            </w:pPr>
            <w:r w:rsidRPr="00112FC3">
              <w:rPr>
                <w:rFonts w:cs="Arial"/>
                <w:b/>
                <w:color w:val="auto"/>
              </w:rPr>
              <w:t>Frequency Restoration Reserves (FRR)</w:t>
            </w:r>
          </w:p>
        </w:tc>
        <w:tc>
          <w:tcPr>
            <w:tcW w:w="6634" w:type="dxa"/>
          </w:tcPr>
          <w:p w14:paraId="41F6AF6D" w14:textId="011E488E" w:rsidR="00F81D7C" w:rsidRPr="00112FC3" w:rsidRDefault="00F81D7C" w:rsidP="00F81D7C">
            <w:pPr>
              <w:pStyle w:val="Level1Text"/>
              <w:tabs>
                <w:tab w:val="left" w:pos="0"/>
              </w:tabs>
              <w:ind w:left="0" w:firstLine="0"/>
              <w:jc w:val="both"/>
              <w:rPr>
                <w:rFonts w:cs="Arial"/>
                <w:color w:val="auto"/>
              </w:rPr>
            </w:pPr>
            <w:proofErr w:type="gramStart"/>
            <w:r>
              <w:rPr>
                <w:rFonts w:eastAsia="Arial" w:cs="Arial"/>
                <w:color w:val="auto"/>
              </w:rPr>
              <w:t>M</w:t>
            </w:r>
            <w:r w:rsidRPr="00112FC3">
              <w:rPr>
                <w:rFonts w:eastAsia="Arial"/>
                <w:color w:val="auto"/>
              </w:rPr>
              <w:t>eans</w:t>
            </w:r>
            <w:proofErr w:type="gramEnd"/>
            <w:r w:rsidRPr="00112FC3">
              <w:rPr>
                <w:rFonts w:eastAsia="Arial"/>
                <w:color w:val="auto"/>
              </w:rPr>
              <w:t xml:space="preserve">,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F81D7C" w:rsidRPr="007E0B31" w14:paraId="2BDE2553" w14:textId="77777777" w:rsidTr="2F419186">
        <w:trPr>
          <w:cantSplit/>
        </w:trPr>
        <w:tc>
          <w:tcPr>
            <w:tcW w:w="2884" w:type="dxa"/>
          </w:tcPr>
          <w:p w14:paraId="56FA2E2D" w14:textId="77777777" w:rsidR="00F81D7C" w:rsidRPr="007E0B31" w:rsidRDefault="00F81D7C" w:rsidP="00F81D7C">
            <w:pPr>
              <w:pStyle w:val="Arial11Bold"/>
              <w:rPr>
                <w:rFonts w:cs="Arial"/>
              </w:rPr>
            </w:pPr>
            <w:r w:rsidRPr="007E0B31">
              <w:rPr>
                <w:rFonts w:cs="Arial"/>
              </w:rPr>
              <w:t>Frequency Sensitive AGR Unit</w:t>
            </w:r>
          </w:p>
        </w:tc>
        <w:tc>
          <w:tcPr>
            <w:tcW w:w="6634" w:type="dxa"/>
          </w:tcPr>
          <w:p w14:paraId="56CA59A6" w14:textId="04E356F9" w:rsidR="00F81D7C" w:rsidRPr="007E0B31" w:rsidRDefault="00F81D7C" w:rsidP="00F81D7C">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F81D7C" w:rsidRPr="007E0B31" w14:paraId="35142B58" w14:textId="77777777" w:rsidTr="2F419186">
        <w:trPr>
          <w:cantSplit/>
        </w:trPr>
        <w:tc>
          <w:tcPr>
            <w:tcW w:w="2884" w:type="dxa"/>
          </w:tcPr>
          <w:p w14:paraId="044AA9D6" w14:textId="77777777" w:rsidR="00F81D7C" w:rsidRPr="007E0B31" w:rsidRDefault="00F81D7C" w:rsidP="00F81D7C">
            <w:pPr>
              <w:pStyle w:val="Arial11Bold"/>
              <w:rPr>
                <w:rFonts w:cs="Arial"/>
              </w:rPr>
            </w:pPr>
            <w:r w:rsidRPr="007E0B31">
              <w:rPr>
                <w:rFonts w:cs="Arial"/>
              </w:rPr>
              <w:t>Frequency Sensitive AGR Unit Limit</w:t>
            </w:r>
          </w:p>
        </w:tc>
        <w:tc>
          <w:tcPr>
            <w:tcW w:w="6634" w:type="dxa"/>
          </w:tcPr>
          <w:p w14:paraId="3F623190" w14:textId="3E5A500D" w:rsidR="00F81D7C" w:rsidRPr="007E0B31" w:rsidRDefault="00F81D7C" w:rsidP="00F81D7C">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F81D7C" w:rsidRPr="007E0B31" w14:paraId="0B07C095" w14:textId="77777777" w:rsidTr="2F419186">
        <w:trPr>
          <w:cantSplit/>
        </w:trPr>
        <w:tc>
          <w:tcPr>
            <w:tcW w:w="2884" w:type="dxa"/>
          </w:tcPr>
          <w:p w14:paraId="61CF9420" w14:textId="77777777" w:rsidR="00F81D7C" w:rsidRPr="007E0B31" w:rsidRDefault="00F81D7C" w:rsidP="00F81D7C">
            <w:pPr>
              <w:pStyle w:val="Arial11Bold"/>
              <w:rPr>
                <w:rFonts w:cs="Arial"/>
              </w:rPr>
            </w:pPr>
            <w:r w:rsidRPr="007E0B31">
              <w:rPr>
                <w:rFonts w:cs="Arial"/>
              </w:rPr>
              <w:t>Frequency Sensitive Mode</w:t>
            </w:r>
          </w:p>
        </w:tc>
        <w:tc>
          <w:tcPr>
            <w:tcW w:w="6634" w:type="dxa"/>
          </w:tcPr>
          <w:p w14:paraId="73728290" w14:textId="77777777" w:rsidR="00F81D7C" w:rsidRPr="007E0B31" w:rsidRDefault="00F81D7C" w:rsidP="00F81D7C">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so as to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F81D7C" w:rsidRPr="007E0B31" w14:paraId="164B885B" w14:textId="77777777" w:rsidTr="2F419186">
        <w:trPr>
          <w:cantSplit/>
        </w:trPr>
        <w:tc>
          <w:tcPr>
            <w:tcW w:w="2884" w:type="dxa"/>
          </w:tcPr>
          <w:p w14:paraId="4373C7C1" w14:textId="77777777" w:rsidR="00F81D7C" w:rsidRPr="007E0B31" w:rsidRDefault="00F81D7C" w:rsidP="00F81D7C">
            <w:pPr>
              <w:pStyle w:val="Arial11Bold"/>
              <w:rPr>
                <w:rFonts w:cs="Arial"/>
              </w:rPr>
            </w:pPr>
            <w:r w:rsidRPr="007E0B31">
              <w:rPr>
                <w:rFonts w:cs="Arial"/>
              </w:rPr>
              <w:t>Fuel Security Code</w:t>
            </w:r>
          </w:p>
        </w:tc>
        <w:tc>
          <w:tcPr>
            <w:tcW w:w="6634" w:type="dxa"/>
          </w:tcPr>
          <w:p w14:paraId="4BC316B9" w14:textId="77777777" w:rsidR="00F81D7C" w:rsidRPr="007E0B31" w:rsidRDefault="00F81D7C" w:rsidP="00F81D7C">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06122C" w14:paraId="6FC7B87C" w14:textId="77777777" w:rsidTr="2F419186">
        <w:trPr>
          <w:cantSplit/>
          <w:trHeight w:val="300"/>
        </w:trPr>
        <w:tc>
          <w:tcPr>
            <w:tcW w:w="2884" w:type="dxa"/>
          </w:tcPr>
          <w:p w14:paraId="766414E9" w14:textId="5E0540A9" w:rsidR="1F51953F" w:rsidRDefault="1F51953F" w:rsidP="004E64E8">
            <w:pPr>
              <w:pStyle w:val="Arial11Bold"/>
              <w:rPr>
                <w:rFonts w:cs="Arial"/>
              </w:rPr>
            </w:pPr>
            <w:r w:rsidRPr="38E6A229">
              <w:rPr>
                <w:rFonts w:cs="Arial"/>
              </w:rPr>
              <w:t>Gas System Planner Licence or GSP Licence</w:t>
            </w:r>
          </w:p>
        </w:tc>
        <w:tc>
          <w:tcPr>
            <w:tcW w:w="6634" w:type="dxa"/>
          </w:tcPr>
          <w:p w14:paraId="11A2C521" w14:textId="00BA3B99" w:rsidR="1F51953F" w:rsidRDefault="1F51953F" w:rsidP="004E64E8">
            <w:pPr>
              <w:pStyle w:val="TableArial11"/>
              <w:rPr>
                <w:rFonts w:cs="Arial"/>
                <w:b/>
                <w:bCs/>
              </w:rPr>
            </w:pPr>
            <w:r w:rsidRPr="38E6A229">
              <w:rPr>
                <w:rFonts w:cs="Arial"/>
              </w:rPr>
              <w:t>Means a licence granted or treated as granted under section 7</w:t>
            </w:r>
            <w:proofErr w:type="gramStart"/>
            <w:r w:rsidRPr="38E6A229">
              <w:rPr>
                <w:rFonts w:cs="Arial"/>
              </w:rPr>
              <w:t>AA(</w:t>
            </w:r>
            <w:proofErr w:type="gramEnd"/>
            <w:r w:rsidRPr="38E6A229">
              <w:rPr>
                <w:rFonts w:cs="Arial"/>
              </w:rPr>
              <w:t xml:space="preserve">1) of the </w:t>
            </w:r>
            <w:r w:rsidRPr="38E6A229">
              <w:rPr>
                <w:rFonts w:cs="Arial"/>
                <w:b/>
                <w:bCs/>
              </w:rPr>
              <w:t>Gas Act 1986.</w:t>
            </w:r>
          </w:p>
        </w:tc>
      </w:tr>
      <w:tr w:rsidR="00F81D7C" w:rsidRPr="007E0B31" w14:paraId="6D481950" w14:textId="77777777" w:rsidTr="2F419186">
        <w:trPr>
          <w:cantSplit/>
        </w:trPr>
        <w:tc>
          <w:tcPr>
            <w:tcW w:w="2884" w:type="dxa"/>
          </w:tcPr>
          <w:p w14:paraId="6ABADA08" w14:textId="77777777" w:rsidR="00F81D7C" w:rsidRPr="007E0B31" w:rsidRDefault="00F81D7C" w:rsidP="00F81D7C">
            <w:pPr>
              <w:pStyle w:val="Arial11Bold"/>
              <w:rPr>
                <w:rFonts w:cs="Arial"/>
              </w:rPr>
            </w:pPr>
            <w:r w:rsidRPr="007E0B31">
              <w:rPr>
                <w:rFonts w:cs="Arial"/>
              </w:rPr>
              <w:t>Gas Turbine Unit</w:t>
            </w:r>
          </w:p>
        </w:tc>
        <w:tc>
          <w:tcPr>
            <w:tcW w:w="6634" w:type="dxa"/>
          </w:tcPr>
          <w:p w14:paraId="1D4B4FFB"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F81D7C" w:rsidRPr="007E0B31" w14:paraId="64E5C05F" w14:textId="77777777" w:rsidTr="2F419186">
        <w:trPr>
          <w:cantSplit/>
        </w:trPr>
        <w:tc>
          <w:tcPr>
            <w:tcW w:w="2884" w:type="dxa"/>
          </w:tcPr>
          <w:p w14:paraId="01FFF6B2" w14:textId="77777777" w:rsidR="00F81D7C" w:rsidRPr="007E0B31" w:rsidRDefault="00F81D7C" w:rsidP="00F81D7C">
            <w:pPr>
              <w:pStyle w:val="Arial11Bold"/>
              <w:rPr>
                <w:rFonts w:cs="Arial"/>
              </w:rPr>
            </w:pPr>
            <w:r w:rsidRPr="007E0B31">
              <w:rPr>
                <w:rFonts w:cs="Arial"/>
              </w:rPr>
              <w:t>Gas Zone Diagram</w:t>
            </w:r>
          </w:p>
        </w:tc>
        <w:tc>
          <w:tcPr>
            <w:tcW w:w="6634" w:type="dxa"/>
          </w:tcPr>
          <w:p w14:paraId="53A7BC0A" w14:textId="77777777" w:rsidR="00F81D7C" w:rsidRPr="007E0B31" w:rsidRDefault="00F81D7C" w:rsidP="00F81D7C">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F81D7C" w:rsidRPr="007E0B31" w14:paraId="25207431" w14:textId="77777777" w:rsidTr="2F419186">
        <w:trPr>
          <w:cantSplit/>
        </w:trPr>
        <w:tc>
          <w:tcPr>
            <w:tcW w:w="2884" w:type="dxa"/>
          </w:tcPr>
          <w:p w14:paraId="5D11ED34" w14:textId="77777777" w:rsidR="00F81D7C" w:rsidRPr="007E0B31" w:rsidRDefault="00F81D7C" w:rsidP="00F81D7C">
            <w:pPr>
              <w:pStyle w:val="Arial11Bold"/>
              <w:rPr>
                <w:rFonts w:cs="Arial"/>
              </w:rPr>
            </w:pPr>
            <w:r w:rsidRPr="007E0B31">
              <w:rPr>
                <w:rFonts w:cs="Arial"/>
              </w:rPr>
              <w:t>Gate Closure</w:t>
            </w:r>
          </w:p>
        </w:tc>
        <w:tc>
          <w:tcPr>
            <w:tcW w:w="6634" w:type="dxa"/>
          </w:tcPr>
          <w:p w14:paraId="13C5C4ED" w14:textId="77777777" w:rsidR="00F81D7C" w:rsidRPr="007E0B31" w:rsidRDefault="00F81D7C" w:rsidP="00F81D7C">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751C0B2D" w14:textId="77777777" w:rsidTr="2F419186">
        <w:trPr>
          <w:cantSplit/>
        </w:trPr>
        <w:tc>
          <w:tcPr>
            <w:tcW w:w="2884" w:type="dxa"/>
          </w:tcPr>
          <w:p w14:paraId="69164933" w14:textId="77777777" w:rsidR="00F81D7C" w:rsidRPr="007E0B31" w:rsidRDefault="00F81D7C" w:rsidP="00F81D7C">
            <w:pPr>
              <w:pStyle w:val="Arial11Bold"/>
              <w:rPr>
                <w:rFonts w:cs="Arial"/>
              </w:rPr>
            </w:pPr>
            <w:r w:rsidRPr="007E0B31">
              <w:rPr>
                <w:rFonts w:cs="Arial"/>
              </w:rPr>
              <w:lastRenderedPageBreak/>
              <w:t>GB Code User</w:t>
            </w:r>
          </w:p>
        </w:tc>
        <w:tc>
          <w:tcPr>
            <w:tcW w:w="6634" w:type="dxa"/>
          </w:tcPr>
          <w:p w14:paraId="7C7DFDA1" w14:textId="77777777" w:rsidR="00F81D7C" w:rsidRPr="005C20E3" w:rsidRDefault="00F81D7C" w:rsidP="00F81D7C">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F81D7C" w:rsidRPr="005C20E3" w:rsidRDefault="00F81D7C" w:rsidP="00F81D7C">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F81D7C" w:rsidRPr="005C20E3" w:rsidRDefault="00F81D7C" w:rsidP="00F81D7C">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F81D7C" w:rsidRPr="005C20E3" w:rsidRDefault="00F81D7C" w:rsidP="00F81D7C">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F81D7C" w:rsidRPr="00943BB7" w:rsidRDefault="00F81D7C" w:rsidP="00F81D7C">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F81D7C" w:rsidRPr="007E0B31" w14:paraId="4723553C" w14:textId="77777777" w:rsidTr="2F419186">
        <w:trPr>
          <w:cantSplit/>
        </w:trPr>
        <w:tc>
          <w:tcPr>
            <w:tcW w:w="2884" w:type="dxa"/>
          </w:tcPr>
          <w:p w14:paraId="4FE5BF46" w14:textId="138D465C" w:rsidR="00F81D7C" w:rsidRPr="007E0B31" w:rsidRDefault="00F81D7C" w:rsidP="00F81D7C">
            <w:pPr>
              <w:pStyle w:val="Arial11Bold"/>
              <w:rPr>
                <w:rFonts w:cs="Arial"/>
              </w:rPr>
            </w:pPr>
            <w:r w:rsidRPr="007E0B31">
              <w:rPr>
                <w:rFonts w:cs="Arial"/>
              </w:rPr>
              <w:t>GB Generator</w:t>
            </w:r>
          </w:p>
        </w:tc>
        <w:tc>
          <w:tcPr>
            <w:tcW w:w="6634" w:type="dxa"/>
          </w:tcPr>
          <w:p w14:paraId="3BE7D000" w14:textId="1CD9DB0E" w:rsidR="00F81D7C" w:rsidRPr="007E0B31" w:rsidRDefault="00F81D7C" w:rsidP="00F81D7C">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F81D7C" w:rsidRPr="007E0B31" w14:paraId="0890B9CD" w14:textId="77777777" w:rsidTr="2F419186">
        <w:trPr>
          <w:cantSplit/>
        </w:trPr>
        <w:tc>
          <w:tcPr>
            <w:tcW w:w="2884" w:type="dxa"/>
          </w:tcPr>
          <w:p w14:paraId="047BF2BB" w14:textId="77777777" w:rsidR="00F81D7C" w:rsidRPr="0032641D" w:rsidRDefault="00F81D7C" w:rsidP="00F81D7C">
            <w:pPr>
              <w:pStyle w:val="Arial11Bold"/>
              <w:rPr>
                <w:rFonts w:cs="Arial"/>
              </w:rPr>
            </w:pPr>
            <w:r w:rsidRPr="00FC628A">
              <w:rPr>
                <w:rFonts w:cs="Arial"/>
                <w:bCs/>
              </w:rPr>
              <w:t xml:space="preserve">GB </w:t>
            </w:r>
            <w:r>
              <w:rPr>
                <w:rFonts w:cs="Arial"/>
                <w:bCs/>
              </w:rPr>
              <w:t xml:space="preserve">Generator </w:t>
            </w:r>
            <w:r w:rsidRPr="00FC628A">
              <w:rPr>
                <w:rFonts w:cs="Arial"/>
                <w:bCs/>
              </w:rPr>
              <w:t>Final-Balancing Compliance Notification</w:t>
            </w:r>
          </w:p>
          <w:p w14:paraId="532859E8" w14:textId="77777777" w:rsidR="00F81D7C" w:rsidRPr="007E0B31" w:rsidRDefault="00F81D7C" w:rsidP="00F81D7C">
            <w:pPr>
              <w:pStyle w:val="Arial11Bold"/>
              <w:rPr>
                <w:rFonts w:cs="Arial"/>
              </w:rPr>
            </w:pPr>
          </w:p>
        </w:tc>
        <w:tc>
          <w:tcPr>
            <w:tcW w:w="6634" w:type="dxa"/>
          </w:tcPr>
          <w:p w14:paraId="221BB2FF" w14:textId="70FD9582" w:rsidR="00F81D7C" w:rsidRPr="00734BAD" w:rsidRDefault="00F81D7C" w:rsidP="00F81D7C">
            <w:pPr>
              <w:pStyle w:val="TableArial11"/>
            </w:pPr>
            <w:r w:rsidRPr="00734BAD">
              <w:t xml:space="preserve">A notification from </w:t>
            </w:r>
            <w:r w:rsidRPr="00734BAD">
              <w:rPr>
                <w:b/>
                <w:bCs/>
              </w:rPr>
              <w:t xml:space="preserve">The Company </w:t>
            </w:r>
            <w:r w:rsidRPr="00734BAD">
              <w:t>to a</w:t>
            </w:r>
            <w:r w:rsidRPr="00734BAD">
              <w:rPr>
                <w:b/>
                <w:bCs/>
              </w:rPr>
              <w:t xml:space="preserve"> GB Generator</w:t>
            </w:r>
            <w:r w:rsidRPr="00734BAD">
              <w:t xml:space="preserve"> in respect of an </w:t>
            </w:r>
            <w:r w:rsidRPr="00734BAD">
              <w:rPr>
                <w:b/>
                <w:bCs/>
              </w:rPr>
              <w:t>Embedded Small Power Station</w:t>
            </w:r>
            <w:r w:rsidRPr="00734BAD">
              <w:t xml:space="preserve"> with a </w:t>
            </w:r>
            <w:r w:rsidRPr="00734BAD">
              <w:rPr>
                <w:b/>
                <w:bCs/>
              </w:rPr>
              <w:t xml:space="preserve">Bilateral Embedded Generation Agreement </w:t>
            </w:r>
            <w:r w:rsidRPr="00734BAD">
              <w:t xml:space="preserve">with </w:t>
            </w:r>
            <w:r w:rsidRPr="00734BAD">
              <w:rPr>
                <w:b/>
                <w:bCs/>
              </w:rPr>
              <w:t>The Company</w:t>
            </w:r>
            <w:r w:rsidRPr="00D55681">
              <w:t>,</w:t>
            </w:r>
            <w:r w:rsidRPr="00734BAD">
              <w:rPr>
                <w:b/>
                <w:bCs/>
              </w:rPr>
              <w:t xml:space="preserve"> </w:t>
            </w:r>
            <w:r w:rsidRPr="00734BAD">
              <w:t xml:space="preserve">with a </w:t>
            </w:r>
            <w:r w:rsidRPr="00734BAD">
              <w:rPr>
                <w:b/>
                <w:bCs/>
              </w:rPr>
              <w:t>Completion Date</w:t>
            </w:r>
            <w:r w:rsidRPr="00734BAD">
              <w:t xml:space="preserve"> on or after </w:t>
            </w:r>
            <w:r w:rsidR="00143B77">
              <w:t>05</w:t>
            </w:r>
            <w:r w:rsidRPr="00734BAD">
              <w:t>-</w:t>
            </w:r>
            <w:r w:rsidR="00143B77">
              <w:t>09</w:t>
            </w:r>
            <w:r w:rsidRPr="00734BAD">
              <w:t>-</w:t>
            </w:r>
            <w:r w:rsidR="00CF582F">
              <w:t xml:space="preserve">2024, </w:t>
            </w:r>
            <w:r w:rsidRPr="00734BAD">
              <w:t xml:space="preserve">confirming that the </w:t>
            </w:r>
            <w:r w:rsidRPr="00734BAD">
              <w:rPr>
                <w:b/>
                <w:bCs/>
              </w:rPr>
              <w:t>GB Generator</w:t>
            </w:r>
            <w:r w:rsidRPr="00734BAD">
              <w:t xml:space="preserve"> has demonstrated compliance</w:t>
            </w:r>
            <w:r>
              <w:t xml:space="preserve"> with</w:t>
            </w:r>
            <w:r w:rsidRPr="00734BAD">
              <w:t>:</w:t>
            </w:r>
          </w:p>
          <w:p w14:paraId="1BAEA9EB" w14:textId="77777777" w:rsidR="00F81D7C" w:rsidRPr="00734BAD" w:rsidRDefault="00F81D7C" w:rsidP="00F81D7C">
            <w:pPr>
              <w:pStyle w:val="TableArial11"/>
              <w:numPr>
                <w:ilvl w:val="0"/>
                <w:numId w:val="23"/>
              </w:numPr>
            </w:pPr>
            <w:r w:rsidRPr="00734BAD">
              <w:t xml:space="preserve"> the relevant sections of the Grid Code as applicable, and</w:t>
            </w:r>
          </w:p>
          <w:p w14:paraId="16B96893" w14:textId="77777777" w:rsidR="00F81D7C" w:rsidRPr="00734BAD" w:rsidRDefault="00F81D7C" w:rsidP="00F81D7C">
            <w:pPr>
              <w:pStyle w:val="TableArial11"/>
              <w:numPr>
                <w:ilvl w:val="0"/>
                <w:numId w:val="23"/>
              </w:numPr>
            </w:pPr>
            <w:r w:rsidRPr="00734BAD">
              <w:t xml:space="preserve"> the </w:t>
            </w:r>
            <w:r w:rsidRPr="00734BAD">
              <w:rPr>
                <w:b/>
                <w:bCs/>
              </w:rPr>
              <w:t xml:space="preserve">Bilateral </w:t>
            </w:r>
            <w:r w:rsidRPr="00E54DBB">
              <w:rPr>
                <w:rFonts w:cs="Arial"/>
                <w:b/>
                <w:bCs/>
              </w:rPr>
              <w:t>Embedded Generation</w:t>
            </w:r>
            <w:r w:rsidRPr="00734BAD">
              <w:rPr>
                <w:b/>
                <w:bCs/>
              </w:rPr>
              <w:t xml:space="preserve"> Agreement</w:t>
            </w:r>
            <w:r w:rsidRPr="00734BAD">
              <w:t xml:space="preserve">, </w:t>
            </w:r>
          </w:p>
          <w:p w14:paraId="4E0DF584" w14:textId="61ED9ED3" w:rsidR="00F81D7C" w:rsidRPr="007E0B31" w:rsidRDefault="00F81D7C" w:rsidP="00F81D7C">
            <w:pPr>
              <w:pStyle w:val="TableArial11"/>
              <w:rPr>
                <w:rFonts w:cs="Arial"/>
              </w:rPr>
            </w:pPr>
            <w:r>
              <w:t>a</w:t>
            </w:r>
            <w:r w:rsidRPr="00734BAD">
              <w:t xml:space="preserve">nd </w:t>
            </w:r>
            <w:r>
              <w:t xml:space="preserve">that </w:t>
            </w:r>
            <w:r w:rsidRPr="00734BAD">
              <w:t xml:space="preserve">all the items in the schedule of </w:t>
            </w:r>
            <w:r w:rsidRPr="00734BAD">
              <w:rPr>
                <w:b/>
                <w:bCs/>
              </w:rPr>
              <w:t>Unresolved Issues</w:t>
            </w:r>
            <w:r>
              <w:rPr>
                <w:b/>
                <w:bCs/>
              </w:rPr>
              <w:t xml:space="preserve"> </w:t>
            </w:r>
            <w:r w:rsidRPr="00632282">
              <w:t>have been completed</w:t>
            </w:r>
            <w:r>
              <w:rPr>
                <w:b/>
                <w:bCs/>
              </w:rPr>
              <w:t xml:space="preserve"> </w:t>
            </w:r>
            <w:r w:rsidRPr="00734BAD">
              <w:t xml:space="preserve">to </w:t>
            </w:r>
            <w:r w:rsidRPr="00734BAD">
              <w:rPr>
                <w:b/>
                <w:bCs/>
              </w:rPr>
              <w:t>The Company</w:t>
            </w:r>
            <w:r w:rsidRPr="00734BAD">
              <w:t xml:space="preserve">'s satisfaction. </w:t>
            </w:r>
          </w:p>
        </w:tc>
      </w:tr>
      <w:tr w:rsidR="00F81D7C" w:rsidRPr="007E0B31" w14:paraId="3908ABF1" w14:textId="77777777" w:rsidTr="2F419186">
        <w:trPr>
          <w:cantSplit/>
        </w:trPr>
        <w:tc>
          <w:tcPr>
            <w:tcW w:w="2884" w:type="dxa"/>
          </w:tcPr>
          <w:p w14:paraId="3EA02135" w14:textId="77777777" w:rsidR="00F81D7C" w:rsidRPr="00EE4B2B" w:rsidRDefault="00F81D7C" w:rsidP="00F81D7C">
            <w:pPr>
              <w:pStyle w:val="Arial11Bold"/>
              <w:rPr>
                <w:rFonts w:cs="Arial"/>
              </w:rPr>
            </w:pPr>
            <w:r w:rsidRPr="00FC628A">
              <w:rPr>
                <w:rFonts w:cs="Arial"/>
                <w:bCs/>
              </w:rPr>
              <w:lastRenderedPageBreak/>
              <w:t xml:space="preserve">GB </w:t>
            </w:r>
            <w:r>
              <w:rPr>
                <w:rFonts w:cs="Arial"/>
                <w:bCs/>
              </w:rPr>
              <w:t>Generator</w:t>
            </w:r>
            <w:r w:rsidRPr="00FC628A">
              <w:rPr>
                <w:rFonts w:cs="Arial"/>
                <w:bCs/>
              </w:rPr>
              <w:t xml:space="preserve"> </w:t>
            </w:r>
            <w:r>
              <w:rPr>
                <w:rFonts w:cs="Arial"/>
                <w:bCs/>
              </w:rPr>
              <w:t>Interim</w:t>
            </w:r>
            <w:r w:rsidRPr="00FC628A">
              <w:rPr>
                <w:rFonts w:cs="Arial"/>
                <w:bCs/>
              </w:rPr>
              <w:t>-Balancing Compliance Notification</w:t>
            </w:r>
          </w:p>
          <w:p w14:paraId="62554C00" w14:textId="77777777" w:rsidR="00F81D7C" w:rsidRPr="00FC628A" w:rsidRDefault="00F81D7C" w:rsidP="00F81D7C">
            <w:pPr>
              <w:pStyle w:val="Arial11Bold"/>
              <w:rPr>
                <w:rFonts w:cs="Arial"/>
                <w:bCs/>
              </w:rPr>
            </w:pPr>
          </w:p>
        </w:tc>
        <w:tc>
          <w:tcPr>
            <w:tcW w:w="6634" w:type="dxa"/>
          </w:tcPr>
          <w:p w14:paraId="2026C6BF" w14:textId="284D417F" w:rsidR="00F81D7C" w:rsidRPr="0032641D" w:rsidRDefault="00F81D7C" w:rsidP="00F81D7C">
            <w:pPr>
              <w:pStyle w:val="TableArial11"/>
            </w:pPr>
            <w:r w:rsidRPr="0032641D">
              <w:t xml:space="preserve">A notification from </w:t>
            </w:r>
            <w:r w:rsidRPr="0032641D">
              <w:rPr>
                <w:b/>
                <w:bCs/>
              </w:rPr>
              <w:t xml:space="preserve">The Company </w:t>
            </w:r>
            <w:r w:rsidRPr="0032641D">
              <w:t xml:space="preserve">to a </w:t>
            </w:r>
            <w:r w:rsidRPr="0032641D">
              <w:rPr>
                <w:b/>
                <w:bCs/>
              </w:rPr>
              <w:t xml:space="preserve">GB Generator </w:t>
            </w:r>
            <w:r w:rsidRPr="0032641D">
              <w:t xml:space="preserve">in respect of an </w:t>
            </w:r>
            <w:r w:rsidRPr="0032641D">
              <w:rPr>
                <w:b/>
                <w:bCs/>
              </w:rPr>
              <w:t>Embedded Small Power Station</w:t>
            </w:r>
            <w:r w:rsidRPr="0032641D">
              <w:t xml:space="preserve"> with a </w:t>
            </w:r>
            <w:r w:rsidRPr="0032641D">
              <w:rPr>
                <w:b/>
                <w:bCs/>
              </w:rPr>
              <w:t xml:space="preserve">Bilateral Embedded Generation Agreement </w:t>
            </w:r>
            <w:r w:rsidRPr="0032641D">
              <w:t xml:space="preserve">with </w:t>
            </w:r>
            <w:r w:rsidRPr="0032641D">
              <w:rPr>
                <w:b/>
                <w:bCs/>
              </w:rPr>
              <w:t>The Company</w:t>
            </w:r>
            <w:r w:rsidRPr="00D55681">
              <w:t>,</w:t>
            </w:r>
            <w:r w:rsidRPr="0032641D">
              <w:rPr>
                <w:b/>
                <w:bCs/>
              </w:rPr>
              <w:t xml:space="preserve"> </w:t>
            </w:r>
            <w:r w:rsidRPr="0032641D">
              <w:t xml:space="preserve">with a </w:t>
            </w:r>
            <w:r w:rsidRPr="0032641D">
              <w:rPr>
                <w:b/>
                <w:bCs/>
              </w:rPr>
              <w:t>Completion Date</w:t>
            </w:r>
            <w:r w:rsidRPr="0032641D">
              <w:t xml:space="preserve"> on or after </w:t>
            </w:r>
            <w:r w:rsidR="00BF04A2">
              <w:t>05</w:t>
            </w:r>
            <w:r w:rsidRPr="0032641D">
              <w:t>-</w:t>
            </w:r>
            <w:r w:rsidR="00BF04A2">
              <w:t>09</w:t>
            </w:r>
            <w:r w:rsidRPr="0032641D">
              <w:t>-</w:t>
            </w:r>
            <w:r w:rsidR="00BF04A2">
              <w:t>2024</w:t>
            </w:r>
            <w:r w:rsidRPr="0032641D">
              <w:t>,</w:t>
            </w:r>
            <w:r w:rsidR="009912A4">
              <w:t xml:space="preserve"> </w:t>
            </w:r>
            <w:r w:rsidRPr="0032641D">
              <w:t xml:space="preserve">acknowledging that the </w:t>
            </w:r>
            <w:r w:rsidRPr="0032641D">
              <w:rPr>
                <w:b/>
                <w:bCs/>
              </w:rPr>
              <w:t xml:space="preserve">GB Generator </w:t>
            </w:r>
            <w:r w:rsidRPr="0032641D">
              <w:t xml:space="preserve">has demonstrated compliance, except for the </w:t>
            </w:r>
            <w:r w:rsidRPr="0032641D">
              <w:rPr>
                <w:b/>
                <w:bCs/>
              </w:rPr>
              <w:t>Unresolved Issues</w:t>
            </w:r>
            <w:r w:rsidRPr="00632282">
              <w:t>, with</w:t>
            </w:r>
            <w:r>
              <w:t>:</w:t>
            </w:r>
          </w:p>
          <w:p w14:paraId="0AA354B9" w14:textId="77777777" w:rsidR="00F81D7C" w:rsidRDefault="00F81D7C" w:rsidP="00F81D7C">
            <w:pPr>
              <w:pStyle w:val="TableArial11"/>
              <w:numPr>
                <w:ilvl w:val="0"/>
                <w:numId w:val="24"/>
              </w:numPr>
            </w:pPr>
            <w:r w:rsidRPr="0032641D">
              <w:t>the relevant sections of the Grid Code as applicable, and</w:t>
            </w:r>
          </w:p>
          <w:p w14:paraId="7D517529" w14:textId="36F5EDB0" w:rsidR="00F81D7C" w:rsidRPr="00734BAD" w:rsidRDefault="00F81D7C" w:rsidP="00F81D7C">
            <w:pPr>
              <w:pStyle w:val="TableArial11"/>
              <w:numPr>
                <w:ilvl w:val="0"/>
                <w:numId w:val="24"/>
              </w:numPr>
            </w:pPr>
            <w:r w:rsidRPr="0032641D">
              <w:t xml:space="preserve">the </w:t>
            </w:r>
            <w:r w:rsidRPr="00501C16">
              <w:rPr>
                <w:b/>
                <w:bCs/>
              </w:rPr>
              <w:t xml:space="preserve">Bilateral </w:t>
            </w:r>
            <w:r w:rsidRPr="00501C16">
              <w:rPr>
                <w:rFonts w:cs="Arial"/>
                <w:b/>
                <w:bCs/>
              </w:rPr>
              <w:t>Embedded Generation</w:t>
            </w:r>
            <w:r w:rsidRPr="00501C16">
              <w:rPr>
                <w:b/>
                <w:bCs/>
              </w:rPr>
              <w:t xml:space="preserve"> Agreement</w:t>
            </w:r>
            <w:r>
              <w:t>.</w:t>
            </w:r>
            <w:r w:rsidRPr="0032641D">
              <w:t xml:space="preserve"> </w:t>
            </w:r>
          </w:p>
        </w:tc>
      </w:tr>
      <w:tr w:rsidR="00F81D7C" w:rsidRPr="007E0B31" w14:paraId="30B0063C" w14:textId="77777777" w:rsidTr="2F419186">
        <w:trPr>
          <w:cantSplit/>
        </w:trPr>
        <w:tc>
          <w:tcPr>
            <w:tcW w:w="2884" w:type="dxa"/>
          </w:tcPr>
          <w:p w14:paraId="53F51ECC" w14:textId="0A2B2D8E" w:rsidR="00F81D7C" w:rsidRPr="0048511E" w:rsidRDefault="00F81D7C" w:rsidP="00F81D7C">
            <w:pPr>
              <w:pStyle w:val="Arial11Bold"/>
              <w:rPr>
                <w:rFonts w:cs="Arial"/>
              </w:rPr>
            </w:pPr>
            <w:r w:rsidRPr="002510FF">
              <w:rPr>
                <w:rFonts w:cs="Arial"/>
              </w:rPr>
              <w:t>GBGF Fast Fault Current Injection</w:t>
            </w:r>
          </w:p>
        </w:tc>
        <w:tc>
          <w:tcPr>
            <w:tcW w:w="6634" w:type="dxa"/>
          </w:tcPr>
          <w:p w14:paraId="7DAB5385" w14:textId="357F5E41" w:rsidR="00F81D7C" w:rsidRPr="0048511E" w:rsidRDefault="00F81D7C" w:rsidP="00F81D7C">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F81D7C" w:rsidRPr="00EA00FC" w14:paraId="26F5238B" w14:textId="77777777" w:rsidTr="2F419186">
        <w:trPr>
          <w:cantSplit/>
        </w:trPr>
        <w:tc>
          <w:tcPr>
            <w:tcW w:w="2884" w:type="dxa"/>
          </w:tcPr>
          <w:p w14:paraId="22B97752" w14:textId="071CAA70" w:rsidR="00F81D7C" w:rsidRPr="00EA00FC" w:rsidRDefault="00F81D7C" w:rsidP="00F81D7C">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634" w:type="dxa"/>
          </w:tcPr>
          <w:p w14:paraId="40235809" w14:textId="71C335B2" w:rsidR="00F81D7C" w:rsidRPr="00EA00FC" w:rsidRDefault="00F81D7C" w:rsidP="00F81D7C">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F81D7C" w:rsidRPr="007E0B31" w14:paraId="76567AF3" w14:textId="77777777" w:rsidTr="2F419186">
        <w:trPr>
          <w:cantSplit/>
        </w:trPr>
        <w:tc>
          <w:tcPr>
            <w:tcW w:w="2884" w:type="dxa"/>
          </w:tcPr>
          <w:p w14:paraId="7D346738" w14:textId="3C7670F7" w:rsidR="00F81D7C" w:rsidRPr="00D73207" w:rsidRDefault="00F81D7C" w:rsidP="00F81D7C">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634" w:type="dxa"/>
          </w:tcPr>
          <w:p w14:paraId="5E68D23E" w14:textId="26D891EB" w:rsidR="00F81D7C" w:rsidRPr="00D73207" w:rsidRDefault="00F81D7C" w:rsidP="00F81D7C">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F81D7C" w:rsidRPr="007E0B31" w14:paraId="65BB692A" w14:textId="77777777" w:rsidTr="2F419186">
        <w:trPr>
          <w:cantSplit/>
        </w:trPr>
        <w:tc>
          <w:tcPr>
            <w:tcW w:w="2884" w:type="dxa"/>
          </w:tcPr>
          <w:p w14:paraId="415F428D" w14:textId="43AC9763" w:rsidR="00F81D7C" w:rsidRPr="00820AC6" w:rsidRDefault="00F81D7C" w:rsidP="00F81D7C">
            <w:pPr>
              <w:pStyle w:val="Arial11Bold"/>
              <w:rPr>
                <w:rFonts w:cs="Arial"/>
              </w:rPr>
            </w:pPr>
            <w:r w:rsidRPr="00820AC6">
              <w:rPr>
                <w:rFonts w:cs="Arial"/>
              </w:rPr>
              <w:t>GB Grid Supply Point</w:t>
            </w:r>
          </w:p>
        </w:tc>
        <w:tc>
          <w:tcPr>
            <w:tcW w:w="6634" w:type="dxa"/>
          </w:tcPr>
          <w:p w14:paraId="7E88EB64" w14:textId="1BCD6522" w:rsidR="00F81D7C" w:rsidRPr="00820AC6" w:rsidRDefault="00F81D7C" w:rsidP="00F81D7C">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F81D7C" w:rsidRPr="007E0B31" w14:paraId="29C91D0A" w14:textId="77777777" w:rsidTr="2F419186">
        <w:trPr>
          <w:cantSplit/>
        </w:trPr>
        <w:tc>
          <w:tcPr>
            <w:tcW w:w="2884" w:type="dxa"/>
          </w:tcPr>
          <w:p w14:paraId="3189B258" w14:textId="77777777" w:rsidR="00F81D7C" w:rsidRPr="007E0B31" w:rsidRDefault="00F81D7C" w:rsidP="00F81D7C">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634" w:type="dxa"/>
          </w:tcPr>
          <w:p w14:paraId="0A8BA1C1" w14:textId="44881771" w:rsidR="00F81D7C" w:rsidRPr="007E0B31" w:rsidRDefault="00F81D7C" w:rsidP="00F81D7C">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F81D7C" w:rsidRPr="007E0B31" w14:paraId="7DAFA3C3" w14:textId="77777777" w:rsidTr="2F419186">
        <w:trPr>
          <w:cantSplit/>
        </w:trPr>
        <w:tc>
          <w:tcPr>
            <w:tcW w:w="2884" w:type="dxa"/>
          </w:tcPr>
          <w:p w14:paraId="236BDDC1" w14:textId="77777777" w:rsidR="00F81D7C" w:rsidRPr="007E0B31" w:rsidRDefault="00F81D7C" w:rsidP="00F81D7C">
            <w:pPr>
              <w:pStyle w:val="Arial11Bold"/>
              <w:rPr>
                <w:rFonts w:cs="Arial"/>
              </w:rPr>
            </w:pPr>
            <w:r w:rsidRPr="007E0B31">
              <w:rPr>
                <w:rFonts w:cs="Arial"/>
              </w:rPr>
              <w:t>GCDF</w:t>
            </w:r>
          </w:p>
        </w:tc>
        <w:tc>
          <w:tcPr>
            <w:tcW w:w="6634" w:type="dxa"/>
          </w:tcPr>
          <w:p w14:paraId="7C26F5C6" w14:textId="77777777" w:rsidR="00F81D7C" w:rsidRPr="007E0B31" w:rsidRDefault="00F81D7C" w:rsidP="00F81D7C">
            <w:pPr>
              <w:pStyle w:val="TableArial11"/>
              <w:rPr>
                <w:rFonts w:cs="Arial"/>
              </w:rPr>
            </w:pPr>
            <w:r w:rsidRPr="007E0B31">
              <w:rPr>
                <w:rFonts w:cs="Arial"/>
              </w:rPr>
              <w:t>Means the Grid Code Development Forum.</w:t>
            </w:r>
          </w:p>
        </w:tc>
      </w:tr>
      <w:tr w:rsidR="00F81D7C" w:rsidRPr="007E0B31" w14:paraId="1530B793" w14:textId="77777777" w:rsidTr="2F419186">
        <w:trPr>
          <w:cantSplit/>
        </w:trPr>
        <w:tc>
          <w:tcPr>
            <w:tcW w:w="2884" w:type="dxa"/>
          </w:tcPr>
          <w:p w14:paraId="562A7357" w14:textId="77777777" w:rsidR="00F81D7C" w:rsidRPr="007E0B31" w:rsidRDefault="00F81D7C" w:rsidP="00F81D7C">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634" w:type="dxa"/>
          </w:tcPr>
          <w:p w14:paraId="3597A20E" w14:textId="77777777" w:rsidR="00F81D7C" w:rsidRPr="007E0B31" w:rsidRDefault="00F81D7C" w:rsidP="00F81D7C">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F81D7C" w:rsidRPr="007E0B31" w14:paraId="379C1A71" w14:textId="77777777" w:rsidTr="2F419186">
        <w:trPr>
          <w:cantSplit/>
        </w:trPr>
        <w:tc>
          <w:tcPr>
            <w:tcW w:w="2884" w:type="dxa"/>
          </w:tcPr>
          <w:p w14:paraId="08FF36A2" w14:textId="77777777" w:rsidR="00F81D7C" w:rsidRPr="007E0B31" w:rsidRDefault="00F81D7C" w:rsidP="00F81D7C">
            <w:pPr>
              <w:pStyle w:val="Arial11Bold"/>
              <w:rPr>
                <w:rFonts w:cs="Arial"/>
              </w:rPr>
            </w:pPr>
            <w:r w:rsidRPr="007E0B31">
              <w:rPr>
                <w:rFonts w:cs="Arial"/>
              </w:rPr>
              <w:t>Generating Plant Demand Margin</w:t>
            </w:r>
          </w:p>
        </w:tc>
        <w:tc>
          <w:tcPr>
            <w:tcW w:w="6634" w:type="dxa"/>
          </w:tcPr>
          <w:p w14:paraId="41DF891E" w14:textId="77777777" w:rsidR="00F81D7C" w:rsidRPr="007E0B31" w:rsidRDefault="00F81D7C" w:rsidP="00F81D7C">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F81D7C" w:rsidRPr="007E0B31" w14:paraId="311EAF72" w14:textId="77777777" w:rsidTr="2F419186">
        <w:trPr>
          <w:cantSplit/>
        </w:trPr>
        <w:tc>
          <w:tcPr>
            <w:tcW w:w="2884" w:type="dxa"/>
          </w:tcPr>
          <w:p w14:paraId="7AAF3305" w14:textId="77777777" w:rsidR="00F81D7C" w:rsidRPr="007E0B31" w:rsidRDefault="00F81D7C" w:rsidP="00F81D7C">
            <w:pPr>
              <w:pStyle w:val="Arial11Bold"/>
              <w:rPr>
                <w:rFonts w:cs="Arial"/>
              </w:rPr>
            </w:pPr>
            <w:r w:rsidRPr="007E0B31">
              <w:rPr>
                <w:rFonts w:cs="Arial"/>
              </w:rPr>
              <w:t>Generating Unit</w:t>
            </w:r>
          </w:p>
        </w:tc>
        <w:tc>
          <w:tcPr>
            <w:tcW w:w="6634" w:type="dxa"/>
          </w:tcPr>
          <w:p w14:paraId="2E453C15"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F81D7C" w:rsidRPr="007E0B31" w14:paraId="1EBF9128" w14:textId="77777777" w:rsidTr="2F419186">
        <w:trPr>
          <w:cantSplit/>
        </w:trPr>
        <w:tc>
          <w:tcPr>
            <w:tcW w:w="2884" w:type="dxa"/>
          </w:tcPr>
          <w:p w14:paraId="013D7CA3" w14:textId="77777777" w:rsidR="00F81D7C" w:rsidRPr="007E0B31" w:rsidRDefault="00F81D7C" w:rsidP="00F81D7C">
            <w:pPr>
              <w:pStyle w:val="Arial11Bold"/>
              <w:rPr>
                <w:rFonts w:cs="Arial"/>
              </w:rPr>
            </w:pPr>
            <w:r w:rsidRPr="007E0B31">
              <w:rPr>
                <w:rFonts w:cs="Arial"/>
              </w:rPr>
              <w:lastRenderedPageBreak/>
              <w:t>Generating Unit Data</w:t>
            </w:r>
          </w:p>
        </w:tc>
        <w:tc>
          <w:tcPr>
            <w:tcW w:w="6634" w:type="dxa"/>
          </w:tcPr>
          <w:p w14:paraId="2EE332FC" w14:textId="77777777" w:rsidR="00F81D7C" w:rsidRPr="007E0B31" w:rsidRDefault="00F81D7C" w:rsidP="00F81D7C">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 xml:space="preserve">Cascade Hydro </w:t>
            </w:r>
            <w:proofErr w:type="gramStart"/>
            <w:r w:rsidRPr="007E0B31">
              <w:rPr>
                <w:rFonts w:cs="Arial"/>
                <w:b/>
              </w:rPr>
              <w:t>Scheme</w:t>
            </w:r>
            <w:r w:rsidRPr="007E0B31">
              <w:rPr>
                <w:rFonts w:cs="Arial"/>
              </w:rPr>
              <w:t>;</w:t>
            </w:r>
            <w:proofErr w:type="gramEnd"/>
          </w:p>
          <w:p w14:paraId="5A5B1B2A"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F81D7C" w:rsidRPr="007E0B31" w14:paraId="04144821" w14:textId="77777777" w:rsidTr="2F419186">
        <w:trPr>
          <w:cantSplit/>
        </w:trPr>
        <w:tc>
          <w:tcPr>
            <w:tcW w:w="2884" w:type="dxa"/>
          </w:tcPr>
          <w:p w14:paraId="36306D9E" w14:textId="77777777" w:rsidR="00F81D7C" w:rsidRPr="007E0B31" w:rsidRDefault="00F81D7C" w:rsidP="00F81D7C">
            <w:pPr>
              <w:pStyle w:val="Arial11Bold"/>
              <w:rPr>
                <w:rFonts w:cs="Arial"/>
              </w:rPr>
            </w:pPr>
            <w:r w:rsidRPr="007E0B31">
              <w:rPr>
                <w:rFonts w:cs="Arial"/>
              </w:rPr>
              <w:t>Generation Capacity</w:t>
            </w:r>
          </w:p>
        </w:tc>
        <w:tc>
          <w:tcPr>
            <w:tcW w:w="6634" w:type="dxa"/>
          </w:tcPr>
          <w:p w14:paraId="7AEA282D" w14:textId="77777777" w:rsidR="00F81D7C" w:rsidRPr="007E0B31" w:rsidRDefault="00F81D7C" w:rsidP="00F81D7C">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492A589D" w14:textId="77777777" w:rsidTr="2F419186">
        <w:trPr>
          <w:cantSplit/>
        </w:trPr>
        <w:tc>
          <w:tcPr>
            <w:tcW w:w="2884" w:type="dxa"/>
          </w:tcPr>
          <w:p w14:paraId="191FBE2E" w14:textId="77777777" w:rsidR="00F81D7C" w:rsidRPr="007E0B31" w:rsidRDefault="00F81D7C" w:rsidP="00F81D7C">
            <w:pPr>
              <w:pStyle w:val="Arial11Bold"/>
              <w:rPr>
                <w:rFonts w:cs="Arial"/>
              </w:rPr>
            </w:pPr>
            <w:r w:rsidRPr="007E0B31">
              <w:rPr>
                <w:rFonts w:cs="Arial"/>
              </w:rPr>
              <w:t>Generation Planning Parameters</w:t>
            </w:r>
          </w:p>
        </w:tc>
        <w:tc>
          <w:tcPr>
            <w:tcW w:w="6634" w:type="dxa"/>
          </w:tcPr>
          <w:p w14:paraId="71CFBA48" w14:textId="77777777" w:rsidR="00F81D7C" w:rsidRPr="007E0B31" w:rsidRDefault="00F81D7C" w:rsidP="00F81D7C">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F81D7C" w:rsidRPr="007E0B31" w14:paraId="155BA927" w14:textId="77777777" w:rsidTr="2F419186">
        <w:trPr>
          <w:cantSplit/>
        </w:trPr>
        <w:tc>
          <w:tcPr>
            <w:tcW w:w="2884" w:type="dxa"/>
          </w:tcPr>
          <w:p w14:paraId="78964DA2" w14:textId="77777777" w:rsidR="00F81D7C" w:rsidRPr="007E0B31" w:rsidRDefault="00F81D7C" w:rsidP="00F81D7C">
            <w:pPr>
              <w:pStyle w:val="Arial11Bold"/>
              <w:rPr>
                <w:rFonts w:cs="Arial"/>
              </w:rPr>
            </w:pPr>
            <w:r w:rsidRPr="007E0B31">
              <w:rPr>
                <w:rFonts w:cs="Arial"/>
              </w:rPr>
              <w:t xml:space="preserve">Generator </w:t>
            </w:r>
          </w:p>
        </w:tc>
        <w:tc>
          <w:tcPr>
            <w:tcW w:w="6634" w:type="dxa"/>
          </w:tcPr>
          <w:p w14:paraId="392D2E72" w14:textId="349A6839" w:rsidR="00F81D7C" w:rsidRPr="007E0B31" w:rsidRDefault="00F81D7C" w:rsidP="00F81D7C">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F81D7C" w:rsidRPr="007E0B31" w14:paraId="4625887D" w14:textId="77777777" w:rsidTr="2F419186">
        <w:trPr>
          <w:cantSplit/>
        </w:trPr>
        <w:tc>
          <w:tcPr>
            <w:tcW w:w="2884" w:type="dxa"/>
          </w:tcPr>
          <w:p w14:paraId="7874F98F" w14:textId="77777777" w:rsidR="00F81D7C" w:rsidRPr="007E0B31" w:rsidRDefault="00F81D7C" w:rsidP="00F81D7C">
            <w:pPr>
              <w:pStyle w:val="Arial11Bold"/>
              <w:rPr>
                <w:rFonts w:cs="Arial"/>
              </w:rPr>
            </w:pPr>
            <w:r w:rsidRPr="007E0B31">
              <w:rPr>
                <w:rFonts w:cs="Arial"/>
              </w:rPr>
              <w:t>Generator Performance Chart</w:t>
            </w:r>
          </w:p>
        </w:tc>
        <w:tc>
          <w:tcPr>
            <w:tcW w:w="6634" w:type="dxa"/>
          </w:tcPr>
          <w:p w14:paraId="3A96CC39" w14:textId="33F812BB" w:rsidR="00F81D7C" w:rsidRPr="007E0B31" w:rsidRDefault="00F81D7C" w:rsidP="00F81D7C">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F81D7C" w:rsidRPr="007E0B31" w14:paraId="625353D3" w14:textId="77777777" w:rsidTr="2F419186">
        <w:trPr>
          <w:cantSplit/>
        </w:trPr>
        <w:tc>
          <w:tcPr>
            <w:tcW w:w="2884" w:type="dxa"/>
          </w:tcPr>
          <w:p w14:paraId="28F1FED3" w14:textId="77777777" w:rsidR="00F81D7C" w:rsidRPr="007E0B31" w:rsidRDefault="00F81D7C" w:rsidP="00F81D7C">
            <w:pPr>
              <w:pStyle w:val="Arial11Bold"/>
              <w:rPr>
                <w:rFonts w:cs="Arial"/>
              </w:rPr>
            </w:pPr>
            <w:r w:rsidRPr="007E0B31">
              <w:rPr>
                <w:rFonts w:cs="Arial"/>
              </w:rPr>
              <w:t>Genset</w:t>
            </w:r>
          </w:p>
        </w:tc>
        <w:tc>
          <w:tcPr>
            <w:tcW w:w="6634" w:type="dxa"/>
          </w:tcPr>
          <w:p w14:paraId="66C9AF34" w14:textId="01B0E2EE" w:rsidR="00F81D7C" w:rsidRPr="007E0B31" w:rsidRDefault="00F81D7C" w:rsidP="00F81D7C">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F81D7C" w:rsidRPr="007E0B31" w14:paraId="4D41E64A" w14:textId="77777777" w:rsidTr="2F419186">
        <w:trPr>
          <w:cantSplit/>
        </w:trPr>
        <w:tc>
          <w:tcPr>
            <w:tcW w:w="2884" w:type="dxa"/>
          </w:tcPr>
          <w:p w14:paraId="31C3C21C" w14:textId="77777777" w:rsidR="00F81D7C" w:rsidRPr="007E0B31" w:rsidRDefault="00F81D7C" w:rsidP="00F81D7C">
            <w:pPr>
              <w:pStyle w:val="Arial11Bold"/>
              <w:rPr>
                <w:rFonts w:cs="Arial"/>
              </w:rPr>
            </w:pPr>
            <w:r w:rsidRPr="007E0B31">
              <w:rPr>
                <w:rFonts w:cs="Arial"/>
              </w:rPr>
              <w:t>Good Industry Practice</w:t>
            </w:r>
          </w:p>
        </w:tc>
        <w:tc>
          <w:tcPr>
            <w:tcW w:w="6634" w:type="dxa"/>
          </w:tcPr>
          <w:p w14:paraId="3DFA7AB2" w14:textId="77777777" w:rsidR="00F81D7C" w:rsidRPr="007E0B31" w:rsidRDefault="00F81D7C" w:rsidP="00F81D7C">
            <w:pPr>
              <w:pStyle w:val="TableArial11"/>
              <w:rPr>
                <w:rFonts w:cs="Arial"/>
              </w:rPr>
            </w:pPr>
            <w:r w:rsidRPr="007E0B31">
              <w:rPr>
                <w:rFonts w:cs="Arial"/>
              </w:rPr>
              <w:t>The exercise of that degree of skill, diligence, prudence and foresight which would reasonably and ordinarily be expected from a skilled and experienced operator engaged in the same type of undertaking under the same or similar circumstances.</w:t>
            </w:r>
          </w:p>
        </w:tc>
      </w:tr>
      <w:tr w:rsidR="00F81D7C" w:rsidRPr="007E0B31" w14:paraId="26C7E381" w14:textId="77777777" w:rsidTr="2F419186">
        <w:trPr>
          <w:cantSplit/>
        </w:trPr>
        <w:tc>
          <w:tcPr>
            <w:tcW w:w="2884" w:type="dxa"/>
          </w:tcPr>
          <w:p w14:paraId="742C86BC" w14:textId="77777777" w:rsidR="00F81D7C" w:rsidRPr="007E0B31" w:rsidRDefault="00F81D7C" w:rsidP="00F81D7C">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634" w:type="dxa"/>
          </w:tcPr>
          <w:p w14:paraId="6B39E30A" w14:textId="77777777" w:rsidR="00F81D7C" w:rsidRPr="007E0B31" w:rsidRDefault="00F81D7C" w:rsidP="00F81D7C">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F81D7C" w:rsidRPr="007E0B31" w14:paraId="64198495" w14:textId="77777777" w:rsidTr="2F419186">
        <w:trPr>
          <w:cantSplit/>
        </w:trPr>
        <w:tc>
          <w:tcPr>
            <w:tcW w:w="2884" w:type="dxa"/>
          </w:tcPr>
          <w:p w14:paraId="3EC6201C" w14:textId="34C4097C" w:rsidR="00F81D7C" w:rsidRPr="00A87826" w:rsidRDefault="00F81D7C" w:rsidP="00F81D7C">
            <w:pPr>
              <w:pStyle w:val="Arial11Bold"/>
            </w:pPr>
            <w:r w:rsidRPr="00A87826">
              <w:t>Governor Deadband</w:t>
            </w:r>
          </w:p>
        </w:tc>
        <w:tc>
          <w:tcPr>
            <w:tcW w:w="6634" w:type="dxa"/>
          </w:tcPr>
          <w:p w14:paraId="51CA9741" w14:textId="17755045" w:rsidR="00F81D7C" w:rsidRPr="009B5CCC" w:rsidRDefault="00F81D7C" w:rsidP="00F81D7C">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F81D7C" w:rsidRPr="007E0B31" w14:paraId="66ABD35B" w14:textId="77777777" w:rsidTr="2F419186">
        <w:trPr>
          <w:cantSplit/>
        </w:trPr>
        <w:tc>
          <w:tcPr>
            <w:tcW w:w="2884" w:type="dxa"/>
          </w:tcPr>
          <w:p w14:paraId="5D6FA2DB" w14:textId="77777777" w:rsidR="00F81D7C" w:rsidRPr="007E0B31" w:rsidRDefault="00F81D7C" w:rsidP="00F81D7C">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634" w:type="dxa"/>
          </w:tcPr>
          <w:p w14:paraId="1EC780FB" w14:textId="77777777" w:rsidR="00F81D7C" w:rsidRPr="007E0B31" w:rsidRDefault="00F81D7C" w:rsidP="00F81D7C">
            <w:pPr>
              <w:pStyle w:val="TableArial11"/>
              <w:rPr>
                <w:rFonts w:cs="Arial"/>
              </w:rPr>
            </w:pPr>
            <w:r w:rsidRPr="007E0B31">
              <w:rPr>
                <w:rFonts w:cs="Arial"/>
              </w:rPr>
              <w:t>The landmass of England and Wales and Scotland, including internal waters.</w:t>
            </w:r>
          </w:p>
        </w:tc>
      </w:tr>
      <w:tr w:rsidR="00F81D7C" w:rsidRPr="007E0B31" w14:paraId="70929E33" w14:textId="77777777" w:rsidTr="2F419186">
        <w:trPr>
          <w:cantSplit/>
        </w:trPr>
        <w:tc>
          <w:tcPr>
            <w:tcW w:w="2884" w:type="dxa"/>
          </w:tcPr>
          <w:p w14:paraId="68D83069" w14:textId="77777777" w:rsidR="00F81D7C" w:rsidRPr="007E0B31" w:rsidRDefault="00F81D7C" w:rsidP="00F81D7C">
            <w:pPr>
              <w:pStyle w:val="Arial11Bold"/>
              <w:rPr>
                <w:rFonts w:cs="Arial"/>
              </w:rPr>
            </w:pPr>
            <w:r w:rsidRPr="007E0B31">
              <w:rPr>
                <w:rFonts w:cs="Arial"/>
              </w:rPr>
              <w:t>Grid Code Fast Track Proposals</w:t>
            </w:r>
          </w:p>
        </w:tc>
        <w:tc>
          <w:tcPr>
            <w:tcW w:w="6634" w:type="dxa"/>
          </w:tcPr>
          <w:p w14:paraId="48C60AA1"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F81D7C" w:rsidRPr="007E0B31" w14:paraId="2EDE9E2F" w14:textId="77777777" w:rsidTr="2F419186">
        <w:trPr>
          <w:cantSplit/>
        </w:trPr>
        <w:tc>
          <w:tcPr>
            <w:tcW w:w="2884" w:type="dxa"/>
          </w:tcPr>
          <w:p w14:paraId="43CBF0F4" w14:textId="77777777" w:rsidR="00F81D7C" w:rsidRPr="007E0B31" w:rsidRDefault="00F81D7C" w:rsidP="00F81D7C">
            <w:pPr>
              <w:pStyle w:val="Arial11Bold"/>
              <w:rPr>
                <w:rFonts w:cs="Arial"/>
              </w:rPr>
            </w:pPr>
            <w:r w:rsidRPr="007E0B31">
              <w:rPr>
                <w:rFonts w:cs="Arial"/>
              </w:rPr>
              <w:t>Grid Code Modification Fast Track Report</w:t>
            </w:r>
          </w:p>
        </w:tc>
        <w:tc>
          <w:tcPr>
            <w:tcW w:w="6634" w:type="dxa"/>
          </w:tcPr>
          <w:p w14:paraId="01E7A62C" w14:textId="77777777" w:rsidR="00F81D7C" w:rsidRPr="007E0B31" w:rsidRDefault="00F81D7C" w:rsidP="00F81D7C">
            <w:pPr>
              <w:pStyle w:val="TableArial11"/>
              <w:rPr>
                <w:rFonts w:cs="Arial"/>
              </w:rPr>
            </w:pPr>
            <w:r w:rsidRPr="007E0B31">
              <w:rPr>
                <w:rFonts w:cs="Arial"/>
              </w:rPr>
              <w:t>A report prepared pursuant to GR.26</w:t>
            </w:r>
          </w:p>
        </w:tc>
      </w:tr>
      <w:tr w:rsidR="00F81D7C" w:rsidRPr="007E0B31" w14:paraId="7FE69FF9" w14:textId="77777777" w:rsidTr="2F419186">
        <w:trPr>
          <w:cantSplit/>
        </w:trPr>
        <w:tc>
          <w:tcPr>
            <w:tcW w:w="2884" w:type="dxa"/>
          </w:tcPr>
          <w:p w14:paraId="2D672D65" w14:textId="77777777" w:rsidR="00F81D7C" w:rsidRPr="007E0B31" w:rsidRDefault="00F81D7C" w:rsidP="00F81D7C">
            <w:pPr>
              <w:pStyle w:val="Arial11Bold"/>
              <w:rPr>
                <w:rFonts w:cs="Arial"/>
              </w:rPr>
            </w:pPr>
            <w:r w:rsidRPr="007E0B31">
              <w:rPr>
                <w:rFonts w:cs="Arial"/>
              </w:rPr>
              <w:lastRenderedPageBreak/>
              <w:t>Grid Code Modification Register</w:t>
            </w:r>
          </w:p>
        </w:tc>
        <w:tc>
          <w:tcPr>
            <w:tcW w:w="6634" w:type="dxa"/>
          </w:tcPr>
          <w:p w14:paraId="6A454EA3" w14:textId="77777777" w:rsidR="00F81D7C" w:rsidRPr="007E0B31" w:rsidRDefault="00F81D7C" w:rsidP="00F81D7C">
            <w:pPr>
              <w:pStyle w:val="TableArial11"/>
              <w:rPr>
                <w:rFonts w:cs="Arial"/>
              </w:rPr>
            </w:pPr>
            <w:r w:rsidRPr="007E0B31">
              <w:rPr>
                <w:rFonts w:cs="Arial"/>
              </w:rPr>
              <w:t>Has the meaning given in GR.13.1.</w:t>
            </w:r>
          </w:p>
        </w:tc>
      </w:tr>
      <w:tr w:rsidR="00F81D7C" w:rsidRPr="007E0B31" w14:paraId="1B8E54A8" w14:textId="77777777" w:rsidTr="2F419186">
        <w:trPr>
          <w:cantSplit/>
        </w:trPr>
        <w:tc>
          <w:tcPr>
            <w:tcW w:w="2884" w:type="dxa"/>
          </w:tcPr>
          <w:p w14:paraId="4D940EB7" w14:textId="77777777" w:rsidR="00F81D7C" w:rsidRPr="007E0B31" w:rsidRDefault="00F81D7C" w:rsidP="00F81D7C">
            <w:pPr>
              <w:pStyle w:val="Arial11Bold"/>
              <w:rPr>
                <w:rFonts w:cs="Arial"/>
              </w:rPr>
            </w:pPr>
            <w:r w:rsidRPr="007E0B31">
              <w:rPr>
                <w:rFonts w:cs="Arial"/>
              </w:rPr>
              <w:t>Grid Code Modification Report</w:t>
            </w:r>
          </w:p>
        </w:tc>
        <w:tc>
          <w:tcPr>
            <w:tcW w:w="6634" w:type="dxa"/>
          </w:tcPr>
          <w:p w14:paraId="440554AD" w14:textId="77777777" w:rsidR="00F81D7C" w:rsidRPr="007E0B31" w:rsidRDefault="00F81D7C" w:rsidP="00F81D7C">
            <w:pPr>
              <w:pStyle w:val="TableArial11"/>
              <w:rPr>
                <w:rFonts w:cs="Arial"/>
              </w:rPr>
            </w:pPr>
            <w:r w:rsidRPr="007E0B31">
              <w:rPr>
                <w:rFonts w:cs="Arial"/>
              </w:rPr>
              <w:t>Has the meaning given in GR.22.1.</w:t>
            </w:r>
          </w:p>
        </w:tc>
      </w:tr>
      <w:tr w:rsidR="00F81D7C" w:rsidRPr="007E0B31" w14:paraId="7F1BFC88" w14:textId="77777777" w:rsidTr="2F419186">
        <w:trPr>
          <w:cantSplit/>
        </w:trPr>
        <w:tc>
          <w:tcPr>
            <w:tcW w:w="2884" w:type="dxa"/>
          </w:tcPr>
          <w:p w14:paraId="3E526269" w14:textId="77777777" w:rsidR="00F81D7C" w:rsidRPr="007E0B31" w:rsidRDefault="00F81D7C" w:rsidP="00F81D7C">
            <w:pPr>
              <w:pStyle w:val="Arial11Bold"/>
              <w:rPr>
                <w:rFonts w:cs="Arial"/>
              </w:rPr>
            </w:pPr>
            <w:r w:rsidRPr="007E0B31">
              <w:rPr>
                <w:rFonts w:cs="Arial"/>
              </w:rPr>
              <w:t>Grid Code Modification</w:t>
            </w:r>
          </w:p>
          <w:p w14:paraId="79962484" w14:textId="77777777" w:rsidR="00F81D7C" w:rsidRPr="007E0B31" w:rsidRDefault="00F81D7C" w:rsidP="00F81D7C">
            <w:pPr>
              <w:pStyle w:val="Arial11Bold"/>
              <w:rPr>
                <w:rFonts w:cs="Arial"/>
              </w:rPr>
            </w:pPr>
            <w:r w:rsidRPr="007E0B31">
              <w:rPr>
                <w:rFonts w:cs="Arial"/>
              </w:rPr>
              <w:t>Procedures</w:t>
            </w:r>
          </w:p>
        </w:tc>
        <w:tc>
          <w:tcPr>
            <w:tcW w:w="6634" w:type="dxa"/>
          </w:tcPr>
          <w:p w14:paraId="1003DC02" w14:textId="77777777" w:rsidR="00F81D7C" w:rsidRPr="007E0B31" w:rsidRDefault="00F81D7C" w:rsidP="00F81D7C">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F81D7C" w:rsidRPr="007E0B31" w14:paraId="1019C4E6" w14:textId="77777777" w:rsidTr="2F419186">
        <w:trPr>
          <w:cantSplit/>
        </w:trPr>
        <w:tc>
          <w:tcPr>
            <w:tcW w:w="2884" w:type="dxa"/>
          </w:tcPr>
          <w:p w14:paraId="6FB3FC5E" w14:textId="77777777" w:rsidR="00F81D7C" w:rsidRPr="007E0B31" w:rsidRDefault="00F81D7C" w:rsidP="00F81D7C">
            <w:pPr>
              <w:pStyle w:val="Arial11Bold"/>
              <w:rPr>
                <w:rFonts w:cs="Arial"/>
              </w:rPr>
            </w:pPr>
            <w:r w:rsidRPr="007E0B31">
              <w:rPr>
                <w:rFonts w:cs="Arial"/>
              </w:rPr>
              <w:t>Grid Code Modification Proposal</w:t>
            </w:r>
          </w:p>
        </w:tc>
        <w:tc>
          <w:tcPr>
            <w:tcW w:w="6634" w:type="dxa"/>
          </w:tcPr>
          <w:p w14:paraId="66E591DD" w14:textId="77777777" w:rsidR="00F81D7C" w:rsidRPr="007E0B31" w:rsidRDefault="00F81D7C" w:rsidP="00F81D7C">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F81D7C" w:rsidRPr="007E0B31" w14:paraId="3F734B33" w14:textId="77777777" w:rsidTr="2F419186">
        <w:trPr>
          <w:cantSplit/>
        </w:trPr>
        <w:tc>
          <w:tcPr>
            <w:tcW w:w="2884" w:type="dxa"/>
          </w:tcPr>
          <w:p w14:paraId="47A35776" w14:textId="77777777" w:rsidR="00F81D7C" w:rsidRPr="007E0B31" w:rsidRDefault="00F81D7C" w:rsidP="00F81D7C">
            <w:pPr>
              <w:pStyle w:val="Arial11Bold"/>
              <w:rPr>
                <w:rFonts w:cs="Arial"/>
              </w:rPr>
            </w:pPr>
            <w:r w:rsidRPr="007E0B31">
              <w:rPr>
                <w:rFonts w:cs="Arial"/>
              </w:rPr>
              <w:t>Grid Code Modification Self- Governance Report</w:t>
            </w:r>
          </w:p>
        </w:tc>
        <w:tc>
          <w:tcPr>
            <w:tcW w:w="6634" w:type="dxa"/>
          </w:tcPr>
          <w:p w14:paraId="605F34A3" w14:textId="77777777" w:rsidR="00F81D7C" w:rsidRPr="007E0B31" w:rsidRDefault="00F81D7C" w:rsidP="00F81D7C">
            <w:pPr>
              <w:pStyle w:val="TableArial11"/>
              <w:rPr>
                <w:rFonts w:cs="Arial"/>
              </w:rPr>
            </w:pPr>
            <w:r w:rsidRPr="007E0B31">
              <w:rPr>
                <w:rFonts w:cs="Arial"/>
              </w:rPr>
              <w:t>Has the meaning given in GR.24.5</w:t>
            </w:r>
          </w:p>
        </w:tc>
      </w:tr>
      <w:tr w:rsidR="00F81D7C" w:rsidRPr="007E0B31" w14:paraId="387C69DC" w14:textId="77777777" w:rsidTr="2F419186">
        <w:trPr>
          <w:cantSplit/>
        </w:trPr>
        <w:tc>
          <w:tcPr>
            <w:tcW w:w="2884" w:type="dxa"/>
          </w:tcPr>
          <w:p w14:paraId="4518B247" w14:textId="77777777" w:rsidR="00F81D7C" w:rsidRPr="007E0B31" w:rsidRDefault="00F81D7C" w:rsidP="00F81D7C">
            <w:pPr>
              <w:pStyle w:val="Arial11Bold"/>
              <w:rPr>
                <w:rFonts w:cs="Arial"/>
              </w:rPr>
            </w:pPr>
            <w:r w:rsidRPr="007E0B31">
              <w:rPr>
                <w:rFonts w:cs="Arial"/>
              </w:rPr>
              <w:t>Grid Code Objectives</w:t>
            </w:r>
          </w:p>
        </w:tc>
        <w:tc>
          <w:tcPr>
            <w:tcW w:w="6634" w:type="dxa"/>
          </w:tcPr>
          <w:p w14:paraId="5F7C23F5" w14:textId="0BF1CFB0" w:rsidR="00F81D7C" w:rsidRPr="007E0B31" w:rsidRDefault="7D9A43F1" w:rsidP="00F81D7C">
            <w:pPr>
              <w:pStyle w:val="TableArial11"/>
              <w:rPr>
                <w:rFonts w:cs="Arial"/>
              </w:rPr>
            </w:pPr>
            <w:r w:rsidRPr="329F1AB0">
              <w:rPr>
                <w:rFonts w:cs="Arial"/>
              </w:rPr>
              <w:t xml:space="preserve">Means the objectives referred to in </w:t>
            </w:r>
            <w:r w:rsidR="792E6BBD" w:rsidRPr="329F1AB0">
              <w:rPr>
                <w:rFonts w:cs="Arial"/>
              </w:rPr>
              <w:t>c</w:t>
            </w:r>
            <w:r w:rsidRPr="329F1AB0">
              <w:rPr>
                <w:rFonts w:cs="Arial"/>
              </w:rPr>
              <w:t xml:space="preserve">ondition </w:t>
            </w:r>
            <w:r w:rsidR="2ED326F0" w:rsidRPr="329F1AB0">
              <w:rPr>
                <w:rFonts w:cs="Arial"/>
              </w:rPr>
              <w:t>E3.2(b)</w:t>
            </w:r>
            <w:r w:rsidRPr="329F1AB0">
              <w:rPr>
                <w:rFonts w:cs="Arial"/>
              </w:rPr>
              <w:t xml:space="preserve"> of </w:t>
            </w:r>
            <w:r w:rsidR="253486F3" w:rsidRPr="004E64E8">
              <w:rPr>
                <w:rFonts w:cs="Arial"/>
              </w:rPr>
              <w:t>the</w:t>
            </w:r>
            <w:r w:rsidR="253486F3" w:rsidRPr="329F1AB0">
              <w:rPr>
                <w:rFonts w:cs="Arial"/>
                <w:b/>
                <w:bCs/>
              </w:rPr>
              <w:t xml:space="preserve"> ESO</w:t>
            </w:r>
            <w:r w:rsidRPr="329F1AB0">
              <w:rPr>
                <w:rFonts w:cs="Arial"/>
                <w:b/>
                <w:bCs/>
              </w:rPr>
              <w:t xml:space="preserve"> Licence</w:t>
            </w:r>
            <w:r w:rsidRPr="329F1AB0">
              <w:rPr>
                <w:rFonts w:cs="Arial"/>
              </w:rPr>
              <w:t>.</w:t>
            </w:r>
          </w:p>
        </w:tc>
      </w:tr>
      <w:tr w:rsidR="00F81D7C" w:rsidRPr="007E0B31" w14:paraId="39199EE0" w14:textId="77777777" w:rsidTr="2F419186">
        <w:trPr>
          <w:cantSplit/>
        </w:trPr>
        <w:tc>
          <w:tcPr>
            <w:tcW w:w="2884" w:type="dxa"/>
          </w:tcPr>
          <w:p w14:paraId="17F6006E" w14:textId="77777777" w:rsidR="00F81D7C" w:rsidRPr="007E0B31" w:rsidRDefault="00F81D7C" w:rsidP="00F81D7C">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634" w:type="dxa"/>
          </w:tcPr>
          <w:p w14:paraId="537B37D4" w14:textId="77777777" w:rsidR="00F81D7C" w:rsidRPr="007E0B31" w:rsidRDefault="00F81D7C" w:rsidP="00F81D7C">
            <w:pPr>
              <w:pStyle w:val="TableArial11"/>
              <w:rPr>
                <w:rFonts w:cs="Arial"/>
              </w:rPr>
            </w:pPr>
            <w:r w:rsidRPr="007E0B31">
              <w:rPr>
                <w:rFonts w:cs="Arial"/>
              </w:rPr>
              <w:t>The panel with the functions set out in GR.1.2.</w:t>
            </w:r>
          </w:p>
        </w:tc>
      </w:tr>
      <w:tr w:rsidR="00F81D7C" w:rsidRPr="007E0B31" w14:paraId="781A6549" w14:textId="77777777" w:rsidTr="2F419186">
        <w:trPr>
          <w:cantSplit/>
        </w:trPr>
        <w:tc>
          <w:tcPr>
            <w:tcW w:w="2884" w:type="dxa"/>
          </w:tcPr>
          <w:p w14:paraId="26F0CF91" w14:textId="77777777" w:rsidR="00F81D7C" w:rsidRPr="007E0B31" w:rsidRDefault="00F81D7C" w:rsidP="00F81D7C">
            <w:pPr>
              <w:pStyle w:val="Arial11Bold"/>
              <w:rPr>
                <w:rFonts w:cs="Arial"/>
              </w:rPr>
            </w:pPr>
            <w:r w:rsidRPr="007E0B31">
              <w:rPr>
                <w:rFonts w:cs="Arial"/>
              </w:rPr>
              <w:t>Grid Code Review Panel</w:t>
            </w:r>
          </w:p>
          <w:p w14:paraId="7F57BF7E" w14:textId="77777777" w:rsidR="00F81D7C" w:rsidRPr="007E0B31" w:rsidRDefault="00F81D7C" w:rsidP="00F81D7C">
            <w:pPr>
              <w:pStyle w:val="Arial11Bold"/>
              <w:rPr>
                <w:rFonts w:cs="Arial"/>
              </w:rPr>
            </w:pPr>
            <w:r w:rsidRPr="007E0B31">
              <w:rPr>
                <w:rFonts w:cs="Arial"/>
              </w:rPr>
              <w:t>Recommendation Vote</w:t>
            </w:r>
          </w:p>
        </w:tc>
        <w:tc>
          <w:tcPr>
            <w:tcW w:w="6634" w:type="dxa"/>
          </w:tcPr>
          <w:p w14:paraId="645A5276" w14:textId="513D9226"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F81D7C" w:rsidRPr="007E0B31" w14:paraId="1870B32A" w14:textId="77777777" w:rsidTr="2F419186">
        <w:trPr>
          <w:cantSplit/>
        </w:trPr>
        <w:tc>
          <w:tcPr>
            <w:tcW w:w="2884" w:type="dxa"/>
          </w:tcPr>
          <w:p w14:paraId="27AC9B5B" w14:textId="77777777" w:rsidR="00F81D7C" w:rsidRPr="007E0B31" w:rsidRDefault="00F81D7C" w:rsidP="00F81D7C">
            <w:pPr>
              <w:pStyle w:val="Arial11Bold"/>
              <w:rPr>
                <w:rFonts w:cs="Arial"/>
              </w:rPr>
            </w:pPr>
            <w:r w:rsidRPr="007E0B31">
              <w:rPr>
                <w:rFonts w:cs="Arial"/>
              </w:rPr>
              <w:t>Grid Code Review Panel Self-Governance Vote</w:t>
            </w:r>
          </w:p>
        </w:tc>
        <w:tc>
          <w:tcPr>
            <w:tcW w:w="6634" w:type="dxa"/>
          </w:tcPr>
          <w:p w14:paraId="23D0B306" w14:textId="50A5875B" w:rsidR="00F81D7C" w:rsidRPr="007E0B31" w:rsidRDefault="00F81D7C" w:rsidP="00F81D7C">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F81D7C" w:rsidRPr="007E0B31" w14:paraId="46FD00F7" w14:textId="77777777" w:rsidTr="2F419186">
        <w:trPr>
          <w:cantSplit/>
        </w:trPr>
        <w:tc>
          <w:tcPr>
            <w:tcW w:w="2884" w:type="dxa"/>
          </w:tcPr>
          <w:p w14:paraId="36961EC3" w14:textId="77777777" w:rsidR="00F81D7C" w:rsidRPr="007E0B31" w:rsidRDefault="00F81D7C" w:rsidP="00F81D7C">
            <w:pPr>
              <w:pStyle w:val="Arial11Bold"/>
              <w:rPr>
                <w:rFonts w:cs="Arial"/>
              </w:rPr>
            </w:pPr>
            <w:r w:rsidRPr="007E0B31">
              <w:rPr>
                <w:rFonts w:cs="Arial"/>
              </w:rPr>
              <w:t>Grid Code Self-Governance Proposals</w:t>
            </w:r>
          </w:p>
        </w:tc>
        <w:tc>
          <w:tcPr>
            <w:tcW w:w="6634" w:type="dxa"/>
          </w:tcPr>
          <w:p w14:paraId="3826E3C6" w14:textId="77777777" w:rsidR="00F81D7C" w:rsidRPr="007E0B31" w:rsidRDefault="00F81D7C" w:rsidP="00F81D7C">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F81D7C" w:rsidRPr="007E0B31" w14:paraId="29A89EE1" w14:textId="77777777" w:rsidTr="2F419186">
        <w:trPr>
          <w:cantSplit/>
        </w:trPr>
        <w:tc>
          <w:tcPr>
            <w:tcW w:w="2884" w:type="dxa"/>
          </w:tcPr>
          <w:p w14:paraId="731ADBFE" w14:textId="77777777" w:rsidR="00F81D7C" w:rsidRPr="007E0B31" w:rsidRDefault="00F81D7C" w:rsidP="00F81D7C">
            <w:pPr>
              <w:pStyle w:val="Arial11Bold"/>
              <w:rPr>
                <w:rFonts w:cs="Arial"/>
              </w:rPr>
            </w:pPr>
            <w:r w:rsidRPr="007E0B31">
              <w:rPr>
                <w:rFonts w:cs="Arial"/>
              </w:rPr>
              <w:t>Grid Entry Point</w:t>
            </w:r>
          </w:p>
        </w:tc>
        <w:tc>
          <w:tcPr>
            <w:tcW w:w="6634" w:type="dxa"/>
          </w:tcPr>
          <w:p w14:paraId="68769E6D" w14:textId="77777777" w:rsidR="00F81D7C" w:rsidRPr="007E0B31" w:rsidRDefault="00F81D7C" w:rsidP="00F81D7C">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F81D7C" w:rsidRPr="007E0B31" w14:paraId="4F37A1E3" w14:textId="77777777" w:rsidTr="2F419186">
        <w:trPr>
          <w:cantSplit/>
        </w:trPr>
        <w:tc>
          <w:tcPr>
            <w:tcW w:w="2884" w:type="dxa"/>
          </w:tcPr>
          <w:p w14:paraId="181D6559" w14:textId="7C5C269F" w:rsidR="00F81D7C" w:rsidRPr="005F78E9" w:rsidRDefault="00F81D7C" w:rsidP="00F81D7C">
            <w:pPr>
              <w:pStyle w:val="Arial11Bold"/>
              <w:rPr>
                <w:rFonts w:cs="Arial"/>
              </w:rPr>
            </w:pPr>
            <w:r w:rsidRPr="002510FF">
              <w:rPr>
                <w:rFonts w:cs="Arial"/>
              </w:rPr>
              <w:t>Grid Forming Active Power</w:t>
            </w:r>
          </w:p>
        </w:tc>
        <w:tc>
          <w:tcPr>
            <w:tcW w:w="6634" w:type="dxa"/>
          </w:tcPr>
          <w:p w14:paraId="3AC5BEDB" w14:textId="764294C6" w:rsidR="00F81D7C" w:rsidRPr="005F78E9" w:rsidRDefault="00F81D7C" w:rsidP="00F81D7C">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F81D7C" w:rsidRPr="007E0B31" w14:paraId="7E5E89B0" w14:textId="77777777" w:rsidTr="2F419186">
        <w:trPr>
          <w:cantSplit/>
        </w:trPr>
        <w:tc>
          <w:tcPr>
            <w:tcW w:w="2884" w:type="dxa"/>
          </w:tcPr>
          <w:p w14:paraId="6590D0EC" w14:textId="6684818F" w:rsidR="00F81D7C" w:rsidRPr="00585D91" w:rsidRDefault="00F81D7C" w:rsidP="00F81D7C">
            <w:pPr>
              <w:pStyle w:val="Arial11Bold"/>
              <w:rPr>
                <w:rFonts w:cs="Arial"/>
              </w:rPr>
            </w:pPr>
            <w:r w:rsidRPr="002510FF">
              <w:rPr>
                <w:rFonts w:cs="Arial"/>
              </w:rPr>
              <w:lastRenderedPageBreak/>
              <w:t>Grid Forming Capability</w:t>
            </w:r>
          </w:p>
        </w:tc>
        <w:tc>
          <w:tcPr>
            <w:tcW w:w="6634" w:type="dxa"/>
          </w:tcPr>
          <w:p w14:paraId="046B4623" w14:textId="77777777" w:rsidR="00F81D7C" w:rsidRPr="002510FF" w:rsidRDefault="00F81D7C" w:rsidP="00F81D7C">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F81D7C" w:rsidRPr="00585D91" w:rsidRDefault="00F81D7C" w:rsidP="00F81D7C">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F81D7C" w:rsidRPr="007E0B31" w14:paraId="35D92F55" w14:textId="77777777" w:rsidTr="2F419186">
        <w:trPr>
          <w:cantSplit/>
        </w:trPr>
        <w:tc>
          <w:tcPr>
            <w:tcW w:w="2884" w:type="dxa"/>
          </w:tcPr>
          <w:p w14:paraId="790189F5" w14:textId="19A2057B" w:rsidR="00F81D7C" w:rsidRPr="00BF5C30" w:rsidRDefault="00F81D7C" w:rsidP="00F81D7C">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634" w:type="dxa"/>
          </w:tcPr>
          <w:p w14:paraId="4B166979" w14:textId="77B8FACD" w:rsidR="00F81D7C" w:rsidRPr="00BF5C30" w:rsidRDefault="00F81D7C" w:rsidP="00F81D7C">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F81D7C" w:rsidRPr="007E0B31" w14:paraId="1FA19575" w14:textId="77777777" w:rsidTr="2F419186">
        <w:trPr>
          <w:cantSplit/>
        </w:trPr>
        <w:tc>
          <w:tcPr>
            <w:tcW w:w="2884" w:type="dxa"/>
          </w:tcPr>
          <w:p w14:paraId="1D0306EC" w14:textId="0E7A7061" w:rsidR="00F81D7C" w:rsidRPr="00BF5C30" w:rsidRDefault="00F81D7C" w:rsidP="00F81D7C">
            <w:pPr>
              <w:pStyle w:val="Arial11Bold"/>
              <w:rPr>
                <w:rFonts w:cs="Arial"/>
              </w:rPr>
            </w:pPr>
            <w:r w:rsidRPr="002510FF">
              <w:rPr>
                <w:rFonts w:cs="Arial"/>
              </w:rPr>
              <w:t>Grid Forming Plant</w:t>
            </w:r>
          </w:p>
        </w:tc>
        <w:tc>
          <w:tcPr>
            <w:tcW w:w="6634" w:type="dxa"/>
          </w:tcPr>
          <w:p w14:paraId="182D5EFC" w14:textId="0A35EDEB" w:rsidR="00F81D7C" w:rsidRPr="00BF5C30" w:rsidRDefault="00F81D7C" w:rsidP="00F81D7C">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F81D7C" w:rsidRPr="007E0B31" w14:paraId="05065603" w14:textId="77777777" w:rsidTr="2F419186">
        <w:trPr>
          <w:cantSplit/>
        </w:trPr>
        <w:tc>
          <w:tcPr>
            <w:tcW w:w="2884" w:type="dxa"/>
          </w:tcPr>
          <w:p w14:paraId="1DD8583E" w14:textId="51F4F815" w:rsidR="00F81D7C" w:rsidRPr="00BF5C30" w:rsidRDefault="00F81D7C" w:rsidP="00F81D7C">
            <w:pPr>
              <w:pStyle w:val="Arial11Bold"/>
              <w:rPr>
                <w:rFonts w:cs="Arial"/>
              </w:rPr>
            </w:pPr>
            <w:r w:rsidRPr="002510FF">
              <w:rPr>
                <w:rFonts w:cs="Arial"/>
              </w:rPr>
              <w:t>Grid Forming Plant Owner</w:t>
            </w:r>
          </w:p>
        </w:tc>
        <w:tc>
          <w:tcPr>
            <w:tcW w:w="6634" w:type="dxa"/>
          </w:tcPr>
          <w:p w14:paraId="0FBDF255" w14:textId="3DDE21CF" w:rsidR="00F81D7C" w:rsidRPr="00BF5C30" w:rsidRDefault="00F81D7C" w:rsidP="00F81D7C">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F81D7C" w:rsidRPr="007E0B31" w14:paraId="4C4746AD" w14:textId="77777777" w:rsidTr="2F419186">
        <w:trPr>
          <w:cantSplit/>
        </w:trPr>
        <w:tc>
          <w:tcPr>
            <w:tcW w:w="2884" w:type="dxa"/>
          </w:tcPr>
          <w:p w14:paraId="639AEB9D" w14:textId="0DC3D66C" w:rsidR="00F81D7C" w:rsidRPr="00BF5C30" w:rsidRDefault="00F81D7C" w:rsidP="00F81D7C">
            <w:pPr>
              <w:pStyle w:val="Arial11Bold"/>
              <w:rPr>
                <w:rFonts w:cs="Arial"/>
              </w:rPr>
            </w:pPr>
            <w:r w:rsidRPr="002510FF">
              <w:rPr>
                <w:rFonts w:cs="Arial"/>
              </w:rPr>
              <w:t>Grid Forming Unit</w:t>
            </w:r>
          </w:p>
        </w:tc>
        <w:tc>
          <w:tcPr>
            <w:tcW w:w="6634" w:type="dxa"/>
          </w:tcPr>
          <w:p w14:paraId="494DE497" w14:textId="6B458BD3" w:rsidR="00F81D7C" w:rsidRPr="00BF5C30" w:rsidRDefault="00F81D7C" w:rsidP="00F81D7C">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F81D7C" w:rsidRPr="007E0B31" w14:paraId="456B70AD" w14:textId="77777777" w:rsidTr="2F419186">
        <w:trPr>
          <w:cantSplit/>
        </w:trPr>
        <w:tc>
          <w:tcPr>
            <w:tcW w:w="2884" w:type="dxa"/>
          </w:tcPr>
          <w:p w14:paraId="5CDD4F61" w14:textId="4CE4ACED" w:rsidR="00F81D7C" w:rsidRPr="00BF5C30" w:rsidRDefault="00F81D7C" w:rsidP="00F81D7C">
            <w:pPr>
              <w:pStyle w:val="Arial11Bold"/>
              <w:rPr>
                <w:rFonts w:cs="Arial"/>
              </w:rPr>
            </w:pPr>
            <w:r w:rsidRPr="002510FF">
              <w:rPr>
                <w:rFonts w:cs="Arial"/>
              </w:rPr>
              <w:t>Grid Oscillation Value</w:t>
            </w:r>
          </w:p>
        </w:tc>
        <w:tc>
          <w:tcPr>
            <w:tcW w:w="6634" w:type="dxa"/>
          </w:tcPr>
          <w:p w14:paraId="313B279D" w14:textId="7BCAD896" w:rsidR="00F81D7C" w:rsidRPr="00BF5C30" w:rsidRDefault="00F81D7C" w:rsidP="00F81D7C">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F81D7C" w:rsidRPr="007E0B31" w14:paraId="66172056" w14:textId="77777777" w:rsidTr="2F419186">
        <w:trPr>
          <w:cantSplit/>
        </w:trPr>
        <w:tc>
          <w:tcPr>
            <w:tcW w:w="2884" w:type="dxa"/>
          </w:tcPr>
          <w:p w14:paraId="44E3EB10" w14:textId="77777777" w:rsidR="00F81D7C" w:rsidRPr="007E0B31" w:rsidRDefault="00F81D7C" w:rsidP="00F81D7C">
            <w:pPr>
              <w:pStyle w:val="Arial11Bold"/>
              <w:rPr>
                <w:rFonts w:cs="Arial"/>
              </w:rPr>
            </w:pPr>
            <w:r w:rsidRPr="007E0B31">
              <w:rPr>
                <w:rFonts w:cs="Arial"/>
              </w:rPr>
              <w:t>Grid Supply Point</w:t>
            </w:r>
          </w:p>
        </w:tc>
        <w:tc>
          <w:tcPr>
            <w:tcW w:w="6634" w:type="dxa"/>
          </w:tcPr>
          <w:p w14:paraId="76BDB008" w14:textId="0EB7F897" w:rsidR="00F81D7C" w:rsidRPr="007E0B31" w:rsidRDefault="00F81D7C" w:rsidP="00F81D7C">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F81D7C" w:rsidRPr="007E0B31" w14:paraId="0AA8076E" w14:textId="77777777" w:rsidTr="2F419186">
        <w:trPr>
          <w:cantSplit/>
        </w:trPr>
        <w:tc>
          <w:tcPr>
            <w:tcW w:w="2884" w:type="dxa"/>
          </w:tcPr>
          <w:p w14:paraId="20405FC8" w14:textId="77777777" w:rsidR="00F81D7C" w:rsidRPr="007E0B31" w:rsidRDefault="00F81D7C" w:rsidP="00F81D7C">
            <w:pPr>
              <w:pStyle w:val="Arial11Bold"/>
              <w:rPr>
                <w:rFonts w:cs="Arial"/>
              </w:rPr>
            </w:pPr>
            <w:r w:rsidRPr="007E0B31">
              <w:rPr>
                <w:rFonts w:cs="Arial"/>
              </w:rPr>
              <w:t>Group</w:t>
            </w:r>
          </w:p>
        </w:tc>
        <w:tc>
          <w:tcPr>
            <w:tcW w:w="6634" w:type="dxa"/>
          </w:tcPr>
          <w:p w14:paraId="60A73BA5" w14:textId="77777777" w:rsidR="00F81D7C" w:rsidRPr="007E0B31" w:rsidRDefault="00F81D7C" w:rsidP="00F81D7C">
            <w:pPr>
              <w:pStyle w:val="TableArial11"/>
              <w:rPr>
                <w:rFonts w:cs="Arial"/>
              </w:rPr>
            </w:pPr>
            <w:bookmarkStart w:id="116"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116"/>
          </w:p>
        </w:tc>
      </w:tr>
      <w:tr w:rsidR="00F81D7C" w:rsidRPr="0079139F" w14:paraId="5A25DA6A" w14:textId="77777777" w:rsidTr="2F419186">
        <w:trPr>
          <w:cantSplit/>
        </w:trPr>
        <w:tc>
          <w:tcPr>
            <w:tcW w:w="2884" w:type="dxa"/>
          </w:tcPr>
          <w:p w14:paraId="704101E4" w14:textId="22CAEA65" w:rsidR="00F81D7C" w:rsidRPr="0079139F" w:rsidRDefault="00F81D7C" w:rsidP="00F81D7C">
            <w:pPr>
              <w:pStyle w:val="Arial11Bold"/>
              <w:rPr>
                <w:rFonts w:cs="Arial"/>
              </w:rPr>
            </w:pPr>
            <w:r w:rsidRPr="0079139F">
              <w:rPr>
                <w:rFonts w:cs="Arial"/>
              </w:rPr>
              <w:t>GSP Group</w:t>
            </w:r>
          </w:p>
        </w:tc>
        <w:tc>
          <w:tcPr>
            <w:tcW w:w="6634" w:type="dxa"/>
          </w:tcPr>
          <w:p w14:paraId="08F28004" w14:textId="5D8EEE7F" w:rsidR="00F81D7C" w:rsidRPr="0079139F" w:rsidRDefault="00F81D7C" w:rsidP="00F81D7C">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F81D7C" w:rsidRPr="007E0B31" w14:paraId="44F4F627" w14:textId="77777777" w:rsidTr="2F419186">
        <w:trPr>
          <w:cantSplit/>
        </w:trPr>
        <w:tc>
          <w:tcPr>
            <w:tcW w:w="2884" w:type="dxa"/>
          </w:tcPr>
          <w:p w14:paraId="6B31BC4F" w14:textId="77777777" w:rsidR="00F81D7C" w:rsidRPr="007E0B31" w:rsidRDefault="00F81D7C" w:rsidP="00F81D7C">
            <w:pPr>
              <w:pStyle w:val="Arial11Bold"/>
              <w:rPr>
                <w:rFonts w:cs="Arial"/>
              </w:rPr>
            </w:pPr>
            <w:r w:rsidRPr="007E0B31">
              <w:rPr>
                <w:rFonts w:cs="Arial"/>
              </w:rPr>
              <w:lastRenderedPageBreak/>
              <w:t>Headroom</w:t>
            </w:r>
          </w:p>
        </w:tc>
        <w:tc>
          <w:tcPr>
            <w:tcW w:w="6634" w:type="dxa"/>
          </w:tcPr>
          <w:p w14:paraId="6E120920" w14:textId="77777777" w:rsidR="00F81D7C" w:rsidRPr="007E0B31" w:rsidRDefault="00F81D7C" w:rsidP="00F81D7C">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F81D7C" w:rsidRPr="007E0B31" w14:paraId="4AFF1172" w14:textId="77777777" w:rsidTr="2F419186">
        <w:trPr>
          <w:cantSplit/>
        </w:trPr>
        <w:tc>
          <w:tcPr>
            <w:tcW w:w="2884" w:type="dxa"/>
          </w:tcPr>
          <w:p w14:paraId="049414CE" w14:textId="77777777" w:rsidR="00F81D7C" w:rsidRPr="007E0B31" w:rsidRDefault="00F81D7C" w:rsidP="00F81D7C">
            <w:pPr>
              <w:pStyle w:val="Arial11Bold"/>
              <w:rPr>
                <w:rFonts w:cs="Arial"/>
              </w:rPr>
            </w:pPr>
            <w:r w:rsidRPr="007E0B31">
              <w:rPr>
                <w:rFonts w:cs="Arial"/>
              </w:rPr>
              <w:t>High Frequency Response</w:t>
            </w:r>
          </w:p>
        </w:tc>
        <w:tc>
          <w:tcPr>
            <w:tcW w:w="6634" w:type="dxa"/>
          </w:tcPr>
          <w:p w14:paraId="3FEEE61F" w14:textId="0D8ECC66" w:rsidR="00F81D7C" w:rsidRPr="007E0B31" w:rsidRDefault="00F81D7C" w:rsidP="00F81D7C">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F81D7C" w:rsidRPr="007E0B31" w14:paraId="531CF8DE" w14:textId="77777777" w:rsidTr="2F419186">
        <w:trPr>
          <w:cantSplit/>
        </w:trPr>
        <w:tc>
          <w:tcPr>
            <w:tcW w:w="2884" w:type="dxa"/>
          </w:tcPr>
          <w:p w14:paraId="364D289E" w14:textId="77777777" w:rsidR="00F81D7C" w:rsidRPr="007E0B31" w:rsidRDefault="00F81D7C" w:rsidP="00F81D7C">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634" w:type="dxa"/>
          </w:tcPr>
          <w:p w14:paraId="491C05F2"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F81D7C" w:rsidRPr="007E0B31" w14:paraId="552B3754" w14:textId="77777777" w:rsidTr="2F419186">
        <w:trPr>
          <w:cantSplit/>
          <w:trHeight w:val="524"/>
        </w:trPr>
        <w:tc>
          <w:tcPr>
            <w:tcW w:w="2884" w:type="dxa"/>
          </w:tcPr>
          <w:p w14:paraId="243671CC" w14:textId="5CC5CA8B" w:rsidR="00F81D7C" w:rsidRPr="009D4B8D" w:rsidRDefault="00F81D7C" w:rsidP="00F81D7C">
            <w:pPr>
              <w:rPr>
                <w:b/>
                <w:bCs/>
              </w:rPr>
            </w:pPr>
            <w:r w:rsidRPr="009D4B8D">
              <w:rPr>
                <w:b/>
                <w:bCs/>
              </w:rPr>
              <w:t>Historic Frequency Data</w:t>
            </w:r>
          </w:p>
        </w:tc>
        <w:tc>
          <w:tcPr>
            <w:tcW w:w="6634" w:type="dxa"/>
          </w:tcPr>
          <w:p w14:paraId="57B851E9" w14:textId="6208BB5F" w:rsidR="00F81D7C" w:rsidRPr="009D4B8D" w:rsidRDefault="00F81D7C" w:rsidP="00F81D7C">
            <w:r w:rsidRPr="009D4B8D">
              <w:rPr>
                <w:b/>
                <w:bCs/>
              </w:rPr>
              <w:t>System Frequency</w:t>
            </w:r>
            <w:r w:rsidRPr="009D4B8D">
              <w:t xml:space="preserve"> data at a maximum of one second intervals for the whole month, published by </w:t>
            </w:r>
            <w:r w:rsidRPr="009D4B8D">
              <w:rPr>
                <w:b/>
                <w:bCs/>
              </w:rPr>
              <w:t>The Company</w:t>
            </w:r>
            <w:r w:rsidRPr="009D4B8D">
              <w:t xml:space="preserve"> as detailed in OC3.4.4.</w:t>
            </w:r>
          </w:p>
        </w:tc>
      </w:tr>
      <w:tr w:rsidR="00F81D7C" w:rsidRPr="007E0B31" w14:paraId="2295F8BF" w14:textId="77777777" w:rsidTr="2F419186">
        <w:trPr>
          <w:cantSplit/>
        </w:trPr>
        <w:tc>
          <w:tcPr>
            <w:tcW w:w="2884" w:type="dxa"/>
          </w:tcPr>
          <w:p w14:paraId="19844254" w14:textId="77777777" w:rsidR="00F81D7C" w:rsidRPr="007E0B31" w:rsidRDefault="00F81D7C" w:rsidP="00F81D7C">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634" w:type="dxa"/>
          </w:tcPr>
          <w:p w14:paraId="01F156A7"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F81D7C" w:rsidRPr="007E0B31" w14:paraId="65C3AC05" w14:textId="77777777" w:rsidTr="2F419186">
        <w:trPr>
          <w:cantSplit/>
        </w:trPr>
        <w:tc>
          <w:tcPr>
            <w:tcW w:w="2884" w:type="dxa"/>
          </w:tcPr>
          <w:p w14:paraId="2B9920C4" w14:textId="21408506" w:rsidR="00F81D7C" w:rsidRPr="0042789A" w:rsidRDefault="00F81D7C" w:rsidP="00F81D7C">
            <w:pPr>
              <w:pStyle w:val="Level1Text"/>
              <w:tabs>
                <w:tab w:val="left" w:pos="0"/>
              </w:tabs>
              <w:ind w:left="0" w:firstLine="0"/>
              <w:rPr>
                <w:rFonts w:cs="Arial"/>
                <w:b/>
                <w:color w:val="auto"/>
              </w:rPr>
            </w:pPr>
            <w:r w:rsidRPr="0042789A">
              <w:rPr>
                <w:rFonts w:cs="Arial"/>
                <w:b/>
              </w:rPr>
              <w:t>HP Turbine Power Fraction</w:t>
            </w:r>
          </w:p>
        </w:tc>
        <w:tc>
          <w:tcPr>
            <w:tcW w:w="6634" w:type="dxa"/>
          </w:tcPr>
          <w:p w14:paraId="2C8AD96B" w14:textId="433C033B" w:rsidR="00F81D7C" w:rsidRPr="007E0B31" w:rsidRDefault="00F81D7C" w:rsidP="00F81D7C">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F81D7C" w:rsidRPr="007E0B31" w14:paraId="0D4BF63F" w14:textId="77777777" w:rsidTr="2F419186">
        <w:trPr>
          <w:cantSplit/>
        </w:trPr>
        <w:tc>
          <w:tcPr>
            <w:tcW w:w="2884" w:type="dxa"/>
          </w:tcPr>
          <w:p w14:paraId="6E747414" w14:textId="77777777" w:rsidR="00F81D7C" w:rsidRPr="007E0B31" w:rsidRDefault="00F81D7C" w:rsidP="00F81D7C">
            <w:pPr>
              <w:pStyle w:val="Arial11Bold"/>
              <w:rPr>
                <w:rFonts w:cs="Arial"/>
              </w:rPr>
            </w:pPr>
            <w:r w:rsidRPr="007E0B31">
              <w:rPr>
                <w:rFonts w:cs="Arial"/>
              </w:rPr>
              <w:t>HV Connections</w:t>
            </w:r>
          </w:p>
        </w:tc>
        <w:tc>
          <w:tcPr>
            <w:tcW w:w="6634" w:type="dxa"/>
          </w:tcPr>
          <w:p w14:paraId="0496190F" w14:textId="2371BB67" w:rsidR="00F81D7C" w:rsidRPr="007E0B31" w:rsidRDefault="00F81D7C" w:rsidP="00F81D7C">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F81D7C" w:rsidRPr="007E0B31" w14:paraId="18D79B61" w14:textId="77777777" w:rsidTr="2F419186">
        <w:trPr>
          <w:cantSplit/>
        </w:trPr>
        <w:tc>
          <w:tcPr>
            <w:tcW w:w="2884" w:type="dxa"/>
          </w:tcPr>
          <w:p w14:paraId="36327F4B"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HVDC Converter</w:t>
            </w:r>
          </w:p>
        </w:tc>
        <w:tc>
          <w:tcPr>
            <w:tcW w:w="6634" w:type="dxa"/>
          </w:tcPr>
          <w:p w14:paraId="4A4A20C2"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F81D7C" w:rsidRPr="007E0B31" w14:paraId="41B039F0" w14:textId="77777777" w:rsidTr="2F419186">
        <w:trPr>
          <w:cantSplit/>
        </w:trPr>
        <w:tc>
          <w:tcPr>
            <w:tcW w:w="2884" w:type="dxa"/>
          </w:tcPr>
          <w:p w14:paraId="2270971B"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634" w:type="dxa"/>
          </w:tcPr>
          <w:p w14:paraId="5461A97E" w14:textId="77777777" w:rsidR="00F81D7C" w:rsidRPr="007E0B31" w:rsidRDefault="00F81D7C" w:rsidP="00F81D7C">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measuring and auxiliary equipment.    </w:t>
            </w:r>
          </w:p>
        </w:tc>
      </w:tr>
      <w:tr w:rsidR="00F81D7C" w:rsidRPr="007E0B31" w14:paraId="50416B33" w14:textId="77777777" w:rsidTr="2F419186">
        <w:trPr>
          <w:cantSplit/>
        </w:trPr>
        <w:tc>
          <w:tcPr>
            <w:tcW w:w="2884" w:type="dxa"/>
          </w:tcPr>
          <w:p w14:paraId="20AB8CFF"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Equipment</w:t>
            </w:r>
          </w:p>
        </w:tc>
        <w:tc>
          <w:tcPr>
            <w:tcW w:w="6634" w:type="dxa"/>
          </w:tcPr>
          <w:p w14:paraId="704CE02F" w14:textId="77777777" w:rsidR="00F81D7C" w:rsidRPr="007E0B31" w:rsidRDefault="00F81D7C" w:rsidP="00F81D7C">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F81D7C" w:rsidRPr="007E0B31" w14:paraId="1C094FB8" w14:textId="77777777" w:rsidTr="2F419186">
        <w:trPr>
          <w:cantSplit/>
        </w:trPr>
        <w:tc>
          <w:tcPr>
            <w:tcW w:w="2884" w:type="dxa"/>
          </w:tcPr>
          <w:p w14:paraId="78BA74BE"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634" w:type="dxa"/>
          </w:tcPr>
          <w:p w14:paraId="241D8879"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w:t>
            </w:r>
            <w:proofErr w:type="gramStart"/>
            <w:r w:rsidRPr="007E0B31">
              <w:rPr>
                <w:rFonts w:cs="Arial"/>
                <w:color w:val="auto"/>
              </w:rPr>
              <w:t>is</w:t>
            </w:r>
            <w:proofErr w:type="gramEnd"/>
            <w:r w:rsidRPr="007E0B31">
              <w:rPr>
                <w:rFonts w:cs="Arial"/>
                <w:color w:val="auto"/>
              </w:rPr>
              <w:t xml:space="preserve">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F81D7C" w:rsidRPr="007E0B31" w14:paraId="1593983F" w14:textId="77777777" w:rsidTr="2F419186">
        <w:trPr>
          <w:cantSplit/>
        </w:trPr>
        <w:tc>
          <w:tcPr>
            <w:tcW w:w="2884" w:type="dxa"/>
          </w:tcPr>
          <w:p w14:paraId="2C43FD71" w14:textId="77777777" w:rsidR="00F81D7C" w:rsidRPr="007E0B31" w:rsidRDefault="00F81D7C" w:rsidP="00F81D7C">
            <w:pPr>
              <w:pStyle w:val="Level1Text"/>
              <w:tabs>
                <w:tab w:val="left" w:pos="0"/>
              </w:tabs>
              <w:ind w:left="0" w:firstLine="0"/>
              <w:rPr>
                <w:rFonts w:cs="Arial"/>
                <w:b/>
                <w:color w:val="auto"/>
                <w:lang w:val="en-GB"/>
              </w:rPr>
            </w:pPr>
            <w:r w:rsidRPr="007E0B31">
              <w:rPr>
                <w:rFonts w:cs="Arial"/>
                <w:b/>
                <w:color w:val="auto"/>
                <w:lang w:val="en-GB"/>
              </w:rPr>
              <w:t>HVDC System</w:t>
            </w:r>
          </w:p>
        </w:tc>
        <w:tc>
          <w:tcPr>
            <w:tcW w:w="6634" w:type="dxa"/>
          </w:tcPr>
          <w:p w14:paraId="475EA959" w14:textId="77777777" w:rsidR="00F81D7C" w:rsidRPr="007E0B31" w:rsidRDefault="00F81D7C" w:rsidP="00F81D7C">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F81D7C" w:rsidRPr="007E0B31" w14:paraId="19165DC7" w14:textId="77777777" w:rsidTr="2F419186">
        <w:trPr>
          <w:cantSplit/>
        </w:trPr>
        <w:tc>
          <w:tcPr>
            <w:tcW w:w="2884" w:type="dxa"/>
          </w:tcPr>
          <w:p w14:paraId="5A44655A" w14:textId="77777777" w:rsidR="00F81D7C" w:rsidRPr="007E0B31" w:rsidRDefault="00F81D7C" w:rsidP="00F81D7C">
            <w:pPr>
              <w:pStyle w:val="Level1Text"/>
              <w:tabs>
                <w:tab w:val="left" w:pos="0"/>
              </w:tabs>
              <w:ind w:left="0" w:firstLine="0"/>
              <w:jc w:val="both"/>
              <w:rPr>
                <w:rFonts w:cs="Arial"/>
                <w:b/>
                <w:color w:val="auto"/>
                <w:lang w:val="en-GB"/>
              </w:rPr>
            </w:pPr>
            <w:r w:rsidRPr="007E0B31">
              <w:rPr>
                <w:rFonts w:cs="Arial"/>
                <w:b/>
                <w:color w:val="auto"/>
                <w:lang w:val="en-GB"/>
              </w:rPr>
              <w:lastRenderedPageBreak/>
              <w:t>HVDC System Owner</w:t>
            </w:r>
          </w:p>
        </w:tc>
        <w:tc>
          <w:tcPr>
            <w:tcW w:w="6634" w:type="dxa"/>
          </w:tcPr>
          <w:p w14:paraId="0CF11DF1" w14:textId="77777777" w:rsidR="00F81D7C" w:rsidRPr="007E0B31" w:rsidRDefault="00F81D7C" w:rsidP="00F81D7C">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F81D7C" w:rsidRPr="007E0B31" w14:paraId="2D98393C" w14:textId="77777777" w:rsidTr="2F419186">
        <w:trPr>
          <w:cantSplit/>
        </w:trPr>
        <w:tc>
          <w:tcPr>
            <w:tcW w:w="2884" w:type="dxa"/>
          </w:tcPr>
          <w:p w14:paraId="0863E908" w14:textId="77777777" w:rsidR="00F81D7C" w:rsidRPr="007E0B31" w:rsidRDefault="00F81D7C" w:rsidP="00F81D7C">
            <w:pPr>
              <w:pStyle w:val="Arial11Bold"/>
              <w:rPr>
                <w:rFonts w:cs="Arial"/>
              </w:rPr>
            </w:pPr>
            <w:r w:rsidRPr="007E0B31">
              <w:rPr>
                <w:rFonts w:cs="Arial"/>
              </w:rPr>
              <w:t>IEC</w:t>
            </w:r>
          </w:p>
        </w:tc>
        <w:tc>
          <w:tcPr>
            <w:tcW w:w="6634" w:type="dxa"/>
          </w:tcPr>
          <w:p w14:paraId="7BEF7CEB" w14:textId="77777777" w:rsidR="00F81D7C" w:rsidRPr="007E0B31" w:rsidRDefault="00F81D7C" w:rsidP="00F81D7C">
            <w:pPr>
              <w:pStyle w:val="TableArial11"/>
              <w:rPr>
                <w:rFonts w:cs="Arial"/>
              </w:rPr>
            </w:pPr>
            <w:r w:rsidRPr="007E0B31">
              <w:rPr>
                <w:rFonts w:cs="Arial"/>
              </w:rPr>
              <w:t>International Electrotechnical Commission.</w:t>
            </w:r>
          </w:p>
        </w:tc>
      </w:tr>
      <w:tr w:rsidR="00F81D7C" w:rsidRPr="007E0B31" w14:paraId="6C3D9361" w14:textId="77777777" w:rsidTr="2F419186">
        <w:trPr>
          <w:cantSplit/>
        </w:trPr>
        <w:tc>
          <w:tcPr>
            <w:tcW w:w="2884" w:type="dxa"/>
          </w:tcPr>
          <w:p w14:paraId="43D881FF" w14:textId="77777777" w:rsidR="00F81D7C" w:rsidRPr="007E0B31" w:rsidRDefault="00F81D7C" w:rsidP="00F81D7C">
            <w:pPr>
              <w:pStyle w:val="Arial11Bold"/>
              <w:rPr>
                <w:rFonts w:cs="Arial"/>
              </w:rPr>
            </w:pPr>
            <w:r w:rsidRPr="007E0B31">
              <w:rPr>
                <w:rFonts w:cs="Arial"/>
              </w:rPr>
              <w:t>IEC Standard</w:t>
            </w:r>
          </w:p>
        </w:tc>
        <w:tc>
          <w:tcPr>
            <w:tcW w:w="6634" w:type="dxa"/>
          </w:tcPr>
          <w:p w14:paraId="63FFED40" w14:textId="77777777" w:rsidR="00F81D7C" w:rsidRPr="007E0B31" w:rsidRDefault="00F81D7C" w:rsidP="00F81D7C">
            <w:pPr>
              <w:pStyle w:val="TableArial11"/>
              <w:rPr>
                <w:rFonts w:cs="Arial"/>
              </w:rPr>
            </w:pPr>
            <w:r w:rsidRPr="007E0B31">
              <w:rPr>
                <w:rFonts w:cs="Arial"/>
              </w:rPr>
              <w:t>A standard approved by the International Electrotechnical Commission.</w:t>
            </w:r>
          </w:p>
        </w:tc>
      </w:tr>
      <w:tr w:rsidR="00F81D7C" w:rsidRPr="007E0B31" w14:paraId="05347EF0" w14:textId="77777777" w:rsidTr="2F419186">
        <w:trPr>
          <w:cantSplit/>
        </w:trPr>
        <w:tc>
          <w:tcPr>
            <w:tcW w:w="2884" w:type="dxa"/>
          </w:tcPr>
          <w:p w14:paraId="114BD5FE" w14:textId="77777777" w:rsidR="00F81D7C" w:rsidRPr="007E0B31" w:rsidRDefault="00F81D7C" w:rsidP="00F81D7C">
            <w:pPr>
              <w:pStyle w:val="Arial11Bold"/>
              <w:rPr>
                <w:rFonts w:cs="Arial"/>
              </w:rPr>
            </w:pPr>
            <w:r w:rsidRPr="007E0B31">
              <w:rPr>
                <w:rFonts w:cs="Arial"/>
              </w:rPr>
              <w:t>Implementation Date</w:t>
            </w:r>
          </w:p>
        </w:tc>
        <w:tc>
          <w:tcPr>
            <w:tcW w:w="6634" w:type="dxa"/>
          </w:tcPr>
          <w:p w14:paraId="255D3E87" w14:textId="77777777" w:rsidR="00F81D7C" w:rsidRPr="007E0B31" w:rsidRDefault="00F81D7C" w:rsidP="00F81D7C">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F81D7C" w:rsidRPr="007E0B31" w14:paraId="7B49F661" w14:textId="77777777" w:rsidTr="2F419186">
        <w:trPr>
          <w:cantSplit/>
        </w:trPr>
        <w:tc>
          <w:tcPr>
            <w:tcW w:w="2884" w:type="dxa"/>
          </w:tcPr>
          <w:p w14:paraId="49F67203" w14:textId="77777777" w:rsidR="00F81D7C" w:rsidRPr="007E0B31" w:rsidRDefault="00F81D7C" w:rsidP="00F81D7C">
            <w:pPr>
              <w:pStyle w:val="Arial11Bold"/>
              <w:rPr>
                <w:rFonts w:cs="Arial"/>
              </w:rPr>
            </w:pPr>
            <w:r w:rsidRPr="007E0B31">
              <w:rPr>
                <w:rFonts w:cs="Arial"/>
              </w:rPr>
              <w:t>Implementing Safety Co-ordinator</w:t>
            </w:r>
          </w:p>
        </w:tc>
        <w:tc>
          <w:tcPr>
            <w:tcW w:w="6634" w:type="dxa"/>
          </w:tcPr>
          <w:p w14:paraId="0E80B91B" w14:textId="77777777" w:rsidR="00F81D7C" w:rsidRPr="007E0B31" w:rsidRDefault="00F81D7C" w:rsidP="00F81D7C">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F81D7C" w:rsidRPr="007E0B31" w14:paraId="26018E72" w14:textId="77777777" w:rsidTr="2F419186">
        <w:trPr>
          <w:cantSplit/>
        </w:trPr>
        <w:tc>
          <w:tcPr>
            <w:tcW w:w="2884" w:type="dxa"/>
          </w:tcPr>
          <w:p w14:paraId="5F7DE292" w14:textId="77777777" w:rsidR="00F81D7C" w:rsidRPr="007E0B31" w:rsidRDefault="00F81D7C" w:rsidP="00F81D7C">
            <w:pPr>
              <w:pStyle w:val="Arial11Bold"/>
              <w:rPr>
                <w:rFonts w:cs="Arial"/>
              </w:rPr>
            </w:pPr>
            <w:r w:rsidRPr="007E0B31">
              <w:rPr>
                <w:rFonts w:cs="Arial"/>
              </w:rPr>
              <w:t>Import Usable</w:t>
            </w:r>
          </w:p>
        </w:tc>
        <w:tc>
          <w:tcPr>
            <w:tcW w:w="6634" w:type="dxa"/>
          </w:tcPr>
          <w:p w14:paraId="7B69D446" w14:textId="77777777" w:rsidR="00F81D7C" w:rsidRPr="007E0B31" w:rsidRDefault="00F81D7C" w:rsidP="00F81D7C">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F81D7C" w:rsidRPr="007E0B31" w14:paraId="4287BA38" w14:textId="77777777" w:rsidTr="2F419186">
        <w:trPr>
          <w:cantSplit/>
        </w:trPr>
        <w:tc>
          <w:tcPr>
            <w:tcW w:w="2884" w:type="dxa"/>
          </w:tcPr>
          <w:p w14:paraId="24C27F8F" w14:textId="77777777" w:rsidR="00F81D7C" w:rsidRPr="007E0B31" w:rsidRDefault="00F81D7C" w:rsidP="00F81D7C">
            <w:pPr>
              <w:pStyle w:val="Arial11Bold"/>
              <w:rPr>
                <w:rFonts w:cs="Arial"/>
              </w:rPr>
            </w:pPr>
            <w:r w:rsidRPr="007E0B31">
              <w:rPr>
                <w:rFonts w:cs="Arial"/>
              </w:rPr>
              <w:t>Incident Centre</w:t>
            </w:r>
          </w:p>
        </w:tc>
        <w:tc>
          <w:tcPr>
            <w:tcW w:w="6634" w:type="dxa"/>
          </w:tcPr>
          <w:p w14:paraId="54A46A1D" w14:textId="72BD2A9D" w:rsidR="00F81D7C" w:rsidRPr="007E0B31" w:rsidRDefault="00F81D7C" w:rsidP="00F81D7C">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F81D7C" w:rsidRPr="007E0B31" w14:paraId="541F315D" w14:textId="77777777" w:rsidTr="2F419186">
        <w:trPr>
          <w:cantSplit/>
        </w:trPr>
        <w:tc>
          <w:tcPr>
            <w:tcW w:w="2884" w:type="dxa"/>
          </w:tcPr>
          <w:p w14:paraId="6BFFCE75" w14:textId="77777777" w:rsidR="00F81D7C" w:rsidRPr="007E0B31" w:rsidRDefault="00F81D7C" w:rsidP="00F81D7C">
            <w:pPr>
              <w:pStyle w:val="Arial11Bold"/>
              <w:rPr>
                <w:rFonts w:cs="Arial"/>
              </w:rPr>
            </w:pPr>
            <w:r w:rsidRPr="007E0B31">
              <w:rPr>
                <w:rFonts w:cs="Arial"/>
              </w:rPr>
              <w:t>Independent Back-Up Protection</w:t>
            </w:r>
          </w:p>
        </w:tc>
        <w:tc>
          <w:tcPr>
            <w:tcW w:w="6634" w:type="dxa"/>
          </w:tcPr>
          <w:p w14:paraId="4FA04FB8" w14:textId="77777777" w:rsidR="00F81D7C" w:rsidRPr="007E0B31" w:rsidRDefault="00F81D7C" w:rsidP="00F81D7C">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transformers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F81D7C" w:rsidRPr="007E0B31" w14:paraId="272081DF" w14:textId="77777777" w:rsidTr="2F419186">
        <w:trPr>
          <w:cantSplit/>
        </w:trPr>
        <w:tc>
          <w:tcPr>
            <w:tcW w:w="2884" w:type="dxa"/>
          </w:tcPr>
          <w:p w14:paraId="4BB5AFBA" w14:textId="77777777" w:rsidR="00F81D7C" w:rsidRPr="007E0B31" w:rsidRDefault="00F81D7C" w:rsidP="00F81D7C">
            <w:pPr>
              <w:pStyle w:val="Arial11Bold"/>
              <w:rPr>
                <w:rFonts w:cs="Arial"/>
              </w:rPr>
            </w:pPr>
            <w:r w:rsidRPr="007E0B31">
              <w:rPr>
                <w:rFonts w:cs="Arial"/>
              </w:rPr>
              <w:t>Independent Main Protection</w:t>
            </w:r>
          </w:p>
        </w:tc>
        <w:tc>
          <w:tcPr>
            <w:tcW w:w="6634" w:type="dxa"/>
          </w:tcPr>
          <w:p w14:paraId="14233E7A" w14:textId="77777777" w:rsidR="00F81D7C" w:rsidRPr="007E0B31" w:rsidRDefault="00F81D7C" w:rsidP="00F81D7C">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F81D7C" w:rsidRPr="007E0B31" w14:paraId="0DA774CA" w14:textId="77777777" w:rsidTr="2F419186">
        <w:trPr>
          <w:cantSplit/>
        </w:trPr>
        <w:tc>
          <w:tcPr>
            <w:tcW w:w="2884" w:type="dxa"/>
          </w:tcPr>
          <w:p w14:paraId="252320A7" w14:textId="77777777" w:rsidR="00F81D7C" w:rsidRPr="007E0B31" w:rsidRDefault="00F81D7C" w:rsidP="00F81D7C">
            <w:pPr>
              <w:pStyle w:val="Arial11Bold"/>
              <w:rPr>
                <w:rFonts w:cs="Arial"/>
              </w:rPr>
            </w:pPr>
            <w:r w:rsidRPr="007E0B31">
              <w:rPr>
                <w:rFonts w:cs="Arial"/>
              </w:rPr>
              <w:t>Indicated Constraint Boundary Margin</w:t>
            </w:r>
          </w:p>
        </w:tc>
        <w:tc>
          <w:tcPr>
            <w:tcW w:w="6634" w:type="dxa"/>
          </w:tcPr>
          <w:p w14:paraId="4FA87BF0" w14:textId="77777777" w:rsidR="00F81D7C" w:rsidRPr="007E0B31" w:rsidRDefault="00F81D7C" w:rsidP="00F81D7C">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F81D7C" w:rsidRPr="007E0B31" w14:paraId="61863565" w14:textId="77777777" w:rsidTr="2F419186">
        <w:trPr>
          <w:cantSplit/>
        </w:trPr>
        <w:tc>
          <w:tcPr>
            <w:tcW w:w="2884" w:type="dxa"/>
          </w:tcPr>
          <w:p w14:paraId="6C38319C" w14:textId="77777777" w:rsidR="00F81D7C" w:rsidRPr="007E0B31" w:rsidRDefault="00F81D7C" w:rsidP="00F81D7C">
            <w:pPr>
              <w:pStyle w:val="Arial11Bold"/>
              <w:rPr>
                <w:rFonts w:cs="Arial"/>
              </w:rPr>
            </w:pPr>
            <w:r w:rsidRPr="007E0B31">
              <w:rPr>
                <w:rFonts w:cs="Arial"/>
              </w:rPr>
              <w:t>Indicated Imbalance</w:t>
            </w:r>
          </w:p>
        </w:tc>
        <w:tc>
          <w:tcPr>
            <w:tcW w:w="6634" w:type="dxa"/>
          </w:tcPr>
          <w:p w14:paraId="42D431C5" w14:textId="77777777" w:rsidR="00F81D7C" w:rsidRPr="007E0B31" w:rsidRDefault="00F81D7C" w:rsidP="00F81D7C">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F81D7C" w:rsidRPr="007E0B31" w14:paraId="15FAF20B" w14:textId="77777777" w:rsidTr="2F419186">
        <w:trPr>
          <w:cantSplit/>
        </w:trPr>
        <w:tc>
          <w:tcPr>
            <w:tcW w:w="2884" w:type="dxa"/>
          </w:tcPr>
          <w:p w14:paraId="74BB53EE" w14:textId="77777777" w:rsidR="00F81D7C" w:rsidRPr="007E0B31" w:rsidRDefault="00F81D7C" w:rsidP="00F81D7C">
            <w:pPr>
              <w:pStyle w:val="Arial11Bold"/>
              <w:rPr>
                <w:rFonts w:cs="Arial"/>
              </w:rPr>
            </w:pPr>
            <w:r w:rsidRPr="007E0B31">
              <w:rPr>
                <w:rFonts w:cs="Arial"/>
              </w:rPr>
              <w:t>Indicated Margin</w:t>
            </w:r>
          </w:p>
        </w:tc>
        <w:tc>
          <w:tcPr>
            <w:tcW w:w="6634" w:type="dxa"/>
          </w:tcPr>
          <w:p w14:paraId="518FD569" w14:textId="77777777" w:rsidR="00F81D7C" w:rsidRPr="007E0B31" w:rsidRDefault="00F81D7C" w:rsidP="00F81D7C">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F81D7C" w:rsidRPr="007E0B31" w14:paraId="2A3705DD" w14:textId="77777777" w:rsidTr="2F419186">
        <w:trPr>
          <w:cantSplit/>
        </w:trPr>
        <w:tc>
          <w:tcPr>
            <w:tcW w:w="2884" w:type="dxa"/>
          </w:tcPr>
          <w:p w14:paraId="421C3788" w14:textId="0C240CCC" w:rsidR="00F81D7C" w:rsidRPr="00051DEE" w:rsidRDefault="00F81D7C" w:rsidP="00F81D7C">
            <w:pPr>
              <w:pStyle w:val="Arial11Bold"/>
              <w:rPr>
                <w:rFonts w:cs="Arial"/>
              </w:rPr>
            </w:pPr>
            <w:r w:rsidRPr="002510FF">
              <w:rPr>
                <w:rFonts w:cs="Arial"/>
              </w:rPr>
              <w:t>Inertia Constant H</w:t>
            </w:r>
          </w:p>
        </w:tc>
        <w:tc>
          <w:tcPr>
            <w:tcW w:w="6634" w:type="dxa"/>
          </w:tcPr>
          <w:p w14:paraId="4F8B332C" w14:textId="5E0BA062"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F81D7C" w:rsidRPr="007E0B31" w14:paraId="38E6BE11" w14:textId="77777777" w:rsidTr="2F419186">
        <w:trPr>
          <w:cantSplit/>
        </w:trPr>
        <w:tc>
          <w:tcPr>
            <w:tcW w:w="2884" w:type="dxa"/>
          </w:tcPr>
          <w:p w14:paraId="536C7300" w14:textId="7F14CB3B" w:rsidR="00F81D7C" w:rsidRPr="00051DEE" w:rsidRDefault="00F81D7C" w:rsidP="00F81D7C">
            <w:pPr>
              <w:pStyle w:val="Arial11Bold"/>
              <w:rPr>
                <w:rFonts w:cs="Arial"/>
              </w:rPr>
            </w:pPr>
            <w:r w:rsidRPr="002510FF">
              <w:rPr>
                <w:rFonts w:cs="Arial"/>
              </w:rPr>
              <w:t>Inertia Constant He</w:t>
            </w:r>
          </w:p>
        </w:tc>
        <w:tc>
          <w:tcPr>
            <w:tcW w:w="6634" w:type="dxa"/>
          </w:tcPr>
          <w:p w14:paraId="0284BA2B" w14:textId="5BC58B65" w:rsidR="00F81D7C" w:rsidRPr="00051DEE" w:rsidRDefault="00F81D7C" w:rsidP="00F81D7C">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06122C" w14:paraId="1F522BD9" w14:textId="77777777" w:rsidTr="2F419186">
        <w:trPr>
          <w:cantSplit/>
          <w:trHeight w:val="300"/>
        </w:trPr>
        <w:tc>
          <w:tcPr>
            <w:tcW w:w="2884" w:type="dxa"/>
          </w:tcPr>
          <w:p w14:paraId="3312F34D" w14:textId="5F857A9C" w:rsidR="55EF09DB" w:rsidRDefault="55EF09DB" w:rsidP="004E64E8">
            <w:pPr>
              <w:pStyle w:val="Arial11Bold"/>
              <w:rPr>
                <w:rFonts w:cs="Arial"/>
              </w:rPr>
            </w:pPr>
            <w:r w:rsidRPr="38E6A229">
              <w:rPr>
                <w:rFonts w:cs="Arial"/>
              </w:rPr>
              <w:t>Information Request Notice</w:t>
            </w:r>
          </w:p>
        </w:tc>
        <w:tc>
          <w:tcPr>
            <w:tcW w:w="6634" w:type="dxa"/>
          </w:tcPr>
          <w:p w14:paraId="16199E67" w14:textId="4E9E0873" w:rsidR="55EF09DB" w:rsidRDefault="55EF09DB" w:rsidP="004E64E8">
            <w:pPr>
              <w:pStyle w:val="TableArial11"/>
              <w:rPr>
                <w:rFonts w:cs="Arial"/>
                <w:b/>
                <w:bCs/>
              </w:rPr>
            </w:pPr>
            <w:r w:rsidRPr="38E6A229">
              <w:rPr>
                <w:rFonts w:cs="Arial"/>
              </w:rPr>
              <w:t xml:space="preserve">A notice that will be issued by </w:t>
            </w:r>
            <w:r w:rsidRPr="38E6A229">
              <w:rPr>
                <w:rFonts w:cs="Arial"/>
                <w:b/>
                <w:bCs/>
              </w:rPr>
              <w:t>The Company</w:t>
            </w:r>
            <w:r w:rsidRPr="38E6A229">
              <w:rPr>
                <w:rFonts w:cs="Arial"/>
              </w:rPr>
              <w:t xml:space="preserve"> to a relevant party setting out </w:t>
            </w:r>
            <w:r w:rsidRPr="38E6A229">
              <w:rPr>
                <w:rFonts w:cs="Arial"/>
                <w:b/>
                <w:bCs/>
              </w:rPr>
              <w:t>The Company’s</w:t>
            </w:r>
            <w:r w:rsidRPr="38E6A229">
              <w:rPr>
                <w:rFonts w:cs="Arial"/>
              </w:rPr>
              <w:t xml:space="preserve"> reasonable</w:t>
            </w:r>
            <w:r w:rsidR="58B61177" w:rsidRPr="38E6A229">
              <w:rPr>
                <w:rFonts w:cs="Arial"/>
              </w:rPr>
              <w:t xml:space="preserve"> </w:t>
            </w:r>
            <w:r w:rsidR="33247ABB" w:rsidRPr="38E6A229">
              <w:rPr>
                <w:rFonts w:cs="Arial"/>
              </w:rPr>
              <w:t>requirements</w:t>
            </w:r>
            <w:r w:rsidR="58B61177" w:rsidRPr="38E6A229">
              <w:rPr>
                <w:rFonts w:cs="Arial"/>
              </w:rPr>
              <w:t xml:space="preserve"> for relevant information in accordance with section 172 of the Energy Act 2023. This will be prepared in accordance with </w:t>
            </w:r>
            <w:r w:rsidR="58B61177" w:rsidRPr="38E6A229">
              <w:rPr>
                <w:rFonts w:cs="Arial"/>
                <w:b/>
                <w:bCs/>
              </w:rPr>
              <w:t xml:space="preserve">The Company’s </w:t>
            </w:r>
            <w:r w:rsidR="58B61177" w:rsidRPr="004E64E8">
              <w:rPr>
                <w:rFonts w:cs="Arial"/>
              </w:rPr>
              <w:t>published</w:t>
            </w:r>
            <w:r w:rsidR="11F65E1A" w:rsidRPr="38E6A229">
              <w:rPr>
                <w:rFonts w:cs="Arial"/>
              </w:rPr>
              <w:t xml:space="preserve"> </w:t>
            </w:r>
            <w:r w:rsidR="11F65E1A" w:rsidRPr="38E6A229">
              <w:rPr>
                <w:rFonts w:cs="Arial"/>
                <w:b/>
                <w:bCs/>
              </w:rPr>
              <w:t>Information Request Statement.</w:t>
            </w:r>
          </w:p>
        </w:tc>
      </w:tr>
      <w:tr w:rsidR="0006122C" w14:paraId="6F4F0FC0" w14:textId="77777777" w:rsidTr="2F419186">
        <w:trPr>
          <w:cantSplit/>
          <w:trHeight w:val="300"/>
        </w:trPr>
        <w:tc>
          <w:tcPr>
            <w:tcW w:w="2884" w:type="dxa"/>
          </w:tcPr>
          <w:p w14:paraId="1362A4BC" w14:textId="758E48D1" w:rsidR="2B0C7085" w:rsidRDefault="2B0C7085" w:rsidP="004E64E8">
            <w:pPr>
              <w:pStyle w:val="Arial11Bold"/>
              <w:rPr>
                <w:rFonts w:cs="Arial"/>
              </w:rPr>
            </w:pPr>
            <w:r w:rsidRPr="38E6A229">
              <w:rPr>
                <w:rFonts w:cs="Arial"/>
              </w:rPr>
              <w:lastRenderedPageBreak/>
              <w:t>Information Request Statement</w:t>
            </w:r>
          </w:p>
        </w:tc>
        <w:tc>
          <w:tcPr>
            <w:tcW w:w="6634" w:type="dxa"/>
          </w:tcPr>
          <w:p w14:paraId="1C2BEEB4" w14:textId="7A39A0C1" w:rsidR="2B0C7085" w:rsidRDefault="2B0C7085" w:rsidP="004E64E8">
            <w:pPr>
              <w:pStyle w:val="TableArial11"/>
              <w:rPr>
                <w:rFonts w:cs="Arial"/>
                <w:b/>
                <w:bCs/>
              </w:rPr>
            </w:pPr>
            <w:r w:rsidRPr="38E6A229">
              <w:rPr>
                <w:rFonts w:cs="Arial"/>
              </w:rPr>
              <w:t xml:space="preserve">A statement prepared and published by </w:t>
            </w:r>
            <w:r w:rsidRPr="38E6A229">
              <w:rPr>
                <w:rFonts w:cs="Arial"/>
                <w:b/>
                <w:bCs/>
              </w:rPr>
              <w:t>The Company</w:t>
            </w:r>
            <w:r w:rsidRPr="38E6A229">
              <w:rPr>
                <w:rFonts w:cs="Arial"/>
              </w:rPr>
              <w:t xml:space="preserve">, in accordance with section 172 of the Energy Act 2023 and condition D2.5 of the </w:t>
            </w:r>
            <w:r w:rsidRPr="38E6A229">
              <w:rPr>
                <w:rFonts w:cs="Arial"/>
                <w:b/>
                <w:bCs/>
              </w:rPr>
              <w:t>ESO</w:t>
            </w:r>
            <w:r w:rsidR="17EB3B65" w:rsidRPr="38E6A229">
              <w:rPr>
                <w:rFonts w:cs="Arial"/>
                <w:b/>
                <w:bCs/>
              </w:rPr>
              <w:t xml:space="preserve"> Licence </w:t>
            </w:r>
            <w:r w:rsidR="17EB3B65" w:rsidRPr="38E6A229">
              <w:rPr>
                <w:rFonts w:cs="Arial"/>
              </w:rPr>
              <w:t xml:space="preserve">and </w:t>
            </w:r>
            <w:r w:rsidR="17EB3B65" w:rsidRPr="38E6A229">
              <w:rPr>
                <w:rFonts w:cs="Arial"/>
                <w:b/>
                <w:bCs/>
              </w:rPr>
              <w:t>GSP Licence</w:t>
            </w:r>
            <w:r w:rsidR="17EB3B65" w:rsidRPr="38E6A229">
              <w:rPr>
                <w:rFonts w:cs="Arial"/>
              </w:rPr>
              <w:t xml:space="preserve">, setting out the process that </w:t>
            </w:r>
            <w:r w:rsidR="17EB3B65" w:rsidRPr="38E6A229">
              <w:rPr>
                <w:rFonts w:cs="Arial"/>
                <w:b/>
                <w:bCs/>
              </w:rPr>
              <w:t>The Company</w:t>
            </w:r>
            <w:r w:rsidR="17EB3B65" w:rsidRPr="38E6A229">
              <w:rPr>
                <w:rFonts w:cs="Arial"/>
              </w:rPr>
              <w:t xml:space="preserve"> will follow when requesting information from </w:t>
            </w:r>
            <w:r w:rsidR="54CC1DDF" w:rsidRPr="38E6A229">
              <w:rPr>
                <w:rFonts w:cs="Arial"/>
              </w:rPr>
              <w:t>relevant</w:t>
            </w:r>
            <w:r w:rsidR="17EB3B65" w:rsidRPr="38E6A229">
              <w:rPr>
                <w:rFonts w:cs="Arial"/>
              </w:rPr>
              <w:t xml:space="preserve"> parties by the issue of an </w:t>
            </w:r>
            <w:r w:rsidR="4C21190C" w:rsidRPr="38E6A229">
              <w:rPr>
                <w:rFonts w:cs="Arial"/>
                <w:b/>
                <w:bCs/>
              </w:rPr>
              <w:t>Information Request Notice.</w:t>
            </w:r>
          </w:p>
        </w:tc>
      </w:tr>
      <w:tr w:rsidR="00F81D7C" w:rsidRPr="007E0B31" w14:paraId="5D104123" w14:textId="77777777" w:rsidTr="2F419186">
        <w:trPr>
          <w:cantSplit/>
        </w:trPr>
        <w:tc>
          <w:tcPr>
            <w:tcW w:w="2884" w:type="dxa"/>
          </w:tcPr>
          <w:p w14:paraId="57243BC1" w14:textId="77777777" w:rsidR="00F81D7C" w:rsidRPr="007E0B31" w:rsidRDefault="00F81D7C" w:rsidP="00F81D7C">
            <w:pPr>
              <w:pStyle w:val="Arial11Bold"/>
              <w:rPr>
                <w:rFonts w:cs="Arial"/>
              </w:rPr>
            </w:pPr>
            <w:r w:rsidRPr="007E0B31">
              <w:rPr>
                <w:rFonts w:cs="Arial"/>
              </w:rPr>
              <w:t>Installation Document</w:t>
            </w:r>
          </w:p>
        </w:tc>
        <w:tc>
          <w:tcPr>
            <w:tcW w:w="6634" w:type="dxa"/>
          </w:tcPr>
          <w:p w14:paraId="241537F4" w14:textId="77777777" w:rsidR="00F81D7C" w:rsidRPr="007E0B31" w:rsidRDefault="00F81D7C" w:rsidP="00F81D7C">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F81D7C" w:rsidRPr="007E0B31" w14:paraId="1F945CAA" w14:textId="77777777" w:rsidTr="2F419186">
        <w:trPr>
          <w:cantSplit/>
        </w:trPr>
        <w:tc>
          <w:tcPr>
            <w:tcW w:w="2884" w:type="dxa"/>
          </w:tcPr>
          <w:p w14:paraId="539FD014" w14:textId="77777777" w:rsidR="00F81D7C" w:rsidRPr="007E0B31" w:rsidRDefault="00F81D7C" w:rsidP="00F81D7C">
            <w:pPr>
              <w:pStyle w:val="Arial11Bold"/>
              <w:rPr>
                <w:rFonts w:cs="Arial"/>
              </w:rPr>
            </w:pPr>
            <w:r w:rsidRPr="007E0B31">
              <w:rPr>
                <w:rFonts w:cs="Arial"/>
              </w:rPr>
              <w:t>Instructor Facilities</w:t>
            </w:r>
          </w:p>
        </w:tc>
        <w:tc>
          <w:tcPr>
            <w:tcW w:w="6634" w:type="dxa"/>
          </w:tcPr>
          <w:p w14:paraId="34FE6C7A" w14:textId="77777777" w:rsidR="00F81D7C" w:rsidRPr="007E0B31" w:rsidRDefault="00F81D7C" w:rsidP="00F81D7C">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F81D7C" w:rsidRPr="007E0B31" w14:paraId="2377D659" w14:textId="77777777" w:rsidTr="2F419186">
        <w:trPr>
          <w:cantSplit/>
        </w:trPr>
        <w:tc>
          <w:tcPr>
            <w:tcW w:w="2884" w:type="dxa"/>
          </w:tcPr>
          <w:p w14:paraId="19B39F28" w14:textId="77777777" w:rsidR="00F81D7C" w:rsidRPr="007E0B31" w:rsidRDefault="00F81D7C" w:rsidP="00F81D7C">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634" w:type="dxa"/>
          </w:tcPr>
          <w:p w14:paraId="1AED7A41" w14:textId="77777777" w:rsidR="00F81D7C" w:rsidRPr="007E0B31" w:rsidRDefault="00F81D7C" w:rsidP="00F81D7C">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F81D7C" w:rsidRPr="007E0B31" w14:paraId="477F8729" w14:textId="77777777" w:rsidTr="2F419186">
        <w:trPr>
          <w:cantSplit/>
        </w:trPr>
        <w:tc>
          <w:tcPr>
            <w:tcW w:w="2884" w:type="dxa"/>
          </w:tcPr>
          <w:p w14:paraId="4766D9CA" w14:textId="77777777" w:rsidR="00F81D7C" w:rsidRPr="007E0B31" w:rsidRDefault="00F81D7C" w:rsidP="00F81D7C">
            <w:pPr>
              <w:pStyle w:val="Arial11Bold"/>
              <w:rPr>
                <w:rFonts w:cs="Arial"/>
              </w:rPr>
            </w:pPr>
            <w:r w:rsidRPr="007E0B31">
              <w:rPr>
                <w:rFonts w:cs="Arial"/>
              </w:rPr>
              <w:t>Intellectual Property" or "IPRs</w:t>
            </w:r>
          </w:p>
        </w:tc>
        <w:tc>
          <w:tcPr>
            <w:tcW w:w="6634" w:type="dxa"/>
          </w:tcPr>
          <w:p w14:paraId="4FBE02D5" w14:textId="77777777" w:rsidR="00F81D7C" w:rsidRPr="007E0B31" w:rsidRDefault="00F81D7C" w:rsidP="00F81D7C">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F81D7C" w:rsidRPr="007E0B31" w14:paraId="4EF3A882" w14:textId="77777777" w:rsidTr="2F419186">
        <w:trPr>
          <w:cantSplit/>
        </w:trPr>
        <w:tc>
          <w:tcPr>
            <w:tcW w:w="2884" w:type="dxa"/>
          </w:tcPr>
          <w:p w14:paraId="5A3DE7CB" w14:textId="647F140D" w:rsidR="00F81D7C" w:rsidRPr="007E0B31" w:rsidRDefault="00F81D7C" w:rsidP="00F81D7C">
            <w:pPr>
              <w:pStyle w:val="Arial11Bold"/>
              <w:rPr>
                <w:rFonts w:cs="Arial"/>
              </w:rPr>
            </w:pPr>
            <w:r>
              <w:rPr>
                <w:rFonts w:cs="Arial"/>
              </w:rPr>
              <w:t>Interconnector</w:t>
            </w:r>
          </w:p>
        </w:tc>
        <w:tc>
          <w:tcPr>
            <w:tcW w:w="6634" w:type="dxa"/>
          </w:tcPr>
          <w:p w14:paraId="13F23BFA" w14:textId="74CDDFA8" w:rsidR="00F81D7C" w:rsidRPr="007E0B31" w:rsidRDefault="00F81D7C" w:rsidP="00F81D7C">
            <w:pPr>
              <w:pStyle w:val="TableArial11"/>
              <w:rPr>
                <w:rFonts w:cs="Arial"/>
              </w:rPr>
            </w:pPr>
            <w:r>
              <w:rPr>
                <w:rFonts w:cs="Arial"/>
              </w:rPr>
              <w:t xml:space="preserve">as defined in the </w:t>
            </w:r>
            <w:r w:rsidRPr="00E71BE7">
              <w:rPr>
                <w:rFonts w:cs="Arial"/>
                <w:b/>
                <w:bCs/>
              </w:rPr>
              <w:t>BSC</w:t>
            </w:r>
          </w:p>
        </w:tc>
      </w:tr>
      <w:tr w:rsidR="00F81D7C" w:rsidRPr="007E0B31" w14:paraId="2FCFAD31" w14:textId="77777777" w:rsidTr="2F419186">
        <w:trPr>
          <w:cantSplit/>
        </w:trPr>
        <w:tc>
          <w:tcPr>
            <w:tcW w:w="2884" w:type="dxa"/>
          </w:tcPr>
          <w:p w14:paraId="02710B50" w14:textId="77777777" w:rsidR="00F81D7C" w:rsidRPr="007E0B31" w:rsidRDefault="00F81D7C" w:rsidP="00F81D7C">
            <w:pPr>
              <w:pStyle w:val="Arial11Bold"/>
              <w:rPr>
                <w:rFonts w:cs="Arial"/>
              </w:rPr>
            </w:pPr>
            <w:r w:rsidRPr="007E0B31">
              <w:rPr>
                <w:rFonts w:cs="Arial"/>
              </w:rPr>
              <w:t>Interconnection Agreement</w:t>
            </w:r>
          </w:p>
        </w:tc>
        <w:tc>
          <w:tcPr>
            <w:tcW w:w="6634" w:type="dxa"/>
          </w:tcPr>
          <w:p w14:paraId="45CBA041" w14:textId="5E18B7DA" w:rsidR="00F81D7C" w:rsidRPr="007E0B31" w:rsidRDefault="00F81D7C" w:rsidP="00F81D7C">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proofErr w:type="gramStart"/>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w:t>
            </w:r>
            <w:proofErr w:type="gramEnd"/>
            <w:r w:rsidRPr="007E0B31">
              <w:rPr>
                <w:rFonts w:cs="Arial"/>
              </w:rPr>
              <w:t xml:space="preserve">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F81D7C" w:rsidRPr="007E0B31" w14:paraId="2BC48186" w14:textId="77777777" w:rsidTr="2F419186">
        <w:trPr>
          <w:cantSplit/>
        </w:trPr>
        <w:tc>
          <w:tcPr>
            <w:tcW w:w="2884" w:type="dxa"/>
          </w:tcPr>
          <w:p w14:paraId="4D33F788" w14:textId="77777777" w:rsidR="00F81D7C" w:rsidRPr="007E0B31" w:rsidRDefault="00F81D7C" w:rsidP="00F81D7C">
            <w:pPr>
              <w:pStyle w:val="Arial11Bold"/>
              <w:rPr>
                <w:rFonts w:cs="Arial"/>
              </w:rPr>
            </w:pPr>
            <w:r w:rsidRPr="007E0B31">
              <w:rPr>
                <w:rFonts w:cs="Arial"/>
              </w:rPr>
              <w:t>Interconnector Export Capacity</w:t>
            </w:r>
          </w:p>
        </w:tc>
        <w:tc>
          <w:tcPr>
            <w:tcW w:w="6634" w:type="dxa"/>
          </w:tcPr>
          <w:p w14:paraId="5DAC083A"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F81D7C" w:rsidRPr="007E0B31" w14:paraId="4FF599B1" w14:textId="77777777" w:rsidTr="2F419186">
        <w:trPr>
          <w:cantSplit/>
        </w:trPr>
        <w:tc>
          <w:tcPr>
            <w:tcW w:w="2884" w:type="dxa"/>
          </w:tcPr>
          <w:p w14:paraId="2CA9AD19" w14:textId="77777777" w:rsidR="00F81D7C" w:rsidRPr="007E0B31" w:rsidRDefault="00F81D7C" w:rsidP="00F81D7C">
            <w:pPr>
              <w:pStyle w:val="Arial11Bold"/>
              <w:rPr>
                <w:rFonts w:cs="Arial"/>
              </w:rPr>
            </w:pPr>
            <w:r w:rsidRPr="007E0B31">
              <w:rPr>
                <w:rFonts w:cs="Arial"/>
              </w:rPr>
              <w:t>Interconnector Import Capacity</w:t>
            </w:r>
          </w:p>
        </w:tc>
        <w:tc>
          <w:tcPr>
            <w:tcW w:w="6634" w:type="dxa"/>
          </w:tcPr>
          <w:p w14:paraId="04627380" w14:textId="77777777" w:rsidR="00F81D7C" w:rsidRPr="007E0B31" w:rsidRDefault="00F81D7C" w:rsidP="00F81D7C">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F81D7C" w:rsidRPr="007E0B31" w14:paraId="2F3AEF1F" w14:textId="77777777" w:rsidTr="2F419186">
        <w:trPr>
          <w:cantSplit/>
        </w:trPr>
        <w:tc>
          <w:tcPr>
            <w:tcW w:w="2884" w:type="dxa"/>
          </w:tcPr>
          <w:p w14:paraId="1C15EAE1" w14:textId="77777777" w:rsidR="00F81D7C" w:rsidRPr="007E0B31" w:rsidRDefault="00F81D7C" w:rsidP="00F81D7C">
            <w:pPr>
              <w:pStyle w:val="Arial11Bold"/>
              <w:rPr>
                <w:rFonts w:cs="Arial"/>
              </w:rPr>
            </w:pPr>
            <w:r w:rsidRPr="007E0B31">
              <w:rPr>
                <w:rFonts w:cs="Arial"/>
              </w:rPr>
              <w:t>Interconnector Owner</w:t>
            </w:r>
          </w:p>
        </w:tc>
        <w:tc>
          <w:tcPr>
            <w:tcW w:w="6634" w:type="dxa"/>
          </w:tcPr>
          <w:p w14:paraId="0FE06979" w14:textId="77777777" w:rsidR="00F81D7C" w:rsidRPr="007E0B31" w:rsidRDefault="00F81D7C" w:rsidP="00F81D7C">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F81D7C" w:rsidRPr="007E0B31" w14:paraId="5F6DFE69" w14:textId="77777777" w:rsidTr="2F419186">
        <w:trPr>
          <w:cantSplit/>
        </w:trPr>
        <w:tc>
          <w:tcPr>
            <w:tcW w:w="2884" w:type="dxa"/>
          </w:tcPr>
          <w:p w14:paraId="15B5C003" w14:textId="0D8C61F6" w:rsidR="00F81D7C" w:rsidRPr="007E0B31" w:rsidRDefault="00F81D7C" w:rsidP="00F81D7C">
            <w:pPr>
              <w:pStyle w:val="Arial11Bold"/>
              <w:rPr>
                <w:rFonts w:cs="Arial"/>
              </w:rPr>
            </w:pPr>
            <w:r w:rsidRPr="007E0B31">
              <w:rPr>
                <w:rFonts w:cs="Arial"/>
              </w:rPr>
              <w:t xml:space="preserve">Interconnector </w:t>
            </w:r>
            <w:r>
              <w:rPr>
                <w:rFonts w:cs="Arial"/>
              </w:rPr>
              <w:t>Reference Programme</w:t>
            </w:r>
          </w:p>
        </w:tc>
        <w:tc>
          <w:tcPr>
            <w:tcW w:w="6634" w:type="dxa"/>
          </w:tcPr>
          <w:p w14:paraId="7893F6BF" w14:textId="45083F6F" w:rsidR="00F81D7C" w:rsidRPr="007E0B31" w:rsidRDefault="00F81D7C" w:rsidP="00F81D7C">
            <w:pPr>
              <w:pStyle w:val="TableArial11"/>
              <w:rPr>
                <w:rFonts w:cs="Arial"/>
              </w:rPr>
            </w:pPr>
            <w:r>
              <w:rPr>
                <w:rFonts w:cs="Arial"/>
              </w:rPr>
              <w:t xml:space="preserve">Has </w:t>
            </w:r>
            <w:r w:rsidRPr="000D298D">
              <w:rPr>
                <w:rFonts w:cs="Arial"/>
              </w:rPr>
              <w:t>the meaning given to that term in section BC</w:t>
            </w:r>
            <w:proofErr w:type="gramStart"/>
            <w:r w:rsidRPr="000D298D">
              <w:rPr>
                <w:rFonts w:cs="Arial"/>
              </w:rPr>
              <w:t>1.A.</w:t>
            </w:r>
            <w:proofErr w:type="gramEnd"/>
            <w:r w:rsidRPr="000D298D">
              <w:rPr>
                <w:rFonts w:cs="Arial"/>
              </w:rPr>
              <w:t>3.</w:t>
            </w:r>
          </w:p>
        </w:tc>
      </w:tr>
      <w:tr w:rsidR="00F81D7C" w:rsidRPr="007E0B31" w14:paraId="01748928" w14:textId="77777777" w:rsidTr="2F419186">
        <w:trPr>
          <w:cantSplit/>
        </w:trPr>
        <w:tc>
          <w:tcPr>
            <w:tcW w:w="2884" w:type="dxa"/>
          </w:tcPr>
          <w:p w14:paraId="02F43987" w14:textId="77777777" w:rsidR="00F81D7C" w:rsidRPr="007E0B31" w:rsidRDefault="00F81D7C" w:rsidP="00F81D7C">
            <w:pPr>
              <w:pStyle w:val="Arial11Bold"/>
              <w:rPr>
                <w:rFonts w:cs="Arial"/>
              </w:rPr>
            </w:pPr>
            <w:r w:rsidRPr="007E0B31">
              <w:rPr>
                <w:rFonts w:cs="Arial"/>
              </w:rPr>
              <w:t>Interconnector User</w:t>
            </w:r>
          </w:p>
        </w:tc>
        <w:tc>
          <w:tcPr>
            <w:tcW w:w="6634" w:type="dxa"/>
          </w:tcPr>
          <w:p w14:paraId="6E4FAB89"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F81D7C" w:rsidRPr="007E0B31" w14:paraId="68EE5DBC" w14:textId="77777777" w:rsidTr="2F419186">
        <w:trPr>
          <w:cantSplit/>
        </w:trPr>
        <w:tc>
          <w:tcPr>
            <w:tcW w:w="2884" w:type="dxa"/>
          </w:tcPr>
          <w:p w14:paraId="6EBE7A9A" w14:textId="77777777" w:rsidR="00F81D7C" w:rsidRPr="007E0B31" w:rsidRDefault="00F81D7C" w:rsidP="00F81D7C">
            <w:pPr>
              <w:pStyle w:val="Arial11Bold"/>
              <w:rPr>
                <w:rFonts w:cs="Arial"/>
              </w:rPr>
            </w:pPr>
            <w:r w:rsidRPr="007E0B31">
              <w:rPr>
                <w:rFonts w:cs="Arial"/>
              </w:rPr>
              <w:t>Interface Agreement</w:t>
            </w:r>
          </w:p>
        </w:tc>
        <w:tc>
          <w:tcPr>
            <w:tcW w:w="6634" w:type="dxa"/>
          </w:tcPr>
          <w:p w14:paraId="1C725332" w14:textId="77777777" w:rsidR="00F81D7C" w:rsidRPr="007E0B31" w:rsidRDefault="00F81D7C" w:rsidP="00F81D7C">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F81D7C" w:rsidRPr="007E0B31" w14:paraId="29BE3A79" w14:textId="77777777" w:rsidTr="2F419186">
        <w:trPr>
          <w:cantSplit/>
        </w:trPr>
        <w:tc>
          <w:tcPr>
            <w:tcW w:w="2884" w:type="dxa"/>
          </w:tcPr>
          <w:p w14:paraId="1B8ED475" w14:textId="77777777" w:rsidR="00F81D7C" w:rsidRPr="007E0B31" w:rsidRDefault="00F81D7C" w:rsidP="00F81D7C">
            <w:pPr>
              <w:pStyle w:val="Arial11Bold"/>
              <w:rPr>
                <w:rFonts w:cs="Arial"/>
                <w:highlight w:val="green"/>
              </w:rPr>
            </w:pPr>
            <w:r w:rsidRPr="007E0B31">
              <w:rPr>
                <w:rFonts w:cs="Arial"/>
              </w:rPr>
              <w:lastRenderedPageBreak/>
              <w:t>Interface Point</w:t>
            </w:r>
          </w:p>
        </w:tc>
        <w:tc>
          <w:tcPr>
            <w:tcW w:w="6634" w:type="dxa"/>
          </w:tcPr>
          <w:p w14:paraId="51795A34" w14:textId="77777777" w:rsidR="00F81D7C" w:rsidRPr="007E0B31" w:rsidRDefault="00F81D7C" w:rsidP="00F81D7C">
            <w:pPr>
              <w:pStyle w:val="TableArial11"/>
              <w:rPr>
                <w:rFonts w:cs="Arial"/>
              </w:rPr>
            </w:pPr>
            <w:r w:rsidRPr="007E0B31">
              <w:rPr>
                <w:rFonts w:cs="Arial"/>
              </w:rPr>
              <w:t xml:space="preserve">As the context admits or requires </w:t>
            </w:r>
            <w:proofErr w:type="gramStart"/>
            <w:r w:rsidRPr="007E0B31">
              <w:rPr>
                <w:rFonts w:cs="Arial"/>
              </w:rPr>
              <w:t>either;</w:t>
            </w:r>
            <w:proofErr w:type="gramEnd"/>
          </w:p>
          <w:p w14:paraId="37866498"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F81D7C" w:rsidRPr="007E0B31" w14:paraId="2C6BEDD2" w14:textId="77777777" w:rsidTr="2F419186">
        <w:trPr>
          <w:cantSplit/>
        </w:trPr>
        <w:tc>
          <w:tcPr>
            <w:tcW w:w="2884" w:type="dxa"/>
          </w:tcPr>
          <w:p w14:paraId="01D5FAC5" w14:textId="77777777" w:rsidR="00F81D7C" w:rsidRPr="007E0B31" w:rsidRDefault="00F81D7C" w:rsidP="00F81D7C">
            <w:pPr>
              <w:pStyle w:val="Arial11Bold"/>
              <w:rPr>
                <w:rFonts w:cs="Arial"/>
              </w:rPr>
            </w:pPr>
            <w:r w:rsidRPr="007E0B31">
              <w:rPr>
                <w:rFonts w:cs="Arial"/>
              </w:rPr>
              <w:t>Interface Point Capacity</w:t>
            </w:r>
          </w:p>
        </w:tc>
        <w:tc>
          <w:tcPr>
            <w:tcW w:w="6634" w:type="dxa"/>
          </w:tcPr>
          <w:p w14:paraId="0901FDA2" w14:textId="77777777" w:rsidR="00F81D7C" w:rsidRPr="007E0B31" w:rsidRDefault="00F81D7C" w:rsidP="00F81D7C">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F81D7C" w:rsidRPr="007E0B31" w14:paraId="4A82B3D9" w14:textId="77777777" w:rsidTr="2F419186">
        <w:trPr>
          <w:cantSplit/>
        </w:trPr>
        <w:tc>
          <w:tcPr>
            <w:tcW w:w="2884" w:type="dxa"/>
          </w:tcPr>
          <w:p w14:paraId="438F6413" w14:textId="77777777" w:rsidR="00F81D7C" w:rsidRPr="007E0B31" w:rsidRDefault="00F81D7C" w:rsidP="00F81D7C">
            <w:pPr>
              <w:pStyle w:val="Arial11Bold"/>
              <w:rPr>
                <w:rFonts w:cs="Arial"/>
                <w:highlight w:val="green"/>
              </w:rPr>
            </w:pPr>
            <w:r w:rsidRPr="007E0B31">
              <w:rPr>
                <w:rFonts w:cs="Arial"/>
              </w:rPr>
              <w:t>Interface Point Target Voltage/Power factor</w:t>
            </w:r>
          </w:p>
        </w:tc>
        <w:tc>
          <w:tcPr>
            <w:tcW w:w="6634" w:type="dxa"/>
          </w:tcPr>
          <w:p w14:paraId="6EFF12D7" w14:textId="755218E8" w:rsidR="00F81D7C" w:rsidRPr="007E0B31" w:rsidRDefault="00F81D7C" w:rsidP="00F81D7C">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F81D7C" w:rsidRPr="007E0B31" w14:paraId="4E39EFE0" w14:textId="77777777" w:rsidTr="2F419186">
        <w:trPr>
          <w:cantSplit/>
        </w:trPr>
        <w:tc>
          <w:tcPr>
            <w:tcW w:w="2884" w:type="dxa"/>
          </w:tcPr>
          <w:p w14:paraId="0F757B3C" w14:textId="6A5376A6" w:rsidR="00F81D7C" w:rsidRPr="007E0B31" w:rsidRDefault="00F81D7C" w:rsidP="00F81D7C">
            <w:pPr>
              <w:pStyle w:val="Arial11Bold"/>
              <w:rPr>
                <w:rFonts w:cs="Arial"/>
              </w:rPr>
            </w:pPr>
            <w:r w:rsidRPr="00636679">
              <w:rPr>
                <w:rFonts w:cs="Arial"/>
                <w:bCs/>
                <w:u w:val="single"/>
              </w:rPr>
              <w:t>Interim</w:t>
            </w:r>
            <w:r>
              <w:rPr>
                <w:rFonts w:cs="Arial"/>
                <w:bCs/>
                <w:u w:val="single"/>
              </w:rPr>
              <w:t>-</w:t>
            </w:r>
            <w:r w:rsidRPr="00636679">
              <w:rPr>
                <w:rFonts w:cs="Arial"/>
                <w:bCs/>
                <w:u w:val="single"/>
              </w:rPr>
              <w:t>Balancing Compliance Notification</w:t>
            </w:r>
          </w:p>
        </w:tc>
        <w:tc>
          <w:tcPr>
            <w:tcW w:w="6634" w:type="dxa"/>
          </w:tcPr>
          <w:p w14:paraId="1EFBB020" w14:textId="6DCA8A37" w:rsidR="00F81D7C" w:rsidRPr="00303C15" w:rsidRDefault="00F81D7C" w:rsidP="00F81D7C">
            <w:pPr>
              <w:pStyle w:val="TableArial11"/>
              <w:rPr>
                <w:rFonts w:cs="Arial"/>
              </w:rPr>
            </w:pPr>
            <w:r w:rsidRPr="00303C15">
              <w:rPr>
                <w:rFonts w:cs="Arial"/>
              </w:rPr>
              <w:t xml:space="preserve">A notification from </w:t>
            </w:r>
            <w:r w:rsidRPr="00303C15">
              <w:rPr>
                <w:rFonts w:cs="Arial"/>
                <w:b/>
                <w:bCs/>
              </w:rPr>
              <w:t xml:space="preserve">The Company </w:t>
            </w:r>
            <w:r w:rsidRPr="00303C15">
              <w:rPr>
                <w:rFonts w:cs="Arial"/>
              </w:rPr>
              <w:t>to a</w:t>
            </w:r>
            <w:r>
              <w:rPr>
                <w:rFonts w:cs="Arial"/>
              </w:rPr>
              <w:t>n</w:t>
            </w:r>
            <w:r w:rsidRPr="00303C15">
              <w:rPr>
                <w:rFonts w:cs="Arial"/>
              </w:rPr>
              <w:t xml:space="preserve"> </w:t>
            </w:r>
            <w:r w:rsidRPr="00D55681">
              <w:rPr>
                <w:rFonts w:cs="Arial"/>
                <w:b/>
                <w:bCs/>
              </w:rPr>
              <w:t xml:space="preserve">EU </w:t>
            </w:r>
            <w:r w:rsidRPr="00743FD6">
              <w:rPr>
                <w:rFonts w:cs="Arial"/>
                <w:b/>
                <w:bCs/>
              </w:rPr>
              <w:t>Generator</w:t>
            </w:r>
            <w:r w:rsidRPr="00D55681">
              <w:rPr>
                <w:rFonts w:cs="Arial"/>
                <w:b/>
                <w:bCs/>
              </w:rPr>
              <w:t xml:space="preserve"> </w:t>
            </w:r>
            <w:r w:rsidRPr="00303C15">
              <w:rPr>
                <w:rFonts w:cs="Arial"/>
              </w:rPr>
              <w:t xml:space="preserve">in respect of an </w:t>
            </w:r>
            <w:r w:rsidRPr="00303C15">
              <w:rPr>
                <w:rFonts w:cs="Arial"/>
                <w:b/>
                <w:bCs/>
              </w:rPr>
              <w:t>Embedded Small Power Station</w:t>
            </w:r>
            <w:r w:rsidRPr="00303C15">
              <w:rPr>
                <w:rFonts w:cs="Arial"/>
              </w:rPr>
              <w:t xml:space="preserve"> with a </w:t>
            </w:r>
            <w:r w:rsidRPr="00303C15">
              <w:rPr>
                <w:rFonts w:cs="Arial"/>
                <w:b/>
                <w:bCs/>
              </w:rPr>
              <w:t xml:space="preserve">Bilateral Embedded Generation Agreement </w:t>
            </w:r>
            <w:r w:rsidRPr="00303C15">
              <w:rPr>
                <w:rFonts w:cs="Arial"/>
              </w:rPr>
              <w:t xml:space="preserve">with </w:t>
            </w:r>
            <w:r w:rsidRPr="00303C15">
              <w:rPr>
                <w:rFonts w:cs="Arial"/>
                <w:b/>
                <w:bCs/>
              </w:rPr>
              <w:t>The Company</w:t>
            </w:r>
            <w:r w:rsidRPr="00D55681">
              <w:rPr>
                <w:rFonts w:cs="Arial"/>
              </w:rPr>
              <w:t>,</w:t>
            </w:r>
            <w:r>
              <w:rPr>
                <w:rFonts w:cs="Arial"/>
                <w:b/>
                <w:bCs/>
              </w:rPr>
              <w:t xml:space="preserve"> </w:t>
            </w:r>
            <w:r>
              <w:rPr>
                <w:rFonts w:cs="Arial"/>
              </w:rPr>
              <w:t xml:space="preserve">with a </w:t>
            </w:r>
            <w:r>
              <w:rPr>
                <w:rFonts w:cs="Arial"/>
                <w:b/>
                <w:bCs/>
              </w:rPr>
              <w:t xml:space="preserve">Completion Date </w:t>
            </w:r>
            <w:r>
              <w:rPr>
                <w:rFonts w:cs="Arial"/>
              </w:rPr>
              <w:t xml:space="preserve">on or after </w:t>
            </w:r>
            <w:r w:rsidR="00143B77">
              <w:rPr>
                <w:rFonts w:cs="Arial"/>
              </w:rPr>
              <w:t>05</w:t>
            </w:r>
            <w:r>
              <w:rPr>
                <w:rFonts w:cs="Arial"/>
              </w:rPr>
              <w:t>-</w:t>
            </w:r>
            <w:r w:rsidR="00143B77">
              <w:rPr>
                <w:rFonts w:cs="Arial"/>
              </w:rPr>
              <w:t>09</w:t>
            </w:r>
            <w:r>
              <w:rPr>
                <w:rFonts w:cs="Arial"/>
              </w:rPr>
              <w:t>-</w:t>
            </w:r>
            <w:r w:rsidR="00143B77">
              <w:rPr>
                <w:rFonts w:cs="Arial"/>
              </w:rPr>
              <w:t>2024</w:t>
            </w:r>
            <w:r w:rsidRPr="00303C15">
              <w:rPr>
                <w:rFonts w:cs="Arial"/>
                <w:b/>
                <w:bCs/>
              </w:rPr>
              <w:t>,</w:t>
            </w:r>
            <w:r w:rsidR="00143B77">
              <w:rPr>
                <w:rFonts w:cs="Arial"/>
                <w:b/>
                <w:bCs/>
              </w:rPr>
              <w:t xml:space="preserve"> </w:t>
            </w:r>
            <w:r w:rsidRPr="001243F2">
              <w:rPr>
                <w:rFonts w:cs="Arial"/>
              </w:rPr>
              <w:t>acknowledging</w:t>
            </w:r>
            <w:r w:rsidRPr="00303C15">
              <w:rPr>
                <w:rFonts w:cs="Arial"/>
              </w:rPr>
              <w:t xml:space="preserve"> that the </w:t>
            </w:r>
            <w:r w:rsidRPr="00303C15">
              <w:rPr>
                <w:rFonts w:cs="Arial"/>
                <w:b/>
                <w:bCs/>
              </w:rPr>
              <w:t>Generator</w:t>
            </w:r>
            <w:r w:rsidRPr="00303C15">
              <w:rPr>
                <w:rFonts w:cs="Arial"/>
              </w:rPr>
              <w:t xml:space="preserve"> has demonstrated compliance, except for the </w:t>
            </w:r>
            <w:r w:rsidRPr="00303C15">
              <w:rPr>
                <w:rFonts w:cs="Arial"/>
                <w:b/>
                <w:bCs/>
              </w:rPr>
              <w:t>Unresolved Issues</w:t>
            </w:r>
            <w:r w:rsidRPr="00303C15">
              <w:rPr>
                <w:rFonts w:cs="Arial"/>
              </w:rPr>
              <w:t>, with</w:t>
            </w:r>
            <w:r>
              <w:rPr>
                <w:rFonts w:cs="Arial"/>
              </w:rPr>
              <w:t>:</w:t>
            </w:r>
          </w:p>
          <w:p w14:paraId="38A06BBB" w14:textId="067F04E3" w:rsidR="00F81D7C" w:rsidRPr="00303C15" w:rsidRDefault="00F81D7C" w:rsidP="00F81D7C">
            <w:pPr>
              <w:pStyle w:val="TableArial11"/>
              <w:rPr>
                <w:rFonts w:cs="Arial"/>
              </w:rPr>
            </w:pPr>
            <w:r w:rsidRPr="00303C15">
              <w:rPr>
                <w:rFonts w:cs="Arial"/>
              </w:rPr>
              <w:t xml:space="preserve">(a) </w:t>
            </w:r>
            <w:r w:rsidRPr="00303C15">
              <w:rPr>
                <w:rFonts w:cs="Arial"/>
                <w:b/>
                <w:bCs/>
              </w:rPr>
              <w:t>Engineering Recommendation</w:t>
            </w:r>
            <w:r w:rsidRPr="00303C15">
              <w:rPr>
                <w:rFonts w:cs="Arial"/>
              </w:rPr>
              <w:t xml:space="preserve"> G99 as required by the relevant </w:t>
            </w:r>
            <w:r w:rsidRPr="00303C15">
              <w:rPr>
                <w:rFonts w:cs="Arial"/>
                <w:b/>
                <w:bCs/>
              </w:rPr>
              <w:t>Network Operator</w:t>
            </w:r>
            <w:r w:rsidRPr="001E265A">
              <w:rPr>
                <w:rFonts w:cs="Arial"/>
              </w:rPr>
              <w:t>,</w:t>
            </w:r>
          </w:p>
          <w:p w14:paraId="29055FD3" w14:textId="7D51AFEF" w:rsidR="00F81D7C" w:rsidRPr="007E0B31" w:rsidRDefault="00F81D7C" w:rsidP="00F81D7C">
            <w:pPr>
              <w:pStyle w:val="TableArial11"/>
              <w:rPr>
                <w:rFonts w:cs="Arial"/>
              </w:rPr>
            </w:pPr>
            <w:r w:rsidRPr="00303C15">
              <w:rPr>
                <w:rFonts w:cs="Arial"/>
              </w:rPr>
              <w:t xml:space="preserve">(b) </w:t>
            </w:r>
            <w:r>
              <w:rPr>
                <w:rFonts w:cs="Arial"/>
              </w:rPr>
              <w:t xml:space="preserve">The relevant sections of the Grid Code and </w:t>
            </w:r>
            <w:r w:rsidRPr="00303C15">
              <w:rPr>
                <w:rFonts w:cs="Arial"/>
                <w:b/>
                <w:bCs/>
              </w:rPr>
              <w:t xml:space="preserve">Bilateral </w:t>
            </w:r>
            <w:r w:rsidRPr="00E54DBB">
              <w:rPr>
                <w:rFonts w:cs="Arial"/>
                <w:b/>
                <w:bCs/>
              </w:rPr>
              <w:t>Embedded Generation</w:t>
            </w:r>
            <w:r w:rsidRPr="00303C15">
              <w:rPr>
                <w:rFonts w:cs="Arial"/>
                <w:b/>
                <w:bCs/>
              </w:rPr>
              <w:t xml:space="preserve"> Agreement</w:t>
            </w:r>
            <w:r w:rsidRPr="00632282">
              <w:rPr>
                <w:rFonts w:cs="Arial"/>
              </w:rPr>
              <w:t>.</w:t>
            </w:r>
          </w:p>
        </w:tc>
      </w:tr>
      <w:tr w:rsidR="00F81D7C" w:rsidRPr="007E0B31" w14:paraId="5DAADA09" w14:textId="77777777" w:rsidTr="2F419186">
        <w:trPr>
          <w:cantSplit/>
        </w:trPr>
        <w:tc>
          <w:tcPr>
            <w:tcW w:w="2884" w:type="dxa"/>
          </w:tcPr>
          <w:p w14:paraId="133A5B7C" w14:textId="36D70465" w:rsidR="00F81D7C" w:rsidRPr="007E0B31" w:rsidRDefault="00F81D7C" w:rsidP="00F81D7C">
            <w:pPr>
              <w:pStyle w:val="Arial11Bold"/>
              <w:rPr>
                <w:rFonts w:cs="Arial"/>
              </w:rPr>
            </w:pPr>
            <w:bookmarkStart w:id="117" w:name="_DV_C25"/>
            <w:r w:rsidRPr="007E0B31">
              <w:rPr>
                <w:rFonts w:cs="Arial"/>
              </w:rPr>
              <w:t xml:space="preserve">Interim Operational Notification </w:t>
            </w:r>
            <w:r w:rsidRPr="007E0B31">
              <w:rPr>
                <w:rFonts w:cs="Arial"/>
                <w:b w:val="0"/>
              </w:rPr>
              <w:t>or</w:t>
            </w:r>
            <w:r w:rsidRPr="007E0B31">
              <w:rPr>
                <w:rFonts w:cs="Arial"/>
              </w:rPr>
              <w:t xml:space="preserve"> ION </w:t>
            </w:r>
            <w:bookmarkEnd w:id="117"/>
          </w:p>
        </w:tc>
        <w:tc>
          <w:tcPr>
            <w:tcW w:w="6634" w:type="dxa"/>
          </w:tcPr>
          <w:p w14:paraId="40D45ABF" w14:textId="409DC57C" w:rsidR="00F81D7C" w:rsidRPr="007E0B31" w:rsidRDefault="00F81D7C" w:rsidP="00F81D7C">
            <w:pPr>
              <w:pStyle w:val="TableArial11"/>
              <w:rPr>
                <w:rFonts w:cs="Arial"/>
              </w:rPr>
            </w:pPr>
            <w:bookmarkStart w:id="118"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 xml:space="preserve">Unresolved </w:t>
            </w:r>
            <w:proofErr w:type="gramStart"/>
            <w:r w:rsidRPr="007E0B31">
              <w:rPr>
                <w:rFonts w:cs="Arial"/>
                <w:b/>
              </w:rPr>
              <w:t>Issues</w:t>
            </w:r>
            <w:r w:rsidRPr="007E0B31">
              <w:rPr>
                <w:rFonts w:cs="Arial"/>
              </w:rPr>
              <w:t>;</w:t>
            </w:r>
            <w:bookmarkEnd w:id="118"/>
            <w:proofErr w:type="gramEnd"/>
          </w:p>
          <w:p w14:paraId="2DAA1BCB" w14:textId="77777777" w:rsidR="00F81D7C" w:rsidRPr="007E0B31" w:rsidRDefault="00F81D7C" w:rsidP="00F81D7C">
            <w:pPr>
              <w:pStyle w:val="TableArial11"/>
              <w:ind w:left="567" w:hanging="567"/>
              <w:rPr>
                <w:rFonts w:cs="Arial"/>
              </w:rPr>
            </w:pPr>
            <w:bookmarkStart w:id="119" w:name="_DV_C27"/>
            <w:r w:rsidRPr="007E0B31">
              <w:rPr>
                <w:rFonts w:cs="Arial"/>
              </w:rPr>
              <w:t>(a)</w:t>
            </w:r>
            <w:r w:rsidRPr="007E0B31">
              <w:rPr>
                <w:rFonts w:cs="Arial"/>
              </w:rPr>
              <w:tab/>
              <w:t xml:space="preserve">with the Grid Code, and </w:t>
            </w:r>
            <w:bookmarkEnd w:id="119"/>
          </w:p>
          <w:p w14:paraId="71F8FC61" w14:textId="77777777" w:rsidR="00F81D7C" w:rsidRPr="007E0B31" w:rsidRDefault="00F81D7C" w:rsidP="00F81D7C">
            <w:pPr>
              <w:pStyle w:val="TableArial11"/>
              <w:ind w:left="567" w:hanging="567"/>
              <w:rPr>
                <w:rFonts w:cs="Arial"/>
              </w:rPr>
            </w:pPr>
            <w:bookmarkStart w:id="120"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120"/>
          </w:p>
          <w:p w14:paraId="77F719EF" w14:textId="77777777" w:rsidR="00F81D7C" w:rsidRPr="007E0B31" w:rsidRDefault="00F81D7C" w:rsidP="00F81D7C">
            <w:pPr>
              <w:pStyle w:val="TableArial11"/>
              <w:rPr>
                <w:rFonts w:cs="Arial"/>
                <w:u w:val="single"/>
              </w:rPr>
            </w:pPr>
            <w:bookmarkStart w:id="121"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121"/>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F81D7C" w:rsidRPr="007E0B31" w14:paraId="78927B55" w14:textId="77777777" w:rsidTr="2F419186">
        <w:trPr>
          <w:cantSplit/>
        </w:trPr>
        <w:tc>
          <w:tcPr>
            <w:tcW w:w="2884" w:type="dxa"/>
          </w:tcPr>
          <w:p w14:paraId="7E7B80FA" w14:textId="77777777" w:rsidR="00F81D7C" w:rsidRPr="007E0B31" w:rsidRDefault="00F81D7C" w:rsidP="00F81D7C">
            <w:pPr>
              <w:pStyle w:val="Arial11Bold"/>
              <w:rPr>
                <w:rFonts w:cs="Arial"/>
              </w:rPr>
            </w:pPr>
            <w:r w:rsidRPr="007E0B31">
              <w:rPr>
                <w:rFonts w:cs="Arial"/>
              </w:rPr>
              <w:t>Intermittent Power Source</w:t>
            </w:r>
          </w:p>
        </w:tc>
        <w:tc>
          <w:tcPr>
            <w:tcW w:w="6634" w:type="dxa"/>
          </w:tcPr>
          <w:p w14:paraId="631004BC" w14:textId="4B244038" w:rsidR="00F81D7C" w:rsidRPr="007E0B31" w:rsidRDefault="00F81D7C" w:rsidP="00F81D7C">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e.g.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F81D7C" w:rsidRPr="007E0B31" w14:paraId="0FF2C477" w14:textId="77777777" w:rsidTr="2F419186">
        <w:trPr>
          <w:cantSplit/>
        </w:trPr>
        <w:tc>
          <w:tcPr>
            <w:tcW w:w="2884" w:type="dxa"/>
          </w:tcPr>
          <w:p w14:paraId="28EBC4C0" w14:textId="76EEE9C4" w:rsidR="00F81D7C" w:rsidRPr="00865ADF" w:rsidRDefault="00F81D7C" w:rsidP="00F81D7C">
            <w:pPr>
              <w:pStyle w:val="Arial11Bold"/>
              <w:rPr>
                <w:rFonts w:cs="Arial"/>
              </w:rPr>
            </w:pPr>
            <w:r w:rsidRPr="002510FF">
              <w:rPr>
                <w:rFonts w:cs="Arial"/>
              </w:rPr>
              <w:lastRenderedPageBreak/>
              <w:t xml:space="preserve">Internal Voltage Source </w:t>
            </w:r>
            <w:r w:rsidRPr="002510FF">
              <w:rPr>
                <w:rFonts w:cs="Arial"/>
                <w:b w:val="0"/>
              </w:rPr>
              <w:t>or</w:t>
            </w:r>
            <w:r w:rsidRPr="002510FF">
              <w:rPr>
                <w:rFonts w:cs="Arial"/>
              </w:rPr>
              <w:t xml:space="preserve"> IVS</w:t>
            </w:r>
          </w:p>
        </w:tc>
        <w:tc>
          <w:tcPr>
            <w:tcW w:w="6634" w:type="dxa"/>
          </w:tcPr>
          <w:p w14:paraId="468AEE14" w14:textId="77777777" w:rsidR="00F81D7C" w:rsidRPr="002510FF" w:rsidRDefault="00F81D7C" w:rsidP="00F81D7C">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w:t>
            </w:r>
            <w:proofErr w:type="gramStart"/>
            <w:r w:rsidRPr="002510FF">
              <w:rPr>
                <w:rFonts w:cs="Arial"/>
              </w:rPr>
              <w:t>as a consequence</w:t>
            </w:r>
            <w:proofErr w:type="gramEnd"/>
            <w:r w:rsidRPr="002510FF">
              <w:rPr>
                <w:rFonts w:cs="Arial"/>
              </w:rPr>
              <w:t xml:space="preserv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F81D7C" w:rsidRPr="002510FF" w:rsidRDefault="00F81D7C" w:rsidP="00F81D7C">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0398800D" w:rsidR="00F81D7C" w:rsidRPr="002510FF" w:rsidRDefault="00F81D7C" w:rsidP="00F81D7C">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77E7BAB6" w14:textId="42106E26" w:rsidR="00F81D7C" w:rsidRPr="00865ADF" w:rsidRDefault="00F81D7C" w:rsidP="00F81D7C">
            <w:pPr>
              <w:pStyle w:val="TableArial11"/>
              <w:rPr>
                <w:rFonts w:cs="Arial"/>
              </w:rPr>
            </w:pPr>
            <w:r w:rsidRPr="002510FF">
              <w:rPr>
                <w:rFonts w:cs="Arial"/>
              </w:rPr>
              <w:t xml:space="preserve">For the avoidance of doubt, </w:t>
            </w:r>
            <w:r>
              <w:rPr>
                <w:rFonts w:cs="Arial"/>
              </w:rPr>
              <w:t xml:space="preserve">the impedance between the </w:t>
            </w:r>
            <w:r w:rsidRPr="002510FF">
              <w:rPr>
                <w:rFonts w:cs="Arial"/>
                <w:b/>
              </w:rPr>
              <w:t>Internal Voltage</w:t>
            </w:r>
            <w:r>
              <w:rPr>
                <w:rFonts w:cs="Arial"/>
                <w:b/>
              </w:rPr>
              <w:t xml:space="preserve"> </w:t>
            </w:r>
            <w:r w:rsidRPr="002510FF">
              <w:rPr>
                <w:rFonts w:cs="Arial"/>
                <w:b/>
              </w:rPr>
              <w:t>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Pr>
                <w:rFonts w:cs="Arial"/>
                <w:b/>
              </w:rPr>
              <w:t xml:space="preserve"> </w:t>
            </w:r>
            <w:r w:rsidRPr="00D039B8">
              <w:rPr>
                <w:rFonts w:cs="Arial"/>
                <w:bCs/>
              </w:rPr>
              <w:t>could be</w:t>
            </w:r>
            <w:r>
              <w:rPr>
                <w:rFonts w:cs="Arial"/>
              </w:rPr>
              <w:t xml:space="preserve"> virtual, real, or a combination of the two.</w:t>
            </w:r>
            <w:r w:rsidRPr="00D039B8">
              <w:rPr>
                <w:rFonts w:cs="Arial"/>
              </w:rPr>
              <w:t xml:space="preserve"> </w:t>
            </w:r>
          </w:p>
        </w:tc>
      </w:tr>
      <w:tr w:rsidR="00F81D7C" w:rsidRPr="007E0B31" w14:paraId="638863F5" w14:textId="77777777" w:rsidTr="2F419186">
        <w:trPr>
          <w:cantSplit/>
        </w:trPr>
        <w:tc>
          <w:tcPr>
            <w:tcW w:w="2884" w:type="dxa"/>
          </w:tcPr>
          <w:p w14:paraId="26926052" w14:textId="77777777" w:rsidR="00F81D7C" w:rsidRPr="007E0B31" w:rsidRDefault="00F81D7C" w:rsidP="00F81D7C">
            <w:pPr>
              <w:pStyle w:val="Arial11Bold"/>
              <w:rPr>
                <w:rFonts w:cs="Arial"/>
              </w:rPr>
            </w:pPr>
            <w:proofErr w:type="spellStart"/>
            <w:r w:rsidRPr="007E0B31">
              <w:rPr>
                <w:rFonts w:cs="Arial"/>
              </w:rPr>
              <w:t>Intertripping</w:t>
            </w:r>
            <w:proofErr w:type="spellEnd"/>
          </w:p>
        </w:tc>
        <w:tc>
          <w:tcPr>
            <w:tcW w:w="6634" w:type="dxa"/>
          </w:tcPr>
          <w:p w14:paraId="5885E7C1"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 xml:space="preserve">Operational </w:t>
            </w:r>
            <w:proofErr w:type="spellStart"/>
            <w:r w:rsidRPr="007E0B31">
              <w:rPr>
                <w:rFonts w:cs="Arial"/>
                <w:b/>
              </w:rPr>
              <w:t>Intertripping</w:t>
            </w:r>
            <w:proofErr w:type="spellEnd"/>
            <w:r w:rsidRPr="007E0B31">
              <w:rPr>
                <w:rFonts w:cs="Arial"/>
              </w:rPr>
              <w:t>.</w:t>
            </w:r>
          </w:p>
        </w:tc>
      </w:tr>
      <w:tr w:rsidR="00F81D7C" w:rsidRPr="007E0B31" w14:paraId="5FEC53DC" w14:textId="77777777" w:rsidTr="2F419186">
        <w:trPr>
          <w:cantSplit/>
        </w:trPr>
        <w:tc>
          <w:tcPr>
            <w:tcW w:w="2884" w:type="dxa"/>
          </w:tcPr>
          <w:p w14:paraId="026F8A52" w14:textId="77777777" w:rsidR="00F81D7C" w:rsidRPr="007E0B31" w:rsidRDefault="00F81D7C" w:rsidP="00F81D7C">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634" w:type="dxa"/>
          </w:tcPr>
          <w:p w14:paraId="0C1A16E0" w14:textId="77777777" w:rsidR="00F81D7C" w:rsidRPr="007E0B31" w:rsidRDefault="00F81D7C" w:rsidP="00F81D7C">
            <w:pPr>
              <w:pStyle w:val="TableArial11"/>
              <w:rPr>
                <w:rFonts w:cs="Arial"/>
              </w:rPr>
            </w:pPr>
            <w:r w:rsidRPr="007E0B31">
              <w:rPr>
                <w:rFonts w:cs="Arial"/>
                <w:b/>
              </w:rPr>
              <w:t>Apparatus</w:t>
            </w:r>
            <w:r w:rsidRPr="007E0B31">
              <w:rPr>
                <w:rFonts w:cs="Arial"/>
              </w:rPr>
              <w:t xml:space="preserve"> which performs </w:t>
            </w:r>
            <w:proofErr w:type="spellStart"/>
            <w:r w:rsidRPr="007E0B31">
              <w:rPr>
                <w:rFonts w:cs="Arial"/>
                <w:b/>
              </w:rPr>
              <w:t>Intertripping</w:t>
            </w:r>
            <w:proofErr w:type="spellEnd"/>
            <w:r w:rsidRPr="007E0B31">
              <w:rPr>
                <w:rFonts w:cs="Arial"/>
              </w:rPr>
              <w:t>.</w:t>
            </w:r>
          </w:p>
        </w:tc>
      </w:tr>
      <w:tr w:rsidR="00F81D7C" w:rsidRPr="007E0B31" w14:paraId="55EDA8C8" w14:textId="77777777" w:rsidTr="2F419186">
        <w:trPr>
          <w:cantSplit/>
        </w:trPr>
        <w:tc>
          <w:tcPr>
            <w:tcW w:w="2884" w:type="dxa"/>
          </w:tcPr>
          <w:p w14:paraId="2952593D" w14:textId="13C2FEE2" w:rsidR="00F81D7C" w:rsidRPr="005E6EA9" w:rsidRDefault="00F81D7C" w:rsidP="00F81D7C">
            <w:pPr>
              <w:pStyle w:val="Arial11Bold"/>
              <w:rPr>
                <w:rFonts w:cs="Arial"/>
              </w:rPr>
            </w:pPr>
            <w:r w:rsidRPr="005E6EA9">
              <w:rPr>
                <w:lang w:val="en-US"/>
              </w:rPr>
              <w:t>IP Completion Day</w:t>
            </w:r>
          </w:p>
        </w:tc>
        <w:tc>
          <w:tcPr>
            <w:tcW w:w="6634" w:type="dxa"/>
          </w:tcPr>
          <w:p w14:paraId="57363720" w14:textId="208EF631" w:rsidR="00F81D7C" w:rsidRPr="005E6EA9" w:rsidRDefault="00F81D7C" w:rsidP="00F81D7C">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F81D7C" w:rsidRPr="007E0B31" w14:paraId="39051322" w14:textId="77777777" w:rsidTr="2F419186">
        <w:trPr>
          <w:cantSplit/>
        </w:trPr>
        <w:tc>
          <w:tcPr>
            <w:tcW w:w="2884" w:type="dxa"/>
          </w:tcPr>
          <w:p w14:paraId="085A1082" w14:textId="77777777" w:rsidR="00F81D7C" w:rsidRPr="007E0B31" w:rsidRDefault="00F81D7C" w:rsidP="00F81D7C">
            <w:pPr>
              <w:pStyle w:val="Arial11Bold"/>
              <w:rPr>
                <w:rFonts w:cs="Arial"/>
              </w:rPr>
            </w:pPr>
            <w:r w:rsidRPr="007E0B31">
              <w:rPr>
                <w:rFonts w:cs="Arial"/>
              </w:rPr>
              <w:t>IP Turbine Power Fraction</w:t>
            </w:r>
          </w:p>
        </w:tc>
        <w:tc>
          <w:tcPr>
            <w:tcW w:w="6634" w:type="dxa"/>
          </w:tcPr>
          <w:p w14:paraId="0237FD82" w14:textId="77777777" w:rsidR="00F81D7C" w:rsidRPr="007E0B31" w:rsidRDefault="00F81D7C" w:rsidP="00F81D7C">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F81D7C" w:rsidRPr="007E0B31" w14:paraId="216AAE0C" w14:textId="77777777" w:rsidTr="2F419186">
        <w:trPr>
          <w:cantSplit/>
        </w:trPr>
        <w:tc>
          <w:tcPr>
            <w:tcW w:w="2884" w:type="dxa"/>
          </w:tcPr>
          <w:p w14:paraId="12BBCDF5" w14:textId="77777777" w:rsidR="00F81D7C" w:rsidRPr="007E0B31" w:rsidRDefault="00F81D7C" w:rsidP="00F81D7C">
            <w:pPr>
              <w:pStyle w:val="Arial11Bold"/>
              <w:rPr>
                <w:rFonts w:cs="Arial"/>
              </w:rPr>
            </w:pPr>
            <w:r w:rsidRPr="007E0B31">
              <w:rPr>
                <w:rFonts w:cs="Arial"/>
              </w:rPr>
              <w:t>Isolating Device</w:t>
            </w:r>
          </w:p>
        </w:tc>
        <w:tc>
          <w:tcPr>
            <w:tcW w:w="6634" w:type="dxa"/>
          </w:tcPr>
          <w:p w14:paraId="49D8E8E0" w14:textId="77777777" w:rsidR="00F81D7C" w:rsidRPr="007E0B31" w:rsidRDefault="00F81D7C" w:rsidP="00F81D7C">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F81D7C" w:rsidRPr="007E0B31" w14:paraId="34453E39" w14:textId="77777777" w:rsidTr="2F419186">
        <w:trPr>
          <w:cantSplit/>
        </w:trPr>
        <w:tc>
          <w:tcPr>
            <w:tcW w:w="2884" w:type="dxa"/>
          </w:tcPr>
          <w:p w14:paraId="14A3BF94" w14:textId="77777777" w:rsidR="00F81D7C" w:rsidRPr="007E0B31" w:rsidRDefault="00F81D7C" w:rsidP="00F81D7C">
            <w:pPr>
              <w:pStyle w:val="Arial11Bold"/>
              <w:rPr>
                <w:rFonts w:cs="Arial"/>
              </w:rPr>
            </w:pPr>
            <w:r w:rsidRPr="007E0B31">
              <w:rPr>
                <w:rFonts w:cs="Arial"/>
              </w:rPr>
              <w:lastRenderedPageBreak/>
              <w:t>Isolation</w:t>
            </w:r>
          </w:p>
        </w:tc>
        <w:tc>
          <w:tcPr>
            <w:tcW w:w="6634" w:type="dxa"/>
          </w:tcPr>
          <w:p w14:paraId="68F95399" w14:textId="77777777" w:rsidR="00F81D7C" w:rsidRPr="007E0B31" w:rsidRDefault="00F81D7C" w:rsidP="00F81D7C">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F81D7C" w:rsidRPr="007E0B31" w:rsidRDefault="00F81D7C" w:rsidP="00F81D7C">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xml:space="preserve">, as the case may </w:t>
            </w:r>
            <w:proofErr w:type="gramStart"/>
            <w:r w:rsidRPr="007E0B31">
              <w:rPr>
                <w:rFonts w:cs="Arial"/>
              </w:rPr>
              <w:t>be;</w:t>
            </w:r>
            <w:proofErr w:type="gramEnd"/>
            <w:r w:rsidRPr="007E0B31">
              <w:rPr>
                <w:rFonts w:cs="Arial"/>
              </w:rPr>
              <w:t xml:space="preserve"> or</w:t>
            </w:r>
          </w:p>
          <w:p w14:paraId="63D66DF5" w14:textId="364EC693" w:rsidR="00F81D7C" w:rsidRPr="007E0B31" w:rsidRDefault="00F81D7C" w:rsidP="00F81D7C">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06122C" w14:paraId="2DF4AA84" w14:textId="77777777" w:rsidTr="2F419186">
        <w:trPr>
          <w:cantSplit/>
          <w:trHeight w:val="300"/>
        </w:trPr>
        <w:tc>
          <w:tcPr>
            <w:tcW w:w="2884" w:type="dxa"/>
          </w:tcPr>
          <w:p w14:paraId="06466E56" w14:textId="5AF24962" w:rsidR="0DBEC8F6" w:rsidRDefault="0DBEC8F6" w:rsidP="004E64E8">
            <w:pPr>
              <w:pStyle w:val="Arial11Bold"/>
              <w:rPr>
                <w:rFonts w:cs="Arial"/>
              </w:rPr>
            </w:pPr>
            <w:r w:rsidRPr="38E6A229">
              <w:rPr>
                <w:rFonts w:cs="Arial"/>
              </w:rPr>
              <w:t>ISOP</w:t>
            </w:r>
          </w:p>
        </w:tc>
        <w:tc>
          <w:tcPr>
            <w:tcW w:w="6634" w:type="dxa"/>
          </w:tcPr>
          <w:p w14:paraId="52C882FE" w14:textId="3700EEC3" w:rsidR="0DBEC8F6" w:rsidRDefault="0DBEC8F6" w:rsidP="004E64E8">
            <w:pPr>
              <w:pStyle w:val="TableArial11"/>
              <w:rPr>
                <w:rFonts w:cs="Arial"/>
              </w:rPr>
            </w:pPr>
            <w:r w:rsidRPr="38E6A229">
              <w:rPr>
                <w:rFonts w:cs="Arial"/>
              </w:rPr>
              <w:t xml:space="preserve">Independent System Operator and Planner, means a person designated by the Secretary of State under </w:t>
            </w:r>
            <w:r w:rsidR="186EDFB6" w:rsidRPr="38E6A229">
              <w:rPr>
                <w:rFonts w:cs="Arial"/>
              </w:rPr>
              <w:t>section</w:t>
            </w:r>
            <w:r w:rsidRPr="38E6A229">
              <w:rPr>
                <w:rFonts w:cs="Arial"/>
              </w:rPr>
              <w:t xml:space="preserve"> 162 of the Energy Act 2023 as the holder </w:t>
            </w:r>
            <w:r w:rsidR="4B294FF0" w:rsidRPr="38E6A229">
              <w:rPr>
                <w:rFonts w:cs="Arial"/>
              </w:rPr>
              <w:t>of</w:t>
            </w:r>
            <w:r w:rsidRPr="38E6A229">
              <w:rPr>
                <w:rFonts w:cs="Arial"/>
              </w:rPr>
              <w:t xml:space="preserve"> the </w:t>
            </w:r>
            <w:r w:rsidRPr="004E64E8">
              <w:rPr>
                <w:rFonts w:cs="Arial"/>
                <w:b/>
                <w:bCs/>
              </w:rPr>
              <w:t>ESO Licence</w:t>
            </w:r>
            <w:r w:rsidR="549CF39F" w:rsidRPr="38E6A229">
              <w:rPr>
                <w:rFonts w:cs="Arial"/>
              </w:rPr>
              <w:t xml:space="preserve">, and the </w:t>
            </w:r>
            <w:r w:rsidR="549CF39F" w:rsidRPr="004E64E8">
              <w:rPr>
                <w:rFonts w:cs="Arial"/>
                <w:b/>
                <w:bCs/>
              </w:rPr>
              <w:t>GSP Licence</w:t>
            </w:r>
            <w:r w:rsidR="549CF39F" w:rsidRPr="38E6A229">
              <w:rPr>
                <w:rFonts w:cs="Arial"/>
              </w:rPr>
              <w:t>. For the t</w:t>
            </w:r>
            <w:r w:rsidR="67583B22" w:rsidRPr="38E6A229">
              <w:rPr>
                <w:rFonts w:cs="Arial"/>
              </w:rPr>
              <w:t>i</w:t>
            </w:r>
            <w:r w:rsidR="549CF39F" w:rsidRPr="38E6A229">
              <w:rPr>
                <w:rFonts w:cs="Arial"/>
              </w:rPr>
              <w:t>m</w:t>
            </w:r>
            <w:r w:rsidR="726031E2" w:rsidRPr="38E6A229">
              <w:rPr>
                <w:rFonts w:cs="Arial"/>
              </w:rPr>
              <w:t>e</w:t>
            </w:r>
            <w:r w:rsidR="549CF39F" w:rsidRPr="38E6A229">
              <w:rPr>
                <w:rFonts w:cs="Arial"/>
              </w:rPr>
              <w:t xml:space="preserve"> being that person is the </w:t>
            </w:r>
            <w:r w:rsidR="24C2C928" w:rsidRPr="38E6A229">
              <w:rPr>
                <w:rFonts w:cs="Arial"/>
                <w:b/>
                <w:bCs/>
              </w:rPr>
              <w:t>NESO.</w:t>
            </w:r>
          </w:p>
        </w:tc>
      </w:tr>
      <w:tr w:rsidR="00F81D7C" w:rsidRPr="007E0B31" w14:paraId="1BD7DF5B" w14:textId="77777777" w:rsidTr="2F419186">
        <w:trPr>
          <w:cantSplit/>
        </w:trPr>
        <w:tc>
          <w:tcPr>
            <w:tcW w:w="2884" w:type="dxa"/>
          </w:tcPr>
          <w:p w14:paraId="12863469" w14:textId="403FA545" w:rsidR="00F81D7C" w:rsidRPr="007E0B31" w:rsidRDefault="00F81D7C" w:rsidP="00F81D7C">
            <w:pPr>
              <w:pStyle w:val="Arial11Bold"/>
              <w:rPr>
                <w:rFonts w:cs="Arial"/>
              </w:rPr>
            </w:pPr>
            <w:r w:rsidRPr="38E6A229">
              <w:rPr>
                <w:rFonts w:cs="Arial"/>
              </w:rPr>
              <w:t>Joint System Incident</w:t>
            </w:r>
          </w:p>
        </w:tc>
        <w:tc>
          <w:tcPr>
            <w:tcW w:w="6634" w:type="dxa"/>
          </w:tcPr>
          <w:p w14:paraId="41956887" w14:textId="12B5377A" w:rsidR="00F81D7C" w:rsidRPr="007E0B31" w:rsidRDefault="00F81D7C" w:rsidP="00F81D7C">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F81D7C" w:rsidRPr="007E0B31" w14:paraId="191172B5" w14:textId="77777777" w:rsidTr="2F419186">
        <w:trPr>
          <w:cantSplit/>
        </w:trPr>
        <w:tc>
          <w:tcPr>
            <w:tcW w:w="2884" w:type="dxa"/>
          </w:tcPr>
          <w:p w14:paraId="43A07781" w14:textId="77777777" w:rsidR="00F81D7C" w:rsidRPr="007E0B31" w:rsidRDefault="00F81D7C" w:rsidP="00F81D7C">
            <w:pPr>
              <w:pStyle w:val="Arial11Bold"/>
              <w:rPr>
                <w:rFonts w:cs="Arial"/>
              </w:rPr>
            </w:pPr>
            <w:r w:rsidRPr="007E0B31">
              <w:rPr>
                <w:rFonts w:cs="Arial"/>
              </w:rPr>
              <w:t>Key Safe</w:t>
            </w:r>
          </w:p>
        </w:tc>
        <w:tc>
          <w:tcPr>
            <w:tcW w:w="6634" w:type="dxa"/>
          </w:tcPr>
          <w:p w14:paraId="7E157AB5" w14:textId="77777777" w:rsidR="00F81D7C" w:rsidRPr="007E0B31" w:rsidRDefault="00F81D7C" w:rsidP="00F81D7C">
            <w:pPr>
              <w:pStyle w:val="TableArial11"/>
              <w:rPr>
                <w:rFonts w:cs="Arial"/>
              </w:rPr>
            </w:pPr>
            <w:r w:rsidRPr="007E0B31">
              <w:rPr>
                <w:rFonts w:cs="Arial"/>
              </w:rPr>
              <w:t>A device for the secure retention of keys.</w:t>
            </w:r>
          </w:p>
        </w:tc>
      </w:tr>
      <w:tr w:rsidR="00F81D7C" w:rsidRPr="007E0B31" w14:paraId="6CBC694D" w14:textId="77777777" w:rsidTr="2F419186">
        <w:trPr>
          <w:cantSplit/>
        </w:trPr>
        <w:tc>
          <w:tcPr>
            <w:tcW w:w="2884" w:type="dxa"/>
          </w:tcPr>
          <w:p w14:paraId="4D6A5475" w14:textId="77777777" w:rsidR="00F81D7C" w:rsidRPr="007E0B31" w:rsidRDefault="00F81D7C" w:rsidP="00F81D7C">
            <w:pPr>
              <w:pStyle w:val="Arial11Bold"/>
              <w:rPr>
                <w:rFonts w:cs="Arial"/>
              </w:rPr>
            </w:pPr>
            <w:r w:rsidRPr="007E0B31">
              <w:rPr>
                <w:rFonts w:cs="Arial"/>
              </w:rPr>
              <w:t>Key Safe Key</w:t>
            </w:r>
          </w:p>
        </w:tc>
        <w:tc>
          <w:tcPr>
            <w:tcW w:w="6634" w:type="dxa"/>
          </w:tcPr>
          <w:p w14:paraId="0336EA05" w14:textId="77777777" w:rsidR="00F81D7C" w:rsidRPr="007E0B31" w:rsidRDefault="00F81D7C" w:rsidP="00F81D7C">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F81D7C" w:rsidRPr="007E0B31" w14:paraId="1DCBAB6F" w14:textId="77777777" w:rsidTr="2F419186">
        <w:trPr>
          <w:cantSplit/>
        </w:trPr>
        <w:tc>
          <w:tcPr>
            <w:tcW w:w="2884" w:type="dxa"/>
          </w:tcPr>
          <w:p w14:paraId="1320A49E" w14:textId="77777777" w:rsidR="00F81D7C" w:rsidRPr="007E0B31" w:rsidRDefault="00F81D7C" w:rsidP="00F81D7C">
            <w:pPr>
              <w:pStyle w:val="Arial11Bold"/>
              <w:rPr>
                <w:rFonts w:cs="Arial"/>
              </w:rPr>
            </w:pPr>
            <w:r w:rsidRPr="007E0B31">
              <w:rPr>
                <w:rFonts w:cs="Arial"/>
              </w:rPr>
              <w:lastRenderedPageBreak/>
              <w:t>Large Power Station</w:t>
            </w:r>
          </w:p>
        </w:tc>
        <w:tc>
          <w:tcPr>
            <w:tcW w:w="6634" w:type="dxa"/>
          </w:tcPr>
          <w:p w14:paraId="6657EC55"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 </w:t>
            </w:r>
          </w:p>
          <w:p w14:paraId="561255CA" w14:textId="77777777" w:rsidR="00F81D7C" w:rsidRPr="007E0B31" w:rsidRDefault="00F81D7C" w:rsidP="00F81D7C">
            <w:pPr>
              <w:pStyle w:val="TableArial11"/>
              <w:ind w:left="567" w:hanging="567"/>
              <w:rPr>
                <w:rFonts w:cs="Arial"/>
              </w:rPr>
            </w:pPr>
            <w:r w:rsidRPr="007E0B31">
              <w:rPr>
                <w:rFonts w:cs="Arial"/>
              </w:rPr>
              <w:t>(a)</w:t>
            </w:r>
            <w:r w:rsidRPr="007E0B31">
              <w:rPr>
                <w:rFonts w:cs="Arial"/>
              </w:rPr>
              <w:tab/>
              <w:t>directly connected to:</w:t>
            </w:r>
          </w:p>
          <w:p w14:paraId="18720937" w14:textId="7E414EDE"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F81D7C" w:rsidRPr="007E0B31" w:rsidRDefault="00F81D7C" w:rsidP="00F81D7C">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0A826084" w14:textId="77777777" w:rsidR="00F81D7C" w:rsidRPr="007E0B31" w:rsidRDefault="00F81D7C" w:rsidP="00F81D7C">
            <w:pPr>
              <w:pStyle w:val="TableArial11"/>
              <w:ind w:left="567" w:hanging="567"/>
              <w:rPr>
                <w:rFonts w:cs="Arial"/>
              </w:rPr>
            </w:pPr>
            <w:r w:rsidRPr="007E0B31">
              <w:rPr>
                <w:rFonts w:cs="Arial"/>
              </w:rPr>
              <w:t>or,</w:t>
            </w:r>
          </w:p>
          <w:p w14:paraId="46BD628C" w14:textId="77777777"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2B1B8338"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7777777" w:rsidR="00F81D7C" w:rsidRPr="007E0B31" w:rsidRDefault="00F81D7C" w:rsidP="00F81D7C">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7B2521A1" w14:textId="77777777" w:rsidR="00F81D7C" w:rsidRPr="007E0B31" w:rsidRDefault="00F81D7C" w:rsidP="00F81D7C">
            <w:pPr>
              <w:pStyle w:val="TableArial11"/>
              <w:ind w:left="567" w:hanging="567"/>
              <w:rPr>
                <w:rFonts w:cs="Arial"/>
              </w:rPr>
            </w:pPr>
            <w:r w:rsidRPr="007E0B31">
              <w:rPr>
                <w:rFonts w:cs="Arial"/>
              </w:rPr>
              <w:t>or,</w:t>
            </w:r>
          </w:p>
          <w:p w14:paraId="5A8815D2" w14:textId="77777777"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F81D7C" w:rsidRPr="007E0B31" w:rsidRDefault="00F81D7C" w:rsidP="00F81D7C">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F81D7C" w:rsidRPr="007E0B31" w:rsidRDefault="00F81D7C" w:rsidP="00F81D7C">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F81D7C" w:rsidRPr="007E0B31" w:rsidRDefault="00F81D7C" w:rsidP="00F81D7C">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w:t>
            </w:r>
            <w:proofErr w:type="gramStart"/>
            <w:r w:rsidRPr="007E0B31">
              <w:rPr>
                <w:rFonts w:cs="Arial"/>
              </w:rPr>
              <w:t>more;</w:t>
            </w:r>
            <w:proofErr w:type="gramEnd"/>
          </w:p>
          <w:p w14:paraId="42A70DDD" w14:textId="77777777" w:rsidR="00F81D7C" w:rsidRPr="007E0B31" w:rsidRDefault="00F81D7C" w:rsidP="00F81D7C">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40707265" w14:textId="77777777" w:rsidTr="2F419186">
        <w:trPr>
          <w:cantSplit/>
        </w:trPr>
        <w:tc>
          <w:tcPr>
            <w:tcW w:w="2884" w:type="dxa"/>
          </w:tcPr>
          <w:p w14:paraId="13B8C972" w14:textId="0C9541B8" w:rsidR="00F81D7C" w:rsidRPr="00221562" w:rsidRDefault="00F81D7C" w:rsidP="00F81D7C">
            <w:pPr>
              <w:pStyle w:val="Arial11Bold"/>
              <w:rPr>
                <w:rFonts w:cs="Arial"/>
              </w:rPr>
            </w:pPr>
            <w:r w:rsidRPr="00221562">
              <w:rPr>
                <w:lang w:val="en-US"/>
              </w:rPr>
              <w:t>Legally Binding Decisions of the European Commission and/or the Agency</w:t>
            </w:r>
          </w:p>
        </w:tc>
        <w:tc>
          <w:tcPr>
            <w:tcW w:w="6634" w:type="dxa"/>
          </w:tcPr>
          <w:p w14:paraId="3314CFB0" w14:textId="26F8F130" w:rsidR="00F81D7C" w:rsidRPr="00221562" w:rsidRDefault="00F81D7C" w:rsidP="00F81D7C">
            <w:pPr>
              <w:pStyle w:val="TableArial11"/>
              <w:rPr>
                <w:rFonts w:cs="Arial"/>
              </w:rPr>
            </w:pPr>
            <w:r w:rsidRPr="38E6A229">
              <w:rPr>
                <w:lang w:val="en-US"/>
              </w:rPr>
              <w:t xml:space="preserve">Any relevant legally binding decision or decisions of the European Commission and/or the </w:t>
            </w:r>
            <w:r w:rsidRPr="38E6A229">
              <w:rPr>
                <w:b/>
                <w:bCs/>
                <w:lang w:val="en-US"/>
              </w:rPr>
              <w:t>Agency</w:t>
            </w:r>
            <w:r w:rsidRPr="38E6A229">
              <w:rPr>
                <w:lang w:val="en-US"/>
              </w:rPr>
              <w:t xml:space="preserve">, but a binding decision does not include a decision that is not, or so much of a decision as is not, </w:t>
            </w:r>
            <w:r w:rsidR="78DA1B27" w:rsidRPr="38E6A229">
              <w:rPr>
                <w:b/>
                <w:bCs/>
                <w:lang w:val="en-US"/>
              </w:rPr>
              <w:t>Assimilated</w:t>
            </w:r>
            <w:r w:rsidRPr="38E6A229">
              <w:rPr>
                <w:b/>
                <w:bCs/>
                <w:lang w:val="en-US"/>
              </w:rPr>
              <w:t xml:space="preserve"> Law</w:t>
            </w:r>
            <w:r w:rsidRPr="38E6A229">
              <w:rPr>
                <w:lang w:val="en-US"/>
              </w:rPr>
              <w:t>.</w:t>
            </w:r>
          </w:p>
        </w:tc>
      </w:tr>
      <w:tr w:rsidR="00F81D7C" w:rsidRPr="007E0B31" w14:paraId="1040E1D1" w14:textId="77777777" w:rsidTr="2F419186">
        <w:trPr>
          <w:cantSplit/>
        </w:trPr>
        <w:tc>
          <w:tcPr>
            <w:tcW w:w="2884" w:type="dxa"/>
          </w:tcPr>
          <w:p w14:paraId="297C7421" w14:textId="030B8DE3" w:rsidR="00F81D7C" w:rsidRPr="007E0B31" w:rsidRDefault="00F81D7C" w:rsidP="00F81D7C">
            <w:pPr>
              <w:pStyle w:val="Arial11Bold"/>
              <w:rPr>
                <w:rFonts w:cs="Arial"/>
              </w:rPr>
            </w:pPr>
            <w:r>
              <w:rPr>
                <w:rFonts w:cs="Arial"/>
              </w:rPr>
              <w:t xml:space="preserve">Legal </w:t>
            </w:r>
            <w:r w:rsidRPr="007E0B31">
              <w:rPr>
                <w:rFonts w:cs="Arial"/>
              </w:rPr>
              <w:t>Challenge</w:t>
            </w:r>
          </w:p>
        </w:tc>
        <w:tc>
          <w:tcPr>
            <w:tcW w:w="6634" w:type="dxa"/>
          </w:tcPr>
          <w:p w14:paraId="267FCF4F" w14:textId="77777777" w:rsidR="00F81D7C" w:rsidRPr="007E0B31" w:rsidRDefault="00F81D7C" w:rsidP="00F81D7C">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F81D7C" w:rsidRPr="007E0B31" w14:paraId="101848A3" w14:textId="77777777" w:rsidTr="2F419186">
        <w:trPr>
          <w:cantSplit/>
        </w:trPr>
        <w:tc>
          <w:tcPr>
            <w:tcW w:w="2884" w:type="dxa"/>
          </w:tcPr>
          <w:p w14:paraId="2423D9C8" w14:textId="77777777" w:rsidR="00F81D7C" w:rsidRPr="007E0B31" w:rsidRDefault="00F81D7C" w:rsidP="00F81D7C">
            <w:pPr>
              <w:pStyle w:val="Arial11Bold"/>
              <w:rPr>
                <w:rFonts w:cs="Arial"/>
              </w:rPr>
            </w:pPr>
            <w:r w:rsidRPr="007E0B31">
              <w:rPr>
                <w:rFonts w:cs="Arial"/>
              </w:rPr>
              <w:t>Licence</w:t>
            </w:r>
          </w:p>
        </w:tc>
        <w:tc>
          <w:tcPr>
            <w:tcW w:w="6634" w:type="dxa"/>
          </w:tcPr>
          <w:p w14:paraId="0E6692BE" w14:textId="1578521F" w:rsidR="00F81D7C" w:rsidRPr="007E0B31" w:rsidRDefault="00F81D7C" w:rsidP="00F81D7C">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F81D7C" w:rsidRPr="007E0B31" w14:paraId="1ADE1D2C" w14:textId="77777777" w:rsidTr="2F419186">
        <w:trPr>
          <w:cantSplit/>
        </w:trPr>
        <w:tc>
          <w:tcPr>
            <w:tcW w:w="2884" w:type="dxa"/>
          </w:tcPr>
          <w:p w14:paraId="0EA73EE1" w14:textId="77777777" w:rsidR="00F81D7C" w:rsidRPr="007E0B31" w:rsidRDefault="00F81D7C" w:rsidP="00F81D7C">
            <w:pPr>
              <w:pStyle w:val="Arial11Bold"/>
              <w:rPr>
                <w:rFonts w:cs="Arial"/>
              </w:rPr>
            </w:pPr>
            <w:r w:rsidRPr="007E0B31">
              <w:rPr>
                <w:rFonts w:cs="Arial"/>
              </w:rPr>
              <w:lastRenderedPageBreak/>
              <w:t>Licence Standards</w:t>
            </w:r>
          </w:p>
        </w:tc>
        <w:tc>
          <w:tcPr>
            <w:tcW w:w="6634" w:type="dxa"/>
          </w:tcPr>
          <w:p w14:paraId="4123F0EA" w14:textId="0E592971" w:rsidR="00F81D7C" w:rsidRPr="007E0B31" w:rsidRDefault="00F81D7C" w:rsidP="00F81D7C">
            <w:pPr>
              <w:pStyle w:val="TableArial11"/>
              <w:rPr>
                <w:rFonts w:cs="Arial"/>
              </w:rPr>
            </w:pPr>
            <w:r w:rsidRPr="38E6A229">
              <w:rPr>
                <w:rFonts w:cs="Arial"/>
              </w:rPr>
              <w:t xml:space="preserve">Those standards set out or referred to in </w:t>
            </w:r>
            <w:r w:rsidR="7F7708CD" w:rsidRPr="38E6A229">
              <w:rPr>
                <w:rFonts w:cs="Arial"/>
              </w:rPr>
              <w:t>c</w:t>
            </w:r>
            <w:r w:rsidRPr="38E6A229">
              <w:rPr>
                <w:rFonts w:cs="Arial"/>
              </w:rPr>
              <w:t xml:space="preserve">ondition </w:t>
            </w:r>
            <w:r w:rsidR="77C25202" w:rsidRPr="38E6A229">
              <w:rPr>
                <w:rFonts w:cs="Arial"/>
              </w:rPr>
              <w:t>E7</w:t>
            </w:r>
            <w:r w:rsidRPr="38E6A229">
              <w:rPr>
                <w:rFonts w:cs="Arial"/>
              </w:rPr>
              <w:t xml:space="preserve"> of </w:t>
            </w:r>
            <w:r w:rsidRPr="38E6A229">
              <w:rPr>
                <w:rFonts w:cs="Arial"/>
                <w:b/>
                <w:bCs/>
              </w:rPr>
              <w:t>The Company’s</w:t>
            </w:r>
            <w:r w:rsidRPr="38E6A229">
              <w:rPr>
                <w:rFonts w:cs="Arial"/>
              </w:rPr>
              <w:t xml:space="preserve"> </w:t>
            </w:r>
            <w:r w:rsidR="74310ED1" w:rsidRPr="38E6A229">
              <w:rPr>
                <w:rFonts w:cs="Arial"/>
                <w:b/>
                <w:bCs/>
              </w:rPr>
              <w:t>ESO</w:t>
            </w:r>
            <w:r w:rsidRPr="38E6A229">
              <w:rPr>
                <w:rFonts w:cs="Arial"/>
                <w:b/>
                <w:bCs/>
              </w:rPr>
              <w:t xml:space="preserve"> Licence</w:t>
            </w:r>
            <w:r w:rsidRPr="38E6A229">
              <w:rPr>
                <w:rFonts w:cs="Arial"/>
              </w:rPr>
              <w:t xml:space="preserve"> and/or </w:t>
            </w:r>
            <w:r w:rsidR="203D469E" w:rsidRPr="38E6A229">
              <w:rPr>
                <w:rFonts w:cs="Arial"/>
              </w:rPr>
              <w:t>c</w:t>
            </w:r>
            <w:r w:rsidRPr="38E6A229">
              <w:rPr>
                <w:rFonts w:cs="Arial"/>
              </w:rPr>
              <w:t xml:space="preserve">ondition D3 and/or </w:t>
            </w:r>
            <w:r w:rsidR="7B8D372D" w:rsidRPr="38E6A229">
              <w:rPr>
                <w:rFonts w:cs="Arial"/>
              </w:rPr>
              <w:t>c</w:t>
            </w:r>
            <w:r w:rsidRPr="38E6A229">
              <w:rPr>
                <w:rFonts w:cs="Arial"/>
              </w:rPr>
              <w:t xml:space="preserve">ondition E16 of a </w:t>
            </w:r>
            <w:r w:rsidRPr="38E6A229">
              <w:rPr>
                <w:rFonts w:cs="Arial"/>
                <w:b/>
                <w:bCs/>
              </w:rPr>
              <w:t>Relevant</w:t>
            </w:r>
            <w:r w:rsidRPr="38E6A229">
              <w:rPr>
                <w:rFonts w:cs="Arial"/>
              </w:rPr>
              <w:t xml:space="preserve"> </w:t>
            </w:r>
            <w:r w:rsidRPr="38E6A229">
              <w:rPr>
                <w:rFonts w:cs="Arial"/>
                <w:b/>
                <w:bCs/>
              </w:rPr>
              <w:t>Transmission Licensee’s Transmission Licence</w:t>
            </w:r>
            <w:r w:rsidRPr="38E6A229">
              <w:rPr>
                <w:rFonts w:cs="Arial"/>
              </w:rPr>
              <w:t>.</w:t>
            </w:r>
          </w:p>
        </w:tc>
      </w:tr>
      <w:tr w:rsidR="00F81D7C" w:rsidRPr="007E0B31" w14:paraId="0C3EEBB5" w14:textId="77777777" w:rsidTr="2F419186">
        <w:trPr>
          <w:cantSplit/>
        </w:trPr>
        <w:tc>
          <w:tcPr>
            <w:tcW w:w="2884" w:type="dxa"/>
          </w:tcPr>
          <w:p w14:paraId="68806D9C" w14:textId="1DADC844" w:rsidR="00F81D7C" w:rsidRPr="007E0B31" w:rsidRDefault="00F81D7C" w:rsidP="00F81D7C">
            <w:pPr>
              <w:pStyle w:val="Arial11Bold"/>
              <w:rPr>
                <w:rFonts w:cs="Arial"/>
              </w:rPr>
            </w:pPr>
            <w:r w:rsidRPr="00237A45">
              <w:t>Limited</w:t>
            </w:r>
            <w:r>
              <w:t>-</w:t>
            </w:r>
            <w:r w:rsidRPr="00237A45">
              <w:t>Balancing Compliance Notification</w:t>
            </w:r>
          </w:p>
        </w:tc>
        <w:tc>
          <w:tcPr>
            <w:tcW w:w="6634" w:type="dxa"/>
          </w:tcPr>
          <w:p w14:paraId="2EE89C37" w14:textId="4B046FCF" w:rsidR="00F81D7C" w:rsidRPr="000B6D47" w:rsidRDefault="00F81D7C" w:rsidP="00F81D7C">
            <w:pPr>
              <w:pStyle w:val="TableArial11"/>
              <w:rPr>
                <w:rFonts w:cs="Arial"/>
              </w:rPr>
            </w:pPr>
            <w:r w:rsidRPr="000B6D47">
              <w:rPr>
                <w:rFonts w:cs="Arial"/>
              </w:rPr>
              <w:t xml:space="preserve">A notification from </w:t>
            </w:r>
            <w:r w:rsidRPr="000B6D47">
              <w:rPr>
                <w:rFonts w:cs="Arial"/>
                <w:b/>
                <w:bCs/>
              </w:rPr>
              <w:t xml:space="preserve">The Company </w:t>
            </w:r>
            <w:r w:rsidRPr="000B6D47">
              <w:rPr>
                <w:rFonts w:cs="Arial"/>
              </w:rPr>
              <w:t xml:space="preserve">to </w:t>
            </w:r>
            <w:r>
              <w:rPr>
                <w:rFonts w:cs="Arial"/>
              </w:rPr>
              <w:t xml:space="preserve">an </w:t>
            </w:r>
            <w:r w:rsidRPr="00D55681">
              <w:rPr>
                <w:rFonts w:cs="Arial"/>
                <w:b/>
                <w:bCs/>
              </w:rPr>
              <w:t xml:space="preserve">EU </w:t>
            </w:r>
            <w:r w:rsidRPr="000B6D47">
              <w:rPr>
                <w:rFonts w:cs="Arial"/>
                <w:b/>
                <w:bCs/>
              </w:rPr>
              <w:t>Generator</w:t>
            </w:r>
            <w:r w:rsidRPr="000B6D47">
              <w:rPr>
                <w:rFonts w:cs="Arial"/>
              </w:rPr>
              <w:t xml:space="preserve"> in respect of an </w:t>
            </w:r>
            <w:r w:rsidRPr="000B6D47">
              <w:rPr>
                <w:rFonts w:cs="Arial"/>
                <w:b/>
                <w:bCs/>
              </w:rPr>
              <w:t>Embedded Small Power Station</w:t>
            </w:r>
            <w:r w:rsidRPr="000B6D47">
              <w:rPr>
                <w:rFonts w:cs="Arial"/>
              </w:rPr>
              <w:t xml:space="preserve"> with a </w:t>
            </w:r>
            <w:r w:rsidRPr="000B6D47">
              <w:rPr>
                <w:rFonts w:cs="Arial"/>
                <w:b/>
                <w:bCs/>
              </w:rPr>
              <w:t xml:space="preserve">Bilateral Embedded Generation Agreement </w:t>
            </w:r>
            <w:r w:rsidRPr="000B6D47">
              <w:rPr>
                <w:rFonts w:cs="Arial"/>
              </w:rPr>
              <w:t xml:space="preserve">with </w:t>
            </w:r>
            <w:r w:rsidRPr="000B6D47">
              <w:rPr>
                <w:rFonts w:cs="Arial"/>
                <w:b/>
                <w:bCs/>
              </w:rPr>
              <w:t>The Company</w:t>
            </w:r>
            <w:r w:rsidRPr="00D55681">
              <w:rPr>
                <w:rFonts w:cs="Arial"/>
              </w:rPr>
              <w:t xml:space="preserve">, </w:t>
            </w:r>
            <w:r>
              <w:rPr>
                <w:rFonts w:cs="Arial"/>
              </w:rPr>
              <w:t xml:space="preserve">with a </w:t>
            </w:r>
            <w:r>
              <w:rPr>
                <w:rFonts w:cs="Arial"/>
                <w:b/>
                <w:bCs/>
              </w:rPr>
              <w:t>Completion Date</w:t>
            </w:r>
            <w:r>
              <w:rPr>
                <w:rFonts w:cs="Arial"/>
              </w:rPr>
              <w:t xml:space="preserve"> on or after </w:t>
            </w:r>
            <w:r w:rsidR="009E636C">
              <w:rPr>
                <w:rFonts w:cs="Arial"/>
              </w:rPr>
              <w:t>05</w:t>
            </w:r>
            <w:r>
              <w:rPr>
                <w:rFonts w:cs="Arial"/>
              </w:rPr>
              <w:t>-</w:t>
            </w:r>
            <w:r w:rsidR="009E636C">
              <w:rPr>
                <w:rFonts w:cs="Arial"/>
              </w:rPr>
              <w:t>09</w:t>
            </w:r>
            <w:r>
              <w:rPr>
                <w:rFonts w:cs="Arial"/>
              </w:rPr>
              <w:t>-</w:t>
            </w:r>
            <w:r w:rsidR="009E636C">
              <w:rPr>
                <w:rFonts w:cs="Arial"/>
              </w:rPr>
              <w:t xml:space="preserve">2024, </w:t>
            </w:r>
            <w:r w:rsidRPr="000B6D47">
              <w:rPr>
                <w:rFonts w:cs="Arial"/>
              </w:rPr>
              <w:t xml:space="preserve">stating that the </w:t>
            </w:r>
            <w:r w:rsidRPr="000B6D47">
              <w:rPr>
                <w:rFonts w:cs="Arial"/>
                <w:b/>
                <w:bCs/>
              </w:rPr>
              <w:t>Generator’s</w:t>
            </w:r>
            <w:r w:rsidRPr="000B6D47">
              <w:rPr>
                <w:rFonts w:cs="Arial"/>
              </w:rPr>
              <w:t xml:space="preserve"> </w:t>
            </w:r>
            <w:r w:rsidRPr="000B6D47">
              <w:rPr>
                <w:rFonts w:cs="Arial"/>
                <w:b/>
                <w:bCs/>
              </w:rPr>
              <w:t>Plant</w:t>
            </w:r>
            <w:r w:rsidRPr="000B6D47">
              <w:rPr>
                <w:rFonts w:cs="Arial"/>
              </w:rPr>
              <w:t xml:space="preserve"> and/or </w:t>
            </w:r>
            <w:r w:rsidRPr="000B6D47">
              <w:rPr>
                <w:rFonts w:cs="Arial"/>
                <w:b/>
                <w:bCs/>
              </w:rPr>
              <w:t>Apparatus</w:t>
            </w:r>
            <w:r w:rsidRPr="000B6D47">
              <w:rPr>
                <w:rFonts w:cs="Arial"/>
              </w:rPr>
              <w:t xml:space="preserve"> specified in such notification may be, or is, unable to comply:</w:t>
            </w:r>
          </w:p>
          <w:p w14:paraId="2CBDB6B5" w14:textId="77777777" w:rsidR="00F81D7C" w:rsidRDefault="00F81D7C" w:rsidP="00F81D7C">
            <w:pPr>
              <w:pStyle w:val="TableArial11"/>
              <w:numPr>
                <w:ilvl w:val="0"/>
                <w:numId w:val="25"/>
              </w:numPr>
              <w:rPr>
                <w:rFonts w:cs="Arial"/>
              </w:rPr>
            </w:pPr>
            <w:r w:rsidRPr="000B6D47">
              <w:rPr>
                <w:rFonts w:cs="Arial"/>
              </w:rPr>
              <w:t>with the relevant provisions of the Grid Code</w:t>
            </w:r>
            <w:r>
              <w:rPr>
                <w:rFonts w:cs="Arial"/>
              </w:rPr>
              <w:t xml:space="preserve"> and the </w:t>
            </w:r>
            <w:r>
              <w:rPr>
                <w:rFonts w:cs="Arial"/>
                <w:b/>
                <w:bCs/>
              </w:rPr>
              <w:t xml:space="preserve">Bilateral </w:t>
            </w:r>
            <w:r w:rsidRPr="00E54DBB">
              <w:rPr>
                <w:rFonts w:cs="Arial"/>
                <w:b/>
                <w:bCs/>
              </w:rPr>
              <w:t>Embedded Generation</w:t>
            </w:r>
            <w:r>
              <w:rPr>
                <w:rFonts w:cs="Arial"/>
                <w:b/>
                <w:bCs/>
              </w:rPr>
              <w:t xml:space="preserve"> Agreement</w:t>
            </w:r>
            <w:r>
              <w:rPr>
                <w:rFonts w:cs="Arial"/>
              </w:rPr>
              <w:t>; a</w:t>
            </w:r>
            <w:r w:rsidRPr="00317C8E">
              <w:rPr>
                <w:rFonts w:cs="Arial"/>
              </w:rPr>
              <w:t>nd/or</w:t>
            </w:r>
          </w:p>
          <w:p w14:paraId="21F9EE7D" w14:textId="05171799" w:rsidR="00F81D7C" w:rsidRPr="007E0B31" w:rsidRDefault="00F81D7C" w:rsidP="00ED1CE2">
            <w:pPr>
              <w:pStyle w:val="TableArial11"/>
              <w:numPr>
                <w:ilvl w:val="0"/>
                <w:numId w:val="25"/>
              </w:numPr>
              <w:rPr>
                <w:rFonts w:cs="Arial"/>
              </w:rPr>
            </w:pPr>
            <w:r w:rsidRPr="00317C8E">
              <w:rPr>
                <w:rFonts w:cs="Arial"/>
              </w:rPr>
              <w:t xml:space="preserve">in accordance with ECP.9.1 (ii) of the Grid Code, upon receipt of notification from the </w:t>
            </w:r>
            <w:r w:rsidRPr="00317C8E">
              <w:rPr>
                <w:rFonts w:cs="Arial"/>
                <w:b/>
                <w:bCs/>
              </w:rPr>
              <w:t>Network Operator</w:t>
            </w:r>
            <w:r w:rsidRPr="00317C8E">
              <w:rPr>
                <w:rFonts w:cs="Arial"/>
              </w:rPr>
              <w:t xml:space="preserve"> concerning a</w:t>
            </w:r>
            <w:r>
              <w:rPr>
                <w:rFonts w:cs="Arial"/>
              </w:rPr>
              <w:t xml:space="preserve">n </w:t>
            </w:r>
            <w:r w:rsidRPr="00D55681">
              <w:rPr>
                <w:rFonts w:cs="Arial"/>
                <w:b/>
                <w:bCs/>
              </w:rPr>
              <w:t>EU</w:t>
            </w:r>
            <w:r w:rsidRPr="00317C8E">
              <w:rPr>
                <w:rFonts w:cs="Arial"/>
              </w:rPr>
              <w:t xml:space="preserve"> </w:t>
            </w:r>
            <w:r w:rsidRPr="00317C8E">
              <w:rPr>
                <w:rFonts w:cs="Arial"/>
                <w:b/>
                <w:bCs/>
              </w:rPr>
              <w:t>Generator</w:t>
            </w:r>
            <w:r w:rsidRPr="00317C8E">
              <w:rPr>
                <w:rFonts w:cs="Arial"/>
              </w:rPr>
              <w:t xml:space="preserve"> failing to meet the requirements of </w:t>
            </w:r>
            <w:r w:rsidRPr="00317C8E">
              <w:rPr>
                <w:rFonts w:cs="Arial"/>
                <w:b/>
                <w:bCs/>
              </w:rPr>
              <w:t>Engineering Recommendation</w:t>
            </w:r>
            <w:r w:rsidRPr="00317C8E">
              <w:rPr>
                <w:rFonts w:cs="Arial"/>
              </w:rPr>
              <w:t xml:space="preserve"> G99 or any provisions of the Grid Code, or where applicable </w:t>
            </w:r>
            <w:r w:rsidRPr="00317C8E">
              <w:rPr>
                <w:rFonts w:cs="Arial"/>
                <w:b/>
                <w:bCs/>
              </w:rPr>
              <w:t>Bilateral Agreement</w:t>
            </w:r>
            <w:r w:rsidRPr="00D55681">
              <w:rPr>
                <w:rFonts w:cs="Arial"/>
              </w:rPr>
              <w:t>.</w:t>
            </w:r>
          </w:p>
        </w:tc>
      </w:tr>
      <w:tr w:rsidR="00F81D7C" w:rsidRPr="007E0B31" w14:paraId="14960021" w14:textId="77777777" w:rsidTr="2F419186">
        <w:trPr>
          <w:cantSplit/>
        </w:trPr>
        <w:tc>
          <w:tcPr>
            <w:tcW w:w="2884" w:type="dxa"/>
          </w:tcPr>
          <w:p w14:paraId="5611E47E" w14:textId="77777777" w:rsidR="00F81D7C" w:rsidRPr="007E0B31" w:rsidRDefault="00F81D7C" w:rsidP="00F81D7C">
            <w:pPr>
              <w:pStyle w:val="Arial11Bold"/>
              <w:rPr>
                <w:rFonts w:cs="Arial"/>
              </w:rPr>
            </w:pPr>
            <w:r w:rsidRPr="007E0B31">
              <w:rPr>
                <w:rFonts w:cs="Arial"/>
              </w:rPr>
              <w:t>Limited Frequency Sensitive Mode</w:t>
            </w:r>
          </w:p>
        </w:tc>
        <w:tc>
          <w:tcPr>
            <w:tcW w:w="6634" w:type="dxa"/>
          </w:tcPr>
          <w:p w14:paraId="0777A8DE" w14:textId="0AD15A96" w:rsidR="00F81D7C" w:rsidRPr="007E0B31" w:rsidRDefault="00F81D7C" w:rsidP="00F81D7C">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Overfrequency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F81D7C" w:rsidRPr="007E0B31" w14:paraId="07943C3B" w14:textId="77777777" w:rsidTr="2F419186">
        <w:trPr>
          <w:cantSplit/>
        </w:trPr>
        <w:tc>
          <w:tcPr>
            <w:tcW w:w="2884" w:type="dxa"/>
          </w:tcPr>
          <w:p w14:paraId="598F9D4C" w14:textId="77777777"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Overfrequency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634" w:type="dxa"/>
          </w:tcPr>
          <w:p w14:paraId="759245FF"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F81D7C" w:rsidRPr="007E0B31" w14:paraId="1F330B5F" w14:textId="77777777" w:rsidTr="2F419186">
        <w:trPr>
          <w:cantSplit/>
        </w:trPr>
        <w:tc>
          <w:tcPr>
            <w:tcW w:w="2884" w:type="dxa"/>
          </w:tcPr>
          <w:p w14:paraId="5CD748D2" w14:textId="4CFA5085" w:rsidR="00F81D7C" w:rsidRPr="007E0B31" w:rsidRDefault="00F81D7C" w:rsidP="00F81D7C">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LFSM-U</w:t>
            </w:r>
          </w:p>
        </w:tc>
        <w:tc>
          <w:tcPr>
            <w:tcW w:w="6634" w:type="dxa"/>
          </w:tcPr>
          <w:p w14:paraId="4A1192A1" w14:textId="77777777"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F81D7C" w:rsidRPr="007E0B31" w14:paraId="04CF644E" w14:textId="77777777" w:rsidTr="2F419186">
        <w:trPr>
          <w:cantSplit/>
        </w:trPr>
        <w:tc>
          <w:tcPr>
            <w:tcW w:w="2884" w:type="dxa"/>
          </w:tcPr>
          <w:p w14:paraId="04481009" w14:textId="77777777" w:rsidR="00F81D7C" w:rsidRPr="007E0B31" w:rsidRDefault="00F81D7C" w:rsidP="00F81D7C">
            <w:pPr>
              <w:pStyle w:val="Arial11Bold"/>
              <w:rPr>
                <w:rFonts w:cs="Arial"/>
              </w:rPr>
            </w:pPr>
            <w:r w:rsidRPr="007E0B31">
              <w:rPr>
                <w:rFonts w:cs="Arial"/>
              </w:rPr>
              <w:t>Limited High Frequency Response</w:t>
            </w:r>
          </w:p>
        </w:tc>
        <w:tc>
          <w:tcPr>
            <w:tcW w:w="6634" w:type="dxa"/>
          </w:tcPr>
          <w:p w14:paraId="5B9BD88C" w14:textId="77777777" w:rsidR="00F81D7C" w:rsidRPr="007E0B31" w:rsidRDefault="00F81D7C" w:rsidP="00F81D7C">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F81D7C" w:rsidRPr="007E0B31" w14:paraId="4A585B12" w14:textId="77777777" w:rsidTr="2F419186">
        <w:trPr>
          <w:cantSplit/>
        </w:trPr>
        <w:tc>
          <w:tcPr>
            <w:tcW w:w="2884" w:type="dxa"/>
          </w:tcPr>
          <w:p w14:paraId="16E753BE" w14:textId="1BBB246B" w:rsidR="00F81D7C" w:rsidRPr="007E0B31" w:rsidRDefault="00F81D7C" w:rsidP="00F81D7C">
            <w:pPr>
              <w:pStyle w:val="Arial11Bold"/>
              <w:rPr>
                <w:rFonts w:cs="Arial"/>
              </w:rPr>
            </w:pPr>
            <w:r w:rsidRPr="007723AB">
              <w:rPr>
                <w:rFonts w:eastAsia="Calibri" w:cs="Arial"/>
                <w:lang w:val="en-US"/>
              </w:rPr>
              <w:t>Limited Membership Workgroup</w:t>
            </w:r>
          </w:p>
        </w:tc>
        <w:tc>
          <w:tcPr>
            <w:tcW w:w="6634" w:type="dxa"/>
          </w:tcPr>
          <w:p w14:paraId="7570E925" w14:textId="18C1E540" w:rsidR="00F81D7C" w:rsidRPr="00182491" w:rsidRDefault="00F81D7C" w:rsidP="00F81D7C">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w:t>
            </w:r>
            <w:proofErr w:type="gramStart"/>
            <w:r w:rsidRPr="00182491">
              <w:rPr>
                <w:rFonts w:eastAsia="Calibri" w:cs="Arial"/>
                <w:lang w:val="en-US"/>
              </w:rPr>
              <w:t>persons</w:t>
            </w:r>
            <w:proofErr w:type="gramEnd"/>
            <w:r w:rsidRPr="00182491">
              <w:rPr>
                <w:rFonts w:eastAsia="Calibri" w:cs="Arial"/>
                <w:lang w:val="en-US"/>
              </w:rPr>
              <w:t xml:space="preserve">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F81D7C" w:rsidRPr="00182491" w:rsidRDefault="00F81D7C" w:rsidP="00F81D7C">
            <w:pPr>
              <w:autoSpaceDE w:val="0"/>
              <w:autoSpaceDN w:val="0"/>
              <w:adjustRightInd w:val="0"/>
              <w:rPr>
                <w:rFonts w:cs="Arial"/>
              </w:rPr>
            </w:pPr>
          </w:p>
          <w:p w14:paraId="43846D0D" w14:textId="19ABC1A4" w:rsidR="00F81D7C" w:rsidRPr="007E0B31" w:rsidRDefault="00F81D7C" w:rsidP="00F81D7C">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w:t>
            </w:r>
            <w:proofErr w:type="gramStart"/>
            <w:r w:rsidRPr="00182491">
              <w:rPr>
                <w:rFonts w:cs="Arial"/>
              </w:rPr>
              <w:t>are considered to be</w:t>
            </w:r>
            <w:proofErr w:type="gramEnd"/>
            <w:r w:rsidRPr="00182491">
              <w:rPr>
                <w:rFonts w:cs="Arial"/>
              </w:rPr>
              <w:t xml:space="preserve"> an </w:t>
            </w:r>
            <w:r w:rsidRPr="00182491">
              <w:rPr>
                <w:rFonts w:cs="Arial"/>
                <w:b/>
              </w:rPr>
              <w:t>Affiliate</w:t>
            </w:r>
            <w:r w:rsidRPr="00182491">
              <w:rPr>
                <w:rFonts w:cs="Arial"/>
              </w:rPr>
              <w:t xml:space="preserve"> of each other will </w:t>
            </w:r>
            <w:proofErr w:type="gramStart"/>
            <w:r w:rsidRPr="00182491">
              <w:rPr>
                <w:rFonts w:cs="Arial"/>
              </w:rPr>
              <w:t>be considered to be</w:t>
            </w:r>
            <w:proofErr w:type="gramEnd"/>
            <w:r w:rsidRPr="00182491">
              <w:rPr>
                <w:rFonts w:cs="Arial"/>
              </w:rPr>
              <w:t xml:space="preserve"> a single workgroup member for the purposes of fulfilling this minimum requirement.</w:t>
            </w:r>
          </w:p>
        </w:tc>
      </w:tr>
      <w:tr w:rsidR="00F81D7C" w:rsidRPr="007E0B31" w14:paraId="01EA6662" w14:textId="77777777" w:rsidTr="2F419186">
        <w:trPr>
          <w:cantSplit/>
        </w:trPr>
        <w:tc>
          <w:tcPr>
            <w:tcW w:w="2884" w:type="dxa"/>
          </w:tcPr>
          <w:p w14:paraId="2347B7F7" w14:textId="702E5CB5" w:rsidR="00F81D7C" w:rsidRPr="007E0B31" w:rsidRDefault="00F81D7C" w:rsidP="00F81D7C">
            <w:pPr>
              <w:pStyle w:val="Arial11Bold"/>
              <w:rPr>
                <w:rFonts w:cs="Arial"/>
              </w:rPr>
            </w:pPr>
            <w:bookmarkStart w:id="122" w:name="_DV_C34"/>
            <w:r w:rsidRPr="007E0B31">
              <w:rPr>
                <w:rFonts w:cs="Arial"/>
              </w:rPr>
              <w:lastRenderedPageBreak/>
              <w:t xml:space="preserve">Limited Operational Notification </w:t>
            </w:r>
            <w:r w:rsidRPr="007E0B31">
              <w:rPr>
                <w:rFonts w:cs="Arial"/>
                <w:b w:val="0"/>
              </w:rPr>
              <w:t>or</w:t>
            </w:r>
            <w:r w:rsidRPr="007E0B31">
              <w:rPr>
                <w:rFonts w:cs="Arial"/>
              </w:rPr>
              <w:t xml:space="preserve"> LON</w:t>
            </w:r>
            <w:bookmarkEnd w:id="122"/>
          </w:p>
        </w:tc>
        <w:tc>
          <w:tcPr>
            <w:tcW w:w="6634" w:type="dxa"/>
          </w:tcPr>
          <w:p w14:paraId="116937FB" w14:textId="55A25BAD" w:rsidR="00F81D7C" w:rsidRPr="007E0B31" w:rsidRDefault="00F81D7C" w:rsidP="00F81D7C">
            <w:pPr>
              <w:pStyle w:val="TableArial11"/>
              <w:rPr>
                <w:rFonts w:cs="Arial"/>
              </w:rPr>
            </w:pPr>
            <w:bookmarkStart w:id="123"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123"/>
          </w:p>
          <w:p w14:paraId="0C9542F9" w14:textId="77777777" w:rsidR="00F81D7C" w:rsidRPr="007E0B31" w:rsidRDefault="00F81D7C" w:rsidP="00F81D7C">
            <w:pPr>
              <w:pStyle w:val="TableArial11"/>
              <w:ind w:left="567" w:hanging="567"/>
              <w:rPr>
                <w:rFonts w:cs="Arial"/>
              </w:rPr>
            </w:pPr>
            <w:bookmarkStart w:id="124" w:name="_DV_C36"/>
            <w:r w:rsidRPr="007E0B31">
              <w:rPr>
                <w:rFonts w:cs="Arial"/>
              </w:rPr>
              <w:t>(a)</w:t>
            </w:r>
            <w:r w:rsidRPr="007E0B31">
              <w:rPr>
                <w:rFonts w:cs="Arial"/>
              </w:rPr>
              <w:tab/>
              <w:t xml:space="preserve">with the provisions of the Grid Code specified in the notice, and </w:t>
            </w:r>
            <w:bookmarkEnd w:id="124"/>
          </w:p>
          <w:p w14:paraId="5536F311" w14:textId="77777777" w:rsidR="00F81D7C" w:rsidRPr="007E0B31" w:rsidRDefault="00F81D7C" w:rsidP="00F81D7C">
            <w:pPr>
              <w:pStyle w:val="TableArial11"/>
              <w:ind w:left="567" w:hanging="567"/>
              <w:rPr>
                <w:rFonts w:cs="Arial"/>
              </w:rPr>
            </w:pPr>
            <w:bookmarkStart w:id="125"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125"/>
            <w:proofErr w:type="gramEnd"/>
          </w:p>
          <w:p w14:paraId="3817BE40" w14:textId="77777777" w:rsidR="00F81D7C" w:rsidRPr="007E0B31" w:rsidRDefault="00F81D7C" w:rsidP="00F81D7C">
            <w:pPr>
              <w:pStyle w:val="TableArial11"/>
              <w:rPr>
                <w:rFonts w:cs="Arial"/>
              </w:rPr>
            </w:pPr>
            <w:bookmarkStart w:id="126" w:name="_DV_C38"/>
            <w:r w:rsidRPr="007E0B31">
              <w:rPr>
                <w:rFonts w:cs="Arial"/>
              </w:rPr>
              <w:t xml:space="preserve">and specifying the </w:t>
            </w:r>
            <w:r w:rsidRPr="007E0B31">
              <w:rPr>
                <w:rFonts w:cs="Arial"/>
                <w:b/>
              </w:rPr>
              <w:t>Unresolved Issues</w:t>
            </w:r>
            <w:r w:rsidRPr="007E0B31">
              <w:rPr>
                <w:rFonts w:cs="Arial"/>
              </w:rPr>
              <w:t xml:space="preserve">. </w:t>
            </w:r>
            <w:bookmarkEnd w:id="126"/>
          </w:p>
        </w:tc>
      </w:tr>
      <w:tr w:rsidR="00F81D7C" w:rsidRPr="007E0B31" w14:paraId="6946C0D5" w14:textId="77777777" w:rsidTr="2F419186">
        <w:trPr>
          <w:cantSplit/>
        </w:trPr>
        <w:tc>
          <w:tcPr>
            <w:tcW w:w="2884" w:type="dxa"/>
          </w:tcPr>
          <w:p w14:paraId="18667BDF" w14:textId="77777777" w:rsidR="00F81D7C" w:rsidRPr="007E0B31" w:rsidRDefault="00F81D7C" w:rsidP="00F81D7C">
            <w:pPr>
              <w:pStyle w:val="Arial11Bold"/>
              <w:rPr>
                <w:rFonts w:cs="Arial"/>
              </w:rPr>
            </w:pPr>
            <w:r w:rsidRPr="007E0B31">
              <w:rPr>
                <w:rFonts w:cs="Arial"/>
              </w:rPr>
              <w:t>Load</w:t>
            </w:r>
          </w:p>
        </w:tc>
        <w:tc>
          <w:tcPr>
            <w:tcW w:w="6634" w:type="dxa"/>
          </w:tcPr>
          <w:p w14:paraId="2EAACB51" w14:textId="77777777" w:rsidR="00F81D7C" w:rsidRPr="007E0B31" w:rsidRDefault="00F81D7C" w:rsidP="00F81D7C">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as the context requires, generated, transmitted or distributed.</w:t>
            </w:r>
          </w:p>
        </w:tc>
      </w:tr>
      <w:tr w:rsidR="00F81D7C" w:rsidRPr="007E0B31" w14:paraId="4CDF254C" w14:textId="77777777" w:rsidTr="2F419186">
        <w:trPr>
          <w:cantSplit/>
        </w:trPr>
        <w:tc>
          <w:tcPr>
            <w:tcW w:w="2884" w:type="dxa"/>
          </w:tcPr>
          <w:p w14:paraId="5A60A67C" w14:textId="77777777" w:rsidR="00F81D7C" w:rsidRPr="007E0B31" w:rsidRDefault="00F81D7C" w:rsidP="00F81D7C">
            <w:pPr>
              <w:pStyle w:val="Arial11Bold"/>
              <w:rPr>
                <w:rFonts w:cs="Arial"/>
              </w:rPr>
            </w:pPr>
            <w:r w:rsidRPr="007E0B31">
              <w:rPr>
                <w:rFonts w:cs="Arial"/>
              </w:rPr>
              <w:t>Loaded</w:t>
            </w:r>
          </w:p>
        </w:tc>
        <w:tc>
          <w:tcPr>
            <w:tcW w:w="6634" w:type="dxa"/>
          </w:tcPr>
          <w:p w14:paraId="48DFCD98" w14:textId="77777777" w:rsidR="00F81D7C" w:rsidRPr="007E0B31" w:rsidRDefault="00F81D7C" w:rsidP="00F81D7C">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F81D7C" w:rsidRPr="007E0B31" w14:paraId="4482A9A2" w14:textId="77777777" w:rsidTr="2F419186">
        <w:trPr>
          <w:cantSplit/>
        </w:trPr>
        <w:tc>
          <w:tcPr>
            <w:tcW w:w="2884" w:type="dxa"/>
          </w:tcPr>
          <w:p w14:paraId="7CAD6FB9" w14:textId="02710C28" w:rsidR="00F81D7C" w:rsidRPr="00A42C57" w:rsidRDefault="00F81D7C" w:rsidP="00F81D7C">
            <w:pPr>
              <w:pStyle w:val="Arial11Bold"/>
              <w:rPr>
                <w:rFonts w:cs="Arial"/>
              </w:rPr>
            </w:pPr>
            <w:r w:rsidRPr="002510FF">
              <w:rPr>
                <w:rFonts w:cs="Arial"/>
              </w:rPr>
              <w:t>Load Angle</w:t>
            </w:r>
          </w:p>
        </w:tc>
        <w:tc>
          <w:tcPr>
            <w:tcW w:w="6634" w:type="dxa"/>
          </w:tcPr>
          <w:p w14:paraId="24A40C90" w14:textId="45EC0D1C" w:rsidR="00F81D7C" w:rsidRPr="00A42C57" w:rsidRDefault="00F81D7C" w:rsidP="00F81D7C">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BE0276" w:rsidRPr="007E0B31" w14:paraId="23C1B54E" w14:textId="77777777" w:rsidTr="2F419186">
        <w:trPr>
          <w:cantSplit/>
          <w:ins w:id="127" w:author="Lizzie Timmins (NESO)" w:date="2025-04-14T11:06:00Z"/>
        </w:trPr>
        <w:tc>
          <w:tcPr>
            <w:tcW w:w="2884" w:type="dxa"/>
          </w:tcPr>
          <w:p w14:paraId="2A430677" w14:textId="262760B3" w:rsidR="00BE0276" w:rsidRPr="002510FF" w:rsidRDefault="00BE0276" w:rsidP="00F81D7C">
            <w:pPr>
              <w:pStyle w:val="Arial11Bold"/>
              <w:rPr>
                <w:ins w:id="128" w:author="Lizzie Timmins (NESO)" w:date="2025-04-14T11:06:00Z"/>
                <w:rFonts w:cs="Arial"/>
              </w:rPr>
            </w:pPr>
            <w:ins w:id="129" w:author="Lizzie Timmins (NESO)" w:date="2025-04-14T11:06:00Z">
              <w:r>
                <w:rPr>
                  <w:rFonts w:cs="Arial"/>
                </w:rPr>
                <w:t xml:space="preserve">Load </w:t>
              </w:r>
            </w:ins>
            <w:ins w:id="130" w:author="Lizzie Timmins (NESO)" w:date="2025-04-14T11:07:00Z">
              <w:r>
                <w:rPr>
                  <w:rFonts w:cs="Arial"/>
                </w:rPr>
                <w:t>Block</w:t>
              </w:r>
            </w:ins>
          </w:p>
        </w:tc>
        <w:tc>
          <w:tcPr>
            <w:tcW w:w="6634" w:type="dxa"/>
          </w:tcPr>
          <w:p w14:paraId="685BC5D7" w14:textId="7635267E" w:rsidR="00BE0276" w:rsidRPr="002510FF" w:rsidRDefault="00BE0276" w:rsidP="00F81D7C">
            <w:pPr>
              <w:pStyle w:val="TableArial11"/>
              <w:rPr>
                <w:ins w:id="131" w:author="Lizzie Timmins (NESO)" w:date="2025-04-14T11:06:00Z"/>
                <w:rFonts w:cs="Arial"/>
              </w:rPr>
            </w:pPr>
            <w:ins w:id="132" w:author="Lizzie Timmins (NESO)" w:date="2025-04-14T11:07:00Z">
              <w:r w:rsidRPr="00BE0276">
                <w:rPr>
                  <w:rFonts w:cs="Arial"/>
                </w:rPr>
                <w:t xml:space="preserve">Part of a </w:t>
              </w:r>
              <w:r w:rsidRPr="00BE0276">
                <w:rPr>
                  <w:rFonts w:cs="Arial"/>
                  <w:b/>
                  <w:bCs/>
                </w:rPr>
                <w:t>Network Operator’s User System</w:t>
              </w:r>
              <w:r w:rsidRPr="00BE0276">
                <w:rPr>
                  <w:rFonts w:cs="Arial"/>
                </w:rPr>
                <w:t xml:space="preserve"> that the </w:t>
              </w:r>
              <w:r w:rsidRPr="00BE0276">
                <w:rPr>
                  <w:rFonts w:cs="Arial"/>
                  <w:b/>
                  <w:bCs/>
                </w:rPr>
                <w:t>Network Operator</w:t>
              </w:r>
              <w:r w:rsidRPr="00BE0276">
                <w:rPr>
                  <w:rFonts w:cs="Arial"/>
                </w:rPr>
                <w:t xml:space="preserve"> reasonably believes imposes a </w:t>
              </w:r>
              <w:r w:rsidRPr="00BE0276">
                <w:rPr>
                  <w:rFonts w:cs="Arial"/>
                  <w:b/>
                  <w:bCs/>
                </w:rPr>
                <w:t>Demand</w:t>
              </w:r>
              <w:r w:rsidRPr="00BE0276">
                <w:rPr>
                  <w:rFonts w:cs="Arial"/>
                </w:rPr>
                <w:t xml:space="preserve"> of between 4-6% on the </w:t>
              </w:r>
              <w:r w:rsidRPr="00BE0276">
                <w:rPr>
                  <w:rFonts w:cs="Arial"/>
                  <w:b/>
                  <w:bCs/>
                </w:rPr>
                <w:t>NETS</w:t>
              </w:r>
              <w:r w:rsidRPr="00BE0276">
                <w:rPr>
                  <w:rFonts w:cs="Arial"/>
                </w:rPr>
                <w:t xml:space="preserve"> which the </w:t>
              </w:r>
              <w:r w:rsidRPr="00BE0276">
                <w:rPr>
                  <w:rFonts w:cs="Arial"/>
                  <w:b/>
                  <w:bCs/>
                </w:rPr>
                <w:t>Network Operator</w:t>
              </w:r>
              <w:r w:rsidRPr="00BE0276">
                <w:rPr>
                  <w:rFonts w:cs="Arial"/>
                </w:rPr>
                <w:t xml:space="preserve"> can disconnect via switching operations, and which shall be designated by the </w:t>
              </w:r>
              <w:r w:rsidRPr="00BE0276">
                <w:rPr>
                  <w:rFonts w:cs="Arial"/>
                  <w:b/>
                  <w:bCs/>
                </w:rPr>
                <w:t>Network Operator</w:t>
              </w:r>
              <w:r w:rsidRPr="00BE0276">
                <w:rPr>
                  <w:rFonts w:cs="Arial"/>
                </w:rPr>
                <w:t xml:space="preserve"> with a unique identifier in the range </w:t>
              </w:r>
            </w:ins>
            <w:ins w:id="133" w:author="Rebecca Scott (NESO)" w:date="2025-04-16T09:02:00Z">
              <w:r w:rsidR="00E95DF8">
                <w:rPr>
                  <w:rFonts w:cs="Arial"/>
                </w:rPr>
                <w:t>‘</w:t>
              </w:r>
            </w:ins>
            <w:ins w:id="134" w:author="Lizzie Timmins (NESO)" w:date="2025-04-14T11:07:00Z">
              <w:r w:rsidRPr="00BE0276">
                <w:rPr>
                  <w:rFonts w:cs="Arial"/>
                </w:rPr>
                <w:t>A</w:t>
              </w:r>
            </w:ins>
            <w:ins w:id="135" w:author="Rebecca Scott (NESO)" w:date="2025-04-16T09:02:00Z">
              <w:r w:rsidR="00E95DF8">
                <w:rPr>
                  <w:rFonts w:cs="Arial"/>
                </w:rPr>
                <w:t>’</w:t>
              </w:r>
            </w:ins>
            <w:ins w:id="136" w:author="Lizzie Timmins (NESO)" w:date="2025-04-14T11:07:00Z">
              <w:r w:rsidRPr="00BE0276">
                <w:rPr>
                  <w:rFonts w:cs="Arial"/>
                </w:rPr>
                <w:t xml:space="preserve"> to </w:t>
              </w:r>
            </w:ins>
            <w:ins w:id="137" w:author="Rebecca Scott (NESO)" w:date="2025-04-16T09:02:00Z">
              <w:r w:rsidR="00E95DF8">
                <w:rPr>
                  <w:rFonts w:cs="Arial"/>
                </w:rPr>
                <w:t>‘</w:t>
              </w:r>
            </w:ins>
            <w:ins w:id="138" w:author="Lizzie Timmins (NESO)" w:date="2025-04-14T11:07:00Z">
              <w:r w:rsidRPr="00BE0276">
                <w:rPr>
                  <w:rFonts w:cs="Arial"/>
                </w:rPr>
                <w:t>E</w:t>
              </w:r>
            </w:ins>
            <w:ins w:id="139" w:author="Rebecca Scott (NESO)" w:date="2025-04-16T09:03:00Z">
              <w:r w:rsidR="00E95DF8">
                <w:rPr>
                  <w:rFonts w:cs="Arial"/>
                </w:rPr>
                <w:t>’</w:t>
              </w:r>
            </w:ins>
            <w:ins w:id="140" w:author="Lizzie Timmins (NESO)" w:date="2025-04-14T11:07:00Z">
              <w:r w:rsidRPr="00BE0276">
                <w:rPr>
                  <w:rFonts w:cs="Arial"/>
                </w:rPr>
                <w:t xml:space="preserve">, </w:t>
              </w:r>
            </w:ins>
            <w:ins w:id="141" w:author="Rebecca Scott (NESO)" w:date="2025-04-16T09:03:00Z">
              <w:r w:rsidR="00E95DF8">
                <w:rPr>
                  <w:rFonts w:cs="Arial"/>
                </w:rPr>
                <w:t>‘</w:t>
              </w:r>
            </w:ins>
            <w:ins w:id="142" w:author="Lizzie Timmins (NESO)" w:date="2025-04-14T11:07:00Z">
              <w:r w:rsidRPr="00BE0276">
                <w:rPr>
                  <w:rFonts w:cs="Arial"/>
                </w:rPr>
                <w:t>G</w:t>
              </w:r>
            </w:ins>
            <w:ins w:id="143" w:author="Rebecca Scott (NESO)" w:date="2025-04-16T09:03:00Z">
              <w:r w:rsidR="00E95DF8">
                <w:rPr>
                  <w:rFonts w:cs="Arial"/>
                </w:rPr>
                <w:t>’</w:t>
              </w:r>
            </w:ins>
            <w:ins w:id="144" w:author="Lizzie Timmins (NESO)" w:date="2025-04-14T11:07:00Z">
              <w:r w:rsidRPr="00BE0276">
                <w:rPr>
                  <w:rFonts w:cs="Arial"/>
                </w:rPr>
                <w:t xml:space="preserve"> to </w:t>
              </w:r>
            </w:ins>
            <w:ins w:id="145" w:author="Rebecca Scott (NESO)" w:date="2025-04-16T09:03:00Z">
              <w:r w:rsidR="00E95DF8">
                <w:rPr>
                  <w:rFonts w:cs="Arial"/>
                </w:rPr>
                <w:t>‘</w:t>
              </w:r>
            </w:ins>
            <w:ins w:id="146" w:author="Lizzie Timmins (NESO)" w:date="2025-04-14T11:07:00Z">
              <w:r w:rsidRPr="00BE0276">
                <w:rPr>
                  <w:rFonts w:cs="Arial"/>
                </w:rPr>
                <w:t>N</w:t>
              </w:r>
            </w:ins>
            <w:ins w:id="147" w:author="Rebecca Scott (NESO)" w:date="2025-04-16T09:03:00Z">
              <w:r w:rsidR="00E95DF8">
                <w:rPr>
                  <w:rFonts w:cs="Arial"/>
                </w:rPr>
                <w:t>’</w:t>
              </w:r>
            </w:ins>
            <w:ins w:id="148" w:author="Lizzie Timmins (NESO)" w:date="2025-04-14T11:07:00Z">
              <w:r w:rsidRPr="00BE0276">
                <w:rPr>
                  <w:rFonts w:cs="Arial"/>
                </w:rPr>
                <w:t xml:space="preserve"> or </w:t>
              </w:r>
            </w:ins>
            <w:ins w:id="149" w:author="Rebecca Scott (NESO)" w:date="2025-04-16T09:03:00Z">
              <w:r w:rsidR="00E95DF8">
                <w:rPr>
                  <w:rFonts w:cs="Arial"/>
                </w:rPr>
                <w:t>‘</w:t>
              </w:r>
            </w:ins>
            <w:ins w:id="150" w:author="Lizzie Timmins (NESO)" w:date="2025-04-14T11:07:00Z">
              <w:r w:rsidRPr="00BE0276">
                <w:rPr>
                  <w:rFonts w:cs="Arial"/>
                </w:rPr>
                <w:t>P</w:t>
              </w:r>
            </w:ins>
            <w:ins w:id="151" w:author="Rebecca Scott (NESO)" w:date="2025-04-16T09:03:00Z">
              <w:r w:rsidR="00E95DF8">
                <w:rPr>
                  <w:rFonts w:cs="Arial"/>
                </w:rPr>
                <w:t>’</w:t>
              </w:r>
            </w:ins>
            <w:ins w:id="152" w:author="Lizzie Timmins (NESO)" w:date="2025-04-14T11:07:00Z">
              <w:r w:rsidRPr="00BE0276">
                <w:rPr>
                  <w:rFonts w:cs="Arial"/>
                </w:rPr>
                <w:t xml:space="preserve"> inclusive (in accordance with the Electricity Supply Emergency Code).</w:t>
              </w:r>
            </w:ins>
          </w:p>
        </w:tc>
      </w:tr>
      <w:tr w:rsidR="00F81D7C" w:rsidRPr="007E0B31" w14:paraId="3FF8744F" w14:textId="77777777" w:rsidTr="2F419186">
        <w:trPr>
          <w:cantSplit/>
        </w:trPr>
        <w:tc>
          <w:tcPr>
            <w:tcW w:w="2884" w:type="dxa"/>
          </w:tcPr>
          <w:p w14:paraId="27A6AFB9" w14:textId="77777777" w:rsidR="00F81D7C" w:rsidRPr="007E0B31" w:rsidRDefault="00F81D7C" w:rsidP="00F81D7C">
            <w:pPr>
              <w:pStyle w:val="Arial11Bold"/>
              <w:rPr>
                <w:rFonts w:cs="Arial"/>
              </w:rPr>
            </w:pPr>
            <w:r w:rsidRPr="007E0B31">
              <w:rPr>
                <w:rFonts w:cs="Arial"/>
              </w:rPr>
              <w:t>Load Factor</w:t>
            </w:r>
          </w:p>
        </w:tc>
        <w:tc>
          <w:tcPr>
            <w:tcW w:w="6634" w:type="dxa"/>
          </w:tcPr>
          <w:p w14:paraId="40B02140" w14:textId="77777777" w:rsidR="00F81D7C" w:rsidRPr="007E0B31" w:rsidRDefault="00F81D7C" w:rsidP="00F81D7C">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F81D7C" w:rsidRPr="007E0B31" w14:paraId="0EBC5AE2" w14:textId="77777777" w:rsidTr="2F419186">
        <w:trPr>
          <w:cantSplit/>
        </w:trPr>
        <w:tc>
          <w:tcPr>
            <w:tcW w:w="2884" w:type="dxa"/>
          </w:tcPr>
          <w:p w14:paraId="3992CF4B" w14:textId="77777777" w:rsidR="00F81D7C" w:rsidRPr="007E0B31" w:rsidRDefault="00F81D7C" w:rsidP="00F81D7C">
            <w:pPr>
              <w:pStyle w:val="Arial11Bold"/>
              <w:rPr>
                <w:rFonts w:cs="Arial"/>
              </w:rPr>
            </w:pPr>
            <w:r w:rsidRPr="007E0B31">
              <w:rPr>
                <w:rFonts w:cs="Arial"/>
              </w:rPr>
              <w:t>Load Management Block</w:t>
            </w:r>
          </w:p>
        </w:tc>
        <w:tc>
          <w:tcPr>
            <w:tcW w:w="6634" w:type="dxa"/>
          </w:tcPr>
          <w:p w14:paraId="50274CDB" w14:textId="77777777" w:rsidR="00F81D7C" w:rsidRPr="007E0B31" w:rsidRDefault="00F81D7C" w:rsidP="00F81D7C">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F81D7C" w:rsidRPr="007E0B31" w14:paraId="53E23EC8" w14:textId="77777777" w:rsidTr="2F419186">
        <w:trPr>
          <w:cantSplit/>
        </w:trPr>
        <w:tc>
          <w:tcPr>
            <w:tcW w:w="2884" w:type="dxa"/>
          </w:tcPr>
          <w:p w14:paraId="6AF74419" w14:textId="77777777" w:rsidR="00F81D7C" w:rsidRPr="002A73E9" w:rsidRDefault="00F81D7C" w:rsidP="00F81D7C">
            <w:pPr>
              <w:pStyle w:val="Arial11Bold"/>
              <w:rPr>
                <w:highlight w:val="yellow"/>
              </w:rPr>
            </w:pPr>
            <w:r w:rsidRPr="00D66468">
              <w:rPr>
                <w:rFonts w:cs="Arial"/>
              </w:rPr>
              <w:t>Local Joint Restoration Plan</w:t>
            </w:r>
            <w:r w:rsidRPr="00B27414">
              <w:rPr>
                <w:rFonts w:cs="Arial"/>
              </w:rPr>
              <w:t xml:space="preserve"> </w:t>
            </w:r>
          </w:p>
        </w:tc>
        <w:tc>
          <w:tcPr>
            <w:tcW w:w="6634" w:type="dxa"/>
          </w:tcPr>
          <w:p w14:paraId="61DD5BE2" w14:textId="50ECD479" w:rsidR="00F81D7C" w:rsidRPr="00432DAF" w:rsidRDefault="00F81D7C" w:rsidP="00F81D7C">
            <w:pPr>
              <w:pStyle w:val="Default"/>
              <w:jc w:val="both"/>
              <w:rPr>
                <w:sz w:val="20"/>
                <w:szCs w:val="20"/>
              </w:rPr>
            </w:pPr>
            <w:r w:rsidRPr="00432DAF">
              <w:rPr>
                <w:sz w:val="20"/>
                <w:szCs w:val="20"/>
              </w:rPr>
              <w:t xml:space="preserve">A plan produced and agreed by </w:t>
            </w:r>
            <w:r w:rsidRPr="00432DAF">
              <w:rPr>
                <w:b/>
                <w:bCs/>
                <w:sz w:val="20"/>
                <w:szCs w:val="20"/>
              </w:rPr>
              <w:t>The Company</w:t>
            </w:r>
            <w:r w:rsidRPr="00432DAF">
              <w:rPr>
                <w:sz w:val="20"/>
                <w:szCs w:val="20"/>
              </w:rPr>
              <w:t xml:space="preserve">, </w:t>
            </w:r>
            <w:r w:rsidRPr="00432DAF">
              <w:rPr>
                <w:b/>
                <w:bCs/>
                <w:sz w:val="20"/>
                <w:szCs w:val="20"/>
              </w:rPr>
              <w:t>Transmission Licensee</w:t>
            </w:r>
            <w:r w:rsidRPr="00432DAF">
              <w:rPr>
                <w:sz w:val="20"/>
                <w:szCs w:val="20"/>
              </w:rPr>
              <w:t xml:space="preserve">, </w:t>
            </w:r>
            <w:r w:rsidRPr="00432DAF">
              <w:rPr>
                <w:b/>
                <w:bCs/>
                <w:sz w:val="20"/>
                <w:szCs w:val="20"/>
              </w:rPr>
              <w:t>Restoration Contractors</w:t>
            </w:r>
            <w:r w:rsidRPr="00432DAF">
              <w:rPr>
                <w:sz w:val="20"/>
                <w:szCs w:val="20"/>
              </w:rPr>
              <w:t xml:space="preserve"> and a </w:t>
            </w:r>
            <w:r w:rsidRPr="00432DAF">
              <w:rPr>
                <w:b/>
                <w:bCs/>
                <w:sz w:val="20"/>
                <w:szCs w:val="20"/>
              </w:rPr>
              <w:t>Network Operator</w:t>
            </w:r>
            <w:r w:rsidRPr="00432DAF">
              <w:rPr>
                <w:sz w:val="20"/>
                <w:szCs w:val="20"/>
              </w:rPr>
              <w:t xml:space="preserve"> under OC9.4.7.7, detailing the agreed method and procedure by which </w:t>
            </w:r>
            <w:r w:rsidRPr="00432DAF">
              <w:rPr>
                <w:b/>
                <w:bCs/>
                <w:sz w:val="20"/>
                <w:szCs w:val="20"/>
              </w:rPr>
              <w:t>The Company</w:t>
            </w:r>
            <w:r w:rsidRPr="00432DAF">
              <w:rPr>
                <w:sz w:val="20"/>
                <w:szCs w:val="20"/>
              </w:rPr>
              <w:t xml:space="preserve"> or </w:t>
            </w:r>
            <w:r w:rsidRPr="00432DAF">
              <w:rPr>
                <w:b/>
                <w:bCs/>
                <w:sz w:val="20"/>
                <w:szCs w:val="20"/>
              </w:rPr>
              <w:t>Transmission Licensee</w:t>
            </w:r>
            <w:r w:rsidRPr="00432DAF">
              <w:rPr>
                <w:sz w:val="20"/>
                <w:szCs w:val="20"/>
              </w:rPr>
              <w:t xml:space="preserve"> in Scotland</w:t>
            </w:r>
            <w:r w:rsidRPr="002A73E9">
              <w:rPr>
                <w:szCs w:val="20"/>
              </w:rPr>
              <w:t xml:space="preserve"> </w:t>
            </w:r>
            <w:r w:rsidRPr="00432DAF">
              <w:rPr>
                <w:sz w:val="20"/>
                <w:szCs w:val="20"/>
              </w:rPr>
              <w:t>will instruct a</w:t>
            </w:r>
            <w:r>
              <w:rPr>
                <w:sz w:val="20"/>
                <w:szCs w:val="20"/>
              </w:rPr>
              <w:t xml:space="preserve"> </w:t>
            </w:r>
            <w:r w:rsidRPr="00432DAF">
              <w:rPr>
                <w:b/>
                <w:bCs/>
                <w:sz w:val="20"/>
                <w:szCs w:val="20"/>
              </w:rPr>
              <w:t xml:space="preserve">Restoration Contractor </w:t>
            </w:r>
            <w:r w:rsidRPr="00432DAF">
              <w:rPr>
                <w:sz w:val="20"/>
                <w:szCs w:val="20"/>
              </w:rPr>
              <w:t>with an</w:t>
            </w:r>
            <w:r w:rsidRPr="00432DAF">
              <w:rPr>
                <w:b/>
                <w:bCs/>
                <w:sz w:val="20"/>
                <w:szCs w:val="20"/>
              </w:rPr>
              <w:t xml:space="preserve"> Anchor Plant </w:t>
            </w:r>
            <w:r w:rsidRPr="00432DAF">
              <w:rPr>
                <w:sz w:val="20"/>
                <w:szCs w:val="20"/>
              </w:rPr>
              <w:t xml:space="preserve"> to energise, part of the </w:t>
            </w:r>
            <w:r w:rsidRPr="00432DAF">
              <w:rPr>
                <w:b/>
                <w:bCs/>
                <w:sz w:val="20"/>
                <w:szCs w:val="20"/>
              </w:rPr>
              <w:t xml:space="preserve">Total System </w:t>
            </w:r>
            <w:r w:rsidRPr="00432DAF">
              <w:rPr>
                <w:sz w:val="20"/>
                <w:szCs w:val="20"/>
              </w:rPr>
              <w:t>within 2 hours of that instruction</w:t>
            </w:r>
            <w:r w:rsidRPr="00432DAF">
              <w:rPr>
                <w:b/>
                <w:bCs/>
                <w:sz w:val="20"/>
                <w:szCs w:val="20"/>
              </w:rPr>
              <w:t xml:space="preserve"> </w:t>
            </w:r>
            <w:r w:rsidRPr="00432DAF">
              <w:rPr>
                <w:sz w:val="20"/>
                <w:szCs w:val="20"/>
              </w:rPr>
              <w:t xml:space="preserve">and subsequently meet complementary blocks of local </w:t>
            </w:r>
            <w:r w:rsidRPr="00432DAF">
              <w:rPr>
                <w:b/>
                <w:bCs/>
                <w:sz w:val="20"/>
                <w:szCs w:val="20"/>
              </w:rPr>
              <w:t xml:space="preserve">Demand </w:t>
            </w:r>
            <w:r w:rsidRPr="00432DAF">
              <w:rPr>
                <w:sz w:val="20"/>
                <w:szCs w:val="20"/>
              </w:rPr>
              <w:t xml:space="preserve">so as to form a </w:t>
            </w:r>
            <w:r w:rsidRPr="00432DAF">
              <w:rPr>
                <w:b/>
                <w:bCs/>
                <w:sz w:val="20"/>
                <w:szCs w:val="20"/>
              </w:rPr>
              <w:t>Power Island</w:t>
            </w:r>
            <w:r w:rsidRPr="00432DAF">
              <w:rPr>
                <w:sz w:val="20"/>
                <w:szCs w:val="20"/>
              </w:rPr>
              <w:t xml:space="preserve">. A </w:t>
            </w:r>
            <w:r w:rsidRPr="00432DAF">
              <w:rPr>
                <w:b/>
                <w:bCs/>
                <w:sz w:val="20"/>
                <w:szCs w:val="20"/>
              </w:rPr>
              <w:t>Local Joint Restoration Plan</w:t>
            </w:r>
            <w:r w:rsidRPr="002A73E9">
              <w:rPr>
                <w:sz w:val="20"/>
                <w:szCs w:val="20"/>
              </w:rPr>
              <w:t xml:space="preserve"> may </w:t>
            </w:r>
            <w:r w:rsidRPr="00432DAF">
              <w:rPr>
                <w:sz w:val="20"/>
                <w:szCs w:val="20"/>
              </w:rPr>
              <w:t xml:space="preserve">require the use </w:t>
            </w:r>
            <w:proofErr w:type="gramStart"/>
            <w:r w:rsidRPr="00432DAF">
              <w:rPr>
                <w:sz w:val="20"/>
                <w:szCs w:val="20"/>
              </w:rPr>
              <w:t xml:space="preserve">of  </w:t>
            </w:r>
            <w:r w:rsidRPr="00432DAF">
              <w:rPr>
                <w:b/>
                <w:bCs/>
                <w:sz w:val="20"/>
                <w:szCs w:val="20"/>
              </w:rPr>
              <w:t>Top</w:t>
            </w:r>
            <w:proofErr w:type="gramEnd"/>
            <w:r w:rsidRPr="00432DAF">
              <w:rPr>
                <w:b/>
                <w:bCs/>
                <w:sz w:val="20"/>
                <w:szCs w:val="20"/>
              </w:rPr>
              <w:t xml:space="preserve"> Up Restoration Plant</w:t>
            </w:r>
            <w:r w:rsidRPr="00432DAF">
              <w:rPr>
                <w:sz w:val="20"/>
                <w:szCs w:val="20"/>
              </w:rPr>
              <w:t>.</w:t>
            </w:r>
          </w:p>
          <w:p w14:paraId="3235C563" w14:textId="5CCBEE96" w:rsidR="00F81D7C" w:rsidRPr="002A73E9" w:rsidRDefault="00F81D7C" w:rsidP="00F81D7C">
            <w:pPr>
              <w:pStyle w:val="TableArial11"/>
              <w:rPr>
                <w:highlight w:val="yellow"/>
              </w:rPr>
            </w:pPr>
            <w:r w:rsidRPr="00432DAF">
              <w:rPr>
                <w:rFonts w:cs="Arial"/>
              </w:rPr>
              <w:t xml:space="preserve">A </w:t>
            </w:r>
            <w:r w:rsidRPr="00432DAF">
              <w:rPr>
                <w:rFonts w:cs="Arial"/>
                <w:b/>
                <w:bCs/>
              </w:rPr>
              <w:t>Local Joint Restoration Plan</w:t>
            </w:r>
            <w:r w:rsidRPr="00432DAF">
              <w:rPr>
                <w:rFonts w:cs="Arial"/>
              </w:rPr>
              <w:t xml:space="preserve"> is distinct from and falls outside the provisions of a </w:t>
            </w:r>
            <w:r w:rsidRPr="00432DAF">
              <w:rPr>
                <w:rFonts w:cs="Arial"/>
                <w:b/>
                <w:bCs/>
              </w:rPr>
              <w:t>Distribution Restoration Zone Plan</w:t>
            </w:r>
            <w:r w:rsidRPr="00432DAF">
              <w:rPr>
                <w:rFonts w:cs="Arial"/>
              </w:rPr>
              <w:t>.</w:t>
            </w:r>
            <w:r w:rsidRPr="00616B63">
              <w:rPr>
                <w:rFonts w:cs="Arial"/>
              </w:rPr>
              <w:t xml:space="preserve"> </w:t>
            </w:r>
          </w:p>
        </w:tc>
      </w:tr>
      <w:tr w:rsidR="00F81D7C" w:rsidRPr="007E0B31" w14:paraId="74F6FA25" w14:textId="77777777" w:rsidTr="2F419186">
        <w:trPr>
          <w:cantSplit/>
        </w:trPr>
        <w:tc>
          <w:tcPr>
            <w:tcW w:w="2884" w:type="dxa"/>
          </w:tcPr>
          <w:p w14:paraId="298F5400" w14:textId="77777777" w:rsidR="00F81D7C" w:rsidRPr="007E0B31" w:rsidRDefault="00F81D7C" w:rsidP="00F81D7C">
            <w:pPr>
              <w:pStyle w:val="Arial11Bold"/>
              <w:rPr>
                <w:rFonts w:cs="Arial"/>
              </w:rPr>
            </w:pPr>
            <w:r w:rsidRPr="007E0B31">
              <w:rPr>
                <w:rFonts w:cs="Arial"/>
              </w:rPr>
              <w:t>Local Safety Instructions</w:t>
            </w:r>
          </w:p>
        </w:tc>
        <w:tc>
          <w:tcPr>
            <w:tcW w:w="6634" w:type="dxa"/>
          </w:tcPr>
          <w:p w14:paraId="7A965991" w14:textId="52A45536" w:rsidR="00F81D7C" w:rsidRPr="007E0B31" w:rsidRDefault="00567A01" w:rsidP="00F81D7C">
            <w:pPr>
              <w:pStyle w:val="TableArial11"/>
              <w:rPr>
                <w:rFonts w:cs="Arial"/>
              </w:rPr>
            </w:pPr>
            <w:r w:rsidRPr="00567A01">
              <w:rPr>
                <w:rFonts w:cs="Arial"/>
              </w:rPr>
              <w:t xml:space="preserve">For safety co-ordination in England and Wales, instructions on each </w:t>
            </w:r>
            <w:r w:rsidRPr="00567A01">
              <w:rPr>
                <w:rFonts w:cs="Arial"/>
                <w:b/>
                <w:bCs/>
              </w:rPr>
              <w:t>User Site</w:t>
            </w:r>
            <w:r w:rsidRPr="00567A01">
              <w:rPr>
                <w:rFonts w:cs="Arial"/>
              </w:rPr>
              <w:t xml:space="preserve"> and </w:t>
            </w:r>
            <w:r w:rsidRPr="00567A01">
              <w:rPr>
                <w:rFonts w:cs="Arial"/>
                <w:b/>
                <w:bCs/>
              </w:rPr>
              <w:t>Transmission Site</w:t>
            </w:r>
            <w:r w:rsidRPr="00567A01">
              <w:rPr>
                <w:rFonts w:cs="Arial"/>
              </w:rPr>
              <w:t xml:space="preserve">, approved by </w:t>
            </w:r>
            <w:r w:rsidRPr="00567A01">
              <w:rPr>
                <w:rFonts w:cs="Arial"/>
                <w:b/>
                <w:bCs/>
              </w:rPr>
              <w:t>NGET’s</w:t>
            </w:r>
            <w:r w:rsidRPr="00411C8B">
              <w:rPr>
                <w:rFonts w:cs="Arial"/>
              </w:rPr>
              <w:t>,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w:t>
            </w:r>
            <w:r w:rsidRPr="00567A01">
              <w:rPr>
                <w:rFonts w:cs="Arial"/>
                <w:b/>
                <w:bCs/>
              </w:rPr>
              <w:t>User's</w:t>
            </w:r>
            <w:r w:rsidRPr="00567A01">
              <w:rPr>
                <w:rFonts w:cs="Arial"/>
              </w:rPr>
              <w:t xml:space="preserve"> relevant manager</w:t>
            </w:r>
            <w:r w:rsidRPr="00411C8B">
              <w:rPr>
                <w:rFonts w:cs="Arial"/>
              </w:rPr>
              <w:t xml:space="preserve"> as relevant for the </w:t>
            </w:r>
            <w:r w:rsidRPr="00411C8B">
              <w:rPr>
                <w:rFonts w:cs="Arial"/>
                <w:b/>
                <w:bCs/>
              </w:rPr>
              <w:t>User Site</w:t>
            </w:r>
            <w:r w:rsidRPr="00411C8B">
              <w:rPr>
                <w:rFonts w:cs="Arial"/>
              </w:rPr>
              <w:t xml:space="preserve"> location</w:t>
            </w:r>
            <w:r w:rsidRPr="00567A01">
              <w:rPr>
                <w:rFonts w:cs="Arial"/>
              </w:rPr>
              <w:t xml:space="preserve">, setting down the methods of achieving the objectives of </w:t>
            </w:r>
            <w:r w:rsidRPr="00567A01">
              <w:rPr>
                <w:rFonts w:cs="Arial"/>
                <w:b/>
                <w:bCs/>
              </w:rPr>
              <w:t>NGET's</w:t>
            </w:r>
            <w:r w:rsidRPr="00411C8B">
              <w:rPr>
                <w:rFonts w:cs="Arial"/>
              </w:rPr>
              <w:t xml:space="preserve"> or the</w:t>
            </w:r>
            <w:r w:rsidRPr="00411C8B">
              <w:rPr>
                <w:rFonts w:cs="Arial"/>
                <w:b/>
                <w:bCs/>
              </w:rPr>
              <w:t xml:space="preserve"> </w:t>
            </w:r>
            <w:r w:rsidRPr="00411C8B">
              <w:rPr>
                <w:rFonts w:cs="Arial"/>
              </w:rPr>
              <w:t>relevant</w:t>
            </w:r>
            <w:r w:rsidRPr="00411C8B">
              <w:rPr>
                <w:rFonts w:cs="Arial"/>
                <w:b/>
                <w:bCs/>
              </w:rPr>
              <w:t xml:space="preserve"> Competitively Appointed Transmission Licensee’s</w:t>
            </w:r>
            <w:r w:rsidRPr="00567A01">
              <w:rPr>
                <w:rFonts w:cs="Arial"/>
              </w:rPr>
              <w:t xml:space="preserve"> or the </w:t>
            </w:r>
            <w:r w:rsidRPr="00567A01">
              <w:rPr>
                <w:rFonts w:cs="Arial"/>
                <w:b/>
                <w:bCs/>
              </w:rPr>
              <w:t>User's</w:t>
            </w:r>
            <w:r w:rsidRPr="00567A01">
              <w:rPr>
                <w:rFonts w:cs="Arial"/>
              </w:rPr>
              <w:t xml:space="preserve"> </w:t>
            </w:r>
            <w:r w:rsidRPr="00567A01">
              <w:rPr>
                <w:rFonts w:cs="Arial"/>
                <w:b/>
                <w:bCs/>
              </w:rPr>
              <w:t>Safety Rules</w:t>
            </w:r>
            <w:r w:rsidRPr="00567A01">
              <w:rPr>
                <w:rFonts w:cs="Arial"/>
              </w:rPr>
              <w:t xml:space="preserve">, as the case may be, to ensure the safety of personnel carrying out work or testing on </w:t>
            </w:r>
            <w:r w:rsidRPr="00567A01">
              <w:rPr>
                <w:rFonts w:cs="Arial"/>
                <w:b/>
                <w:bCs/>
              </w:rPr>
              <w:t>Plant</w:t>
            </w:r>
            <w:r w:rsidRPr="00567A01">
              <w:rPr>
                <w:rFonts w:cs="Arial"/>
              </w:rPr>
              <w:t xml:space="preserve"> and/or </w:t>
            </w:r>
            <w:r w:rsidRPr="00567A01">
              <w:rPr>
                <w:rFonts w:cs="Arial"/>
                <w:b/>
                <w:bCs/>
              </w:rPr>
              <w:t>Apparatus</w:t>
            </w:r>
            <w:r w:rsidRPr="00567A01">
              <w:rPr>
                <w:rFonts w:cs="Arial"/>
              </w:rPr>
              <w:t xml:space="preserve"> on which their </w:t>
            </w:r>
            <w:r w:rsidRPr="00567A01">
              <w:rPr>
                <w:rFonts w:cs="Arial"/>
                <w:b/>
                <w:bCs/>
              </w:rPr>
              <w:t>Safety Rules</w:t>
            </w:r>
            <w:r w:rsidRPr="00567A01">
              <w:rPr>
                <w:rFonts w:cs="Arial"/>
              </w:rPr>
              <w:t xml:space="preserve"> apply and, in the case of a </w:t>
            </w:r>
            <w:r w:rsidRPr="00567A01">
              <w:rPr>
                <w:rFonts w:cs="Arial"/>
                <w:b/>
                <w:bCs/>
              </w:rPr>
              <w:t>User</w:t>
            </w:r>
            <w:r w:rsidRPr="00567A01">
              <w:rPr>
                <w:rFonts w:cs="Arial"/>
              </w:rPr>
              <w:t xml:space="preserve">, any other document(s) on a </w:t>
            </w:r>
            <w:r w:rsidRPr="00567A01">
              <w:rPr>
                <w:rFonts w:cs="Arial"/>
                <w:b/>
                <w:bCs/>
              </w:rPr>
              <w:t>User Site</w:t>
            </w:r>
            <w:r w:rsidRPr="00567A01">
              <w:rPr>
                <w:rFonts w:cs="Arial"/>
              </w:rPr>
              <w:t xml:space="preserve"> which contains rules with regard to maintaining or securing the isolating position of an </w:t>
            </w:r>
            <w:r w:rsidRPr="00567A01">
              <w:rPr>
                <w:rFonts w:cs="Arial"/>
                <w:b/>
                <w:bCs/>
              </w:rPr>
              <w:t>Isolating Device</w:t>
            </w:r>
            <w:r w:rsidRPr="00567A01">
              <w:rPr>
                <w:rFonts w:cs="Arial"/>
              </w:rPr>
              <w:t xml:space="preserve">, or maintaining a physical separation or maintaining or securing the position of an </w:t>
            </w:r>
            <w:r w:rsidRPr="00567A01">
              <w:rPr>
                <w:rFonts w:cs="Arial"/>
                <w:b/>
                <w:bCs/>
              </w:rPr>
              <w:t>Earthing Device</w:t>
            </w:r>
            <w:r w:rsidRPr="00567A01">
              <w:rPr>
                <w:rFonts w:cs="Arial"/>
              </w:rPr>
              <w:t>. </w:t>
            </w:r>
          </w:p>
        </w:tc>
      </w:tr>
      <w:tr w:rsidR="00F81D7C" w:rsidRPr="007E0B31" w14:paraId="77B1C1F3" w14:textId="77777777" w:rsidTr="2F419186">
        <w:trPr>
          <w:cantSplit/>
        </w:trPr>
        <w:tc>
          <w:tcPr>
            <w:tcW w:w="2884" w:type="dxa"/>
          </w:tcPr>
          <w:p w14:paraId="41E761FD" w14:textId="77777777" w:rsidR="00F81D7C" w:rsidRPr="007E0B31" w:rsidRDefault="00F81D7C" w:rsidP="00F81D7C">
            <w:pPr>
              <w:pStyle w:val="Arial11Bold"/>
              <w:rPr>
                <w:rFonts w:cs="Arial"/>
              </w:rPr>
            </w:pPr>
            <w:r w:rsidRPr="007E0B31">
              <w:rPr>
                <w:rFonts w:cs="Arial"/>
              </w:rPr>
              <w:lastRenderedPageBreak/>
              <w:t>Local Switching Procedure</w:t>
            </w:r>
          </w:p>
        </w:tc>
        <w:tc>
          <w:tcPr>
            <w:tcW w:w="6634" w:type="dxa"/>
          </w:tcPr>
          <w:p w14:paraId="64A70D2F" w14:textId="77777777" w:rsidR="00F81D7C" w:rsidRPr="007E0B31" w:rsidRDefault="00F81D7C" w:rsidP="00F81D7C">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F81D7C" w:rsidRPr="007E0B31" w14:paraId="4247B2A6" w14:textId="77777777" w:rsidTr="2F419186">
        <w:trPr>
          <w:cantSplit/>
        </w:trPr>
        <w:tc>
          <w:tcPr>
            <w:tcW w:w="2884" w:type="dxa"/>
          </w:tcPr>
          <w:p w14:paraId="796A8D79" w14:textId="77777777" w:rsidR="00F81D7C" w:rsidRPr="007E0B31" w:rsidRDefault="00F81D7C" w:rsidP="00F81D7C">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634" w:type="dxa"/>
          </w:tcPr>
          <w:p w14:paraId="07C24117" w14:textId="38BE9922" w:rsidR="00F81D7C" w:rsidRPr="007E0B31" w:rsidRDefault="00F81D7C" w:rsidP="00F81D7C">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F81D7C" w:rsidRPr="007E0B31" w14:paraId="7AF5C5F6" w14:textId="77777777" w:rsidTr="2F419186">
        <w:trPr>
          <w:cantSplit/>
        </w:trPr>
        <w:tc>
          <w:tcPr>
            <w:tcW w:w="2884" w:type="dxa"/>
          </w:tcPr>
          <w:p w14:paraId="539D52FC" w14:textId="77777777" w:rsidR="00F81D7C" w:rsidRPr="007E0B31" w:rsidRDefault="00F81D7C" w:rsidP="00F81D7C">
            <w:pPr>
              <w:pStyle w:val="Arial11Bold"/>
              <w:rPr>
                <w:rFonts w:cs="Arial"/>
              </w:rPr>
            </w:pPr>
            <w:r w:rsidRPr="007E0B31">
              <w:rPr>
                <w:rFonts w:cs="Arial"/>
              </w:rPr>
              <w:t>Location</w:t>
            </w:r>
          </w:p>
        </w:tc>
        <w:tc>
          <w:tcPr>
            <w:tcW w:w="6634" w:type="dxa"/>
          </w:tcPr>
          <w:p w14:paraId="55856EBA" w14:textId="77777777" w:rsidR="00F81D7C" w:rsidRPr="007E0B31" w:rsidRDefault="00F81D7C" w:rsidP="00F81D7C">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F81D7C" w:rsidRPr="007E0B31" w14:paraId="0E4BDD8F" w14:textId="77777777" w:rsidTr="2F419186">
        <w:trPr>
          <w:cantSplit/>
        </w:trPr>
        <w:tc>
          <w:tcPr>
            <w:tcW w:w="2884" w:type="dxa"/>
          </w:tcPr>
          <w:p w14:paraId="41B859E4" w14:textId="77777777" w:rsidR="00F81D7C" w:rsidRPr="007E0B31" w:rsidRDefault="00F81D7C" w:rsidP="00F81D7C">
            <w:pPr>
              <w:pStyle w:val="Arial11Bold"/>
              <w:rPr>
                <w:rFonts w:cs="Arial"/>
              </w:rPr>
            </w:pPr>
            <w:r w:rsidRPr="007E0B31">
              <w:rPr>
                <w:rFonts w:cs="Arial"/>
              </w:rPr>
              <w:t>Locked</w:t>
            </w:r>
          </w:p>
        </w:tc>
        <w:tc>
          <w:tcPr>
            <w:tcW w:w="6634" w:type="dxa"/>
          </w:tcPr>
          <w:p w14:paraId="585D4C7B" w14:textId="77777777" w:rsidR="00F81D7C" w:rsidRPr="007E0B31" w:rsidRDefault="00F81D7C" w:rsidP="00F81D7C">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F81D7C" w:rsidRPr="007E0B31" w14:paraId="57EA3F5C" w14:textId="77777777" w:rsidTr="2F419186">
        <w:trPr>
          <w:cantSplit/>
        </w:trPr>
        <w:tc>
          <w:tcPr>
            <w:tcW w:w="2884" w:type="dxa"/>
          </w:tcPr>
          <w:p w14:paraId="0F7F6662" w14:textId="77777777" w:rsidR="00F81D7C" w:rsidRPr="007E0B31" w:rsidRDefault="00F81D7C" w:rsidP="00F81D7C">
            <w:pPr>
              <w:pStyle w:val="Arial11Bold"/>
              <w:rPr>
                <w:rFonts w:cs="Arial"/>
              </w:rPr>
            </w:pPr>
            <w:r w:rsidRPr="007E0B31">
              <w:rPr>
                <w:rFonts w:cs="Arial"/>
              </w:rPr>
              <w:t>Locking</w:t>
            </w:r>
          </w:p>
        </w:tc>
        <w:tc>
          <w:tcPr>
            <w:tcW w:w="6634" w:type="dxa"/>
          </w:tcPr>
          <w:p w14:paraId="25877041" w14:textId="77777777" w:rsidR="00F81D7C" w:rsidRPr="007E0B31" w:rsidRDefault="00F81D7C" w:rsidP="00F81D7C">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1D0F41" w:rsidRPr="007E0B31" w14:paraId="0E3308A0" w14:textId="77777777" w:rsidTr="2F419186">
        <w:trPr>
          <w:cantSplit/>
        </w:trPr>
        <w:tc>
          <w:tcPr>
            <w:tcW w:w="2884" w:type="dxa"/>
          </w:tcPr>
          <w:p w14:paraId="254CF53B" w14:textId="34520FA7" w:rsidR="001D0F41" w:rsidRPr="007E0B31" w:rsidRDefault="001D0F41" w:rsidP="001D0F41">
            <w:pPr>
              <w:pStyle w:val="Arial11Bold"/>
              <w:rPr>
                <w:rFonts w:cs="Arial"/>
              </w:rPr>
            </w:pPr>
            <w:r w:rsidRPr="00513343">
              <w:t>London Court of International Arbitration</w:t>
            </w:r>
          </w:p>
        </w:tc>
        <w:tc>
          <w:tcPr>
            <w:tcW w:w="6634" w:type="dxa"/>
          </w:tcPr>
          <w:p w14:paraId="1468A949" w14:textId="66EC3550" w:rsidR="001D0F41" w:rsidRPr="007E0B31" w:rsidRDefault="00AA1E5A" w:rsidP="001D0F41">
            <w:pPr>
              <w:pStyle w:val="TableArial11"/>
              <w:rPr>
                <w:rFonts w:cs="Arial"/>
              </w:rPr>
            </w:pPr>
            <w:r w:rsidRPr="00AA1E5A">
              <w:rPr>
                <w:rFonts w:cs="Arial"/>
              </w:rPr>
              <w:t>The leading London-based arbitral institution and not-for-profit company limited by guarantee of that name with a registered company number of 0204767 providing for the resolution of commercial disputes in accordance with its arbitration rules.</w:t>
            </w:r>
          </w:p>
        </w:tc>
      </w:tr>
      <w:tr w:rsidR="00F81D7C" w:rsidRPr="007E0B31" w14:paraId="05FD6AF9" w14:textId="77777777" w:rsidTr="2F419186">
        <w:trPr>
          <w:cantSplit/>
        </w:trPr>
        <w:tc>
          <w:tcPr>
            <w:tcW w:w="2884" w:type="dxa"/>
          </w:tcPr>
          <w:p w14:paraId="508D8CC7" w14:textId="77777777" w:rsidR="00F81D7C" w:rsidRPr="007E0B31" w:rsidRDefault="00F81D7C" w:rsidP="00F81D7C">
            <w:pPr>
              <w:pStyle w:val="Arial11Bold"/>
              <w:rPr>
                <w:rFonts w:cs="Arial"/>
              </w:rPr>
            </w:pPr>
            <w:r w:rsidRPr="007E0B31">
              <w:rPr>
                <w:rFonts w:cs="Arial"/>
              </w:rPr>
              <w:t>Low Frequency Relay</w:t>
            </w:r>
          </w:p>
        </w:tc>
        <w:tc>
          <w:tcPr>
            <w:tcW w:w="6634" w:type="dxa"/>
          </w:tcPr>
          <w:p w14:paraId="615E9EC2" w14:textId="77777777" w:rsidR="00F81D7C" w:rsidRPr="007E0B31" w:rsidRDefault="00F81D7C" w:rsidP="00F81D7C">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F81D7C" w:rsidRPr="007E0B31" w14:paraId="3E4531E5" w14:textId="77777777" w:rsidTr="2F419186">
        <w:trPr>
          <w:cantSplit/>
        </w:trPr>
        <w:tc>
          <w:tcPr>
            <w:tcW w:w="2884" w:type="dxa"/>
          </w:tcPr>
          <w:p w14:paraId="65FD748C" w14:textId="77777777" w:rsidR="00F81D7C" w:rsidRPr="007E0B31" w:rsidRDefault="00F81D7C" w:rsidP="00F81D7C">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634" w:type="dxa"/>
          </w:tcPr>
          <w:p w14:paraId="476D1180" w14:textId="77777777" w:rsidR="00F81D7C" w:rsidRPr="007E0B31" w:rsidRDefault="00F81D7C" w:rsidP="00F81D7C">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F81D7C" w:rsidRPr="007E0B31" w14:paraId="1231D50D" w14:textId="77777777" w:rsidTr="2F419186">
        <w:trPr>
          <w:cantSplit/>
        </w:trPr>
        <w:tc>
          <w:tcPr>
            <w:tcW w:w="2884" w:type="dxa"/>
          </w:tcPr>
          <w:p w14:paraId="7F97E239" w14:textId="77777777" w:rsidR="00F81D7C" w:rsidRPr="007E0B31" w:rsidRDefault="00F81D7C" w:rsidP="00F81D7C">
            <w:pPr>
              <w:pStyle w:val="Arial11Bold"/>
              <w:rPr>
                <w:rFonts w:cs="Arial"/>
              </w:rPr>
            </w:pPr>
            <w:r w:rsidRPr="007E0B31">
              <w:rPr>
                <w:rFonts w:cs="Arial"/>
              </w:rPr>
              <w:t>LV Side of the Offshore Platform</w:t>
            </w:r>
          </w:p>
        </w:tc>
        <w:tc>
          <w:tcPr>
            <w:tcW w:w="6634" w:type="dxa"/>
          </w:tcPr>
          <w:p w14:paraId="00CEA237" w14:textId="77777777" w:rsidR="00F81D7C" w:rsidRPr="007E0B31" w:rsidRDefault="00F81D7C" w:rsidP="00F81D7C">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F81D7C" w:rsidRPr="007E0B31" w14:paraId="43E02C23" w14:textId="77777777" w:rsidTr="2F419186">
        <w:trPr>
          <w:cantSplit/>
        </w:trPr>
        <w:tc>
          <w:tcPr>
            <w:tcW w:w="2884" w:type="dxa"/>
          </w:tcPr>
          <w:p w14:paraId="149BA9AB" w14:textId="77777777" w:rsidR="00F81D7C" w:rsidRPr="007E0B31" w:rsidRDefault="00F81D7C" w:rsidP="00F81D7C">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634" w:type="dxa"/>
          </w:tcPr>
          <w:p w14:paraId="32C8C795" w14:textId="20E0653A"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F81D7C" w:rsidRDefault="00F81D7C" w:rsidP="00F81D7C">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F81D7C" w:rsidRPr="00745344" w:rsidRDefault="00F81D7C" w:rsidP="00F81D7C">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w:t>
            </w:r>
            <w:proofErr w:type="gramStart"/>
            <w:r w:rsidRPr="00A87826">
              <w:rPr>
                <w:color w:val="auto"/>
              </w:rPr>
              <w:t>is</w:t>
            </w:r>
            <w:proofErr w:type="gramEnd"/>
            <w:r w:rsidRPr="00A87826">
              <w:rPr>
                <w:color w:val="auto"/>
              </w:rPr>
              <w:t xml:space="preserve">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F81D7C" w:rsidRPr="007E0B31" w14:paraId="29A17BF0" w14:textId="77777777" w:rsidTr="2F419186">
        <w:trPr>
          <w:cantSplit/>
        </w:trPr>
        <w:tc>
          <w:tcPr>
            <w:tcW w:w="2884" w:type="dxa"/>
          </w:tcPr>
          <w:p w14:paraId="0A0A0725" w14:textId="77777777" w:rsidR="00F81D7C" w:rsidRPr="007E0B31" w:rsidRDefault="00F81D7C" w:rsidP="00F81D7C">
            <w:pPr>
              <w:pStyle w:val="Arial11Bold"/>
              <w:rPr>
                <w:rFonts w:cs="Arial"/>
              </w:rPr>
            </w:pPr>
            <w:r w:rsidRPr="007E0B31">
              <w:rPr>
                <w:rFonts w:cs="Arial"/>
              </w:rPr>
              <w:t>Main Protection</w:t>
            </w:r>
          </w:p>
        </w:tc>
        <w:tc>
          <w:tcPr>
            <w:tcW w:w="6634" w:type="dxa"/>
          </w:tcPr>
          <w:p w14:paraId="3DC0D468" w14:textId="77777777" w:rsidR="00F81D7C" w:rsidRPr="007E0B31" w:rsidRDefault="00F81D7C" w:rsidP="00F81D7C">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F81D7C" w:rsidRPr="007E0B31" w14:paraId="76CC7C36" w14:textId="77777777" w:rsidTr="2F419186">
        <w:trPr>
          <w:cantSplit/>
        </w:trPr>
        <w:tc>
          <w:tcPr>
            <w:tcW w:w="2884" w:type="dxa"/>
          </w:tcPr>
          <w:p w14:paraId="331C7E14" w14:textId="380252E6" w:rsidR="00F81D7C" w:rsidRPr="007E0B31" w:rsidRDefault="00F81D7C" w:rsidP="00F81D7C">
            <w:pPr>
              <w:pStyle w:val="Arial11Bold"/>
              <w:rPr>
                <w:rFonts w:cs="Arial"/>
              </w:rPr>
            </w:pPr>
            <w:bookmarkStart w:id="153" w:name="_DV_C39"/>
            <w:r w:rsidRPr="007E0B31">
              <w:rPr>
                <w:rFonts w:cs="Arial"/>
              </w:rPr>
              <w:t>Manufacturer’s Data &amp; Performance Report</w:t>
            </w:r>
            <w:bookmarkEnd w:id="153"/>
          </w:p>
        </w:tc>
        <w:tc>
          <w:tcPr>
            <w:tcW w:w="6634" w:type="dxa"/>
          </w:tcPr>
          <w:p w14:paraId="671DA193" w14:textId="02EFD935" w:rsidR="00F81D7C" w:rsidRPr="007E0B31" w:rsidRDefault="00F81D7C" w:rsidP="00F81D7C">
            <w:pPr>
              <w:pStyle w:val="TableArial11"/>
              <w:rPr>
                <w:rFonts w:cs="Arial"/>
              </w:rPr>
            </w:pPr>
            <w:bookmarkStart w:id="154"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154"/>
          </w:p>
        </w:tc>
      </w:tr>
      <w:tr w:rsidR="00F81D7C" w:rsidRPr="007E0B31" w14:paraId="0E2893AA" w14:textId="77777777" w:rsidTr="2F419186">
        <w:trPr>
          <w:cantSplit/>
        </w:trPr>
        <w:tc>
          <w:tcPr>
            <w:tcW w:w="2884" w:type="dxa"/>
          </w:tcPr>
          <w:p w14:paraId="1DC60E78" w14:textId="77777777" w:rsidR="00F81D7C" w:rsidRPr="007E0B31" w:rsidRDefault="00F81D7C" w:rsidP="00F81D7C">
            <w:pPr>
              <w:pStyle w:val="Arial11Bold"/>
              <w:rPr>
                <w:rFonts w:cs="Arial"/>
              </w:rPr>
            </w:pPr>
            <w:r w:rsidRPr="007E0B31">
              <w:rPr>
                <w:rStyle w:val="DeltaViewInsertion"/>
                <w:rFonts w:cs="Arial"/>
                <w:color w:val="auto"/>
                <w:u w:val="none"/>
              </w:rPr>
              <w:lastRenderedPageBreak/>
              <w:t>Manufacturer’s Test Certificates</w:t>
            </w:r>
          </w:p>
        </w:tc>
        <w:tc>
          <w:tcPr>
            <w:tcW w:w="6634" w:type="dxa"/>
          </w:tcPr>
          <w:p w14:paraId="5225C5F8" w14:textId="62624DB0" w:rsidR="00F81D7C" w:rsidRPr="007E0B31" w:rsidRDefault="00F81D7C" w:rsidP="00F81D7C">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F81D7C" w:rsidRPr="007E0B31" w14:paraId="0E3E88D3" w14:textId="77777777" w:rsidTr="2F419186">
        <w:trPr>
          <w:cantSplit/>
        </w:trPr>
        <w:tc>
          <w:tcPr>
            <w:tcW w:w="2884" w:type="dxa"/>
          </w:tcPr>
          <w:p w14:paraId="45B588B2" w14:textId="77777777" w:rsidR="00F81D7C" w:rsidRPr="007E0B31" w:rsidRDefault="00F81D7C" w:rsidP="00F81D7C">
            <w:pPr>
              <w:pStyle w:val="Arial11Bold"/>
              <w:rPr>
                <w:rFonts w:cs="Arial"/>
              </w:rPr>
            </w:pPr>
            <w:r w:rsidRPr="007E0B31">
              <w:rPr>
                <w:rFonts w:cs="Arial"/>
              </w:rPr>
              <w:t>Market Operation Data Interface System (MODIS)</w:t>
            </w:r>
          </w:p>
        </w:tc>
        <w:tc>
          <w:tcPr>
            <w:tcW w:w="6634" w:type="dxa"/>
          </w:tcPr>
          <w:p w14:paraId="6049E762" w14:textId="5373A31D" w:rsidR="00F81D7C" w:rsidRPr="007E0B31" w:rsidRDefault="00F81D7C" w:rsidP="00F81D7C">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F81D7C" w:rsidRPr="007E0B31" w14:paraId="2E9600F6" w14:textId="77777777" w:rsidTr="2F419186">
        <w:trPr>
          <w:cantSplit/>
        </w:trPr>
        <w:tc>
          <w:tcPr>
            <w:tcW w:w="2884" w:type="dxa"/>
          </w:tcPr>
          <w:p w14:paraId="1013C18D" w14:textId="77777777" w:rsidR="00F81D7C" w:rsidRPr="007E0B31" w:rsidRDefault="00F81D7C" w:rsidP="00F81D7C">
            <w:pPr>
              <w:pStyle w:val="Arial11Bold"/>
              <w:rPr>
                <w:rFonts w:cs="Arial"/>
              </w:rPr>
            </w:pPr>
            <w:r w:rsidRPr="007E0B31">
              <w:rPr>
                <w:rFonts w:cs="Arial"/>
              </w:rPr>
              <w:t>Market Suspension Threshold</w:t>
            </w:r>
          </w:p>
        </w:tc>
        <w:tc>
          <w:tcPr>
            <w:tcW w:w="6634" w:type="dxa"/>
          </w:tcPr>
          <w:p w14:paraId="60F4E8DB" w14:textId="77777777" w:rsidR="00F81D7C" w:rsidRPr="007E0B31" w:rsidRDefault="00F81D7C" w:rsidP="00F81D7C">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F81D7C" w:rsidRPr="007E0B31" w14:paraId="1F49614C" w14:textId="77777777" w:rsidTr="2F419186">
        <w:trPr>
          <w:cantSplit/>
        </w:trPr>
        <w:tc>
          <w:tcPr>
            <w:tcW w:w="2884" w:type="dxa"/>
          </w:tcPr>
          <w:p w14:paraId="4BAFAA51" w14:textId="77777777" w:rsidR="00F81D7C" w:rsidRPr="007E0B31" w:rsidRDefault="00F81D7C" w:rsidP="00F81D7C">
            <w:pPr>
              <w:pStyle w:val="Arial11Bold"/>
              <w:rPr>
                <w:rFonts w:cs="Arial"/>
              </w:rPr>
            </w:pPr>
            <w:r w:rsidRPr="007E0B31">
              <w:rPr>
                <w:rFonts w:cs="Arial"/>
              </w:rPr>
              <w:t>Material Effect</w:t>
            </w:r>
          </w:p>
        </w:tc>
        <w:tc>
          <w:tcPr>
            <w:tcW w:w="6634" w:type="dxa"/>
          </w:tcPr>
          <w:p w14:paraId="2D25D42C" w14:textId="1645633C" w:rsidR="00F81D7C" w:rsidRPr="007E0B31" w:rsidRDefault="00F81D7C" w:rsidP="00F81D7C">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F81D7C" w:rsidRPr="007E0B31" w14:paraId="4FE4892A" w14:textId="77777777" w:rsidTr="2F419186">
        <w:trPr>
          <w:cantSplit/>
        </w:trPr>
        <w:tc>
          <w:tcPr>
            <w:tcW w:w="2884" w:type="dxa"/>
          </w:tcPr>
          <w:p w14:paraId="5D2654C2" w14:textId="77777777" w:rsidR="00F81D7C" w:rsidRPr="007E0B31" w:rsidRDefault="00F81D7C" w:rsidP="00F81D7C">
            <w:pPr>
              <w:pStyle w:val="Arial11Bold"/>
              <w:rPr>
                <w:rFonts w:cs="Arial"/>
              </w:rPr>
            </w:pPr>
            <w:r w:rsidRPr="007E0B31">
              <w:rPr>
                <w:rFonts w:cs="Arial"/>
              </w:rPr>
              <w:t>Materially Affected Party</w:t>
            </w:r>
          </w:p>
        </w:tc>
        <w:tc>
          <w:tcPr>
            <w:tcW w:w="6634" w:type="dxa"/>
          </w:tcPr>
          <w:p w14:paraId="228E8081" w14:textId="77777777" w:rsidR="00F81D7C" w:rsidRPr="007E0B31" w:rsidRDefault="00F81D7C" w:rsidP="00F81D7C">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F81D7C" w:rsidRPr="007E0B31" w14:paraId="21849F19" w14:textId="77777777" w:rsidTr="2F419186">
        <w:trPr>
          <w:cantSplit/>
        </w:trPr>
        <w:tc>
          <w:tcPr>
            <w:tcW w:w="2884" w:type="dxa"/>
          </w:tcPr>
          <w:p w14:paraId="3DA54DDA" w14:textId="1AE4917A" w:rsidR="00F81D7C" w:rsidRPr="007E0B31" w:rsidRDefault="00F81D7C" w:rsidP="00F81D7C">
            <w:pPr>
              <w:pStyle w:val="Arial11Bold"/>
              <w:rPr>
                <w:rFonts w:cs="Arial"/>
              </w:rPr>
            </w:pPr>
            <w:r w:rsidRPr="005C20E3">
              <w:rPr>
                <w:color w:val="000000" w:themeColor="text1"/>
              </w:rPr>
              <w:t>Maximum Export Capability</w:t>
            </w:r>
          </w:p>
        </w:tc>
        <w:tc>
          <w:tcPr>
            <w:tcW w:w="6634" w:type="dxa"/>
          </w:tcPr>
          <w:p w14:paraId="09A88861" w14:textId="6FF8BD00"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8244F89" w14:textId="77777777" w:rsidTr="2F419186">
        <w:trPr>
          <w:cantSplit/>
        </w:trPr>
        <w:tc>
          <w:tcPr>
            <w:tcW w:w="2884" w:type="dxa"/>
          </w:tcPr>
          <w:p w14:paraId="0D6EE1DC" w14:textId="77777777" w:rsidR="00F81D7C" w:rsidRPr="007E0B31" w:rsidRDefault="00F81D7C" w:rsidP="00F81D7C">
            <w:pPr>
              <w:pStyle w:val="Arial11Bold"/>
              <w:rPr>
                <w:rFonts w:cs="Arial"/>
                <w:highlight w:val="green"/>
              </w:rPr>
            </w:pPr>
            <w:r w:rsidRPr="007E0B31">
              <w:rPr>
                <w:rFonts w:cs="Arial"/>
              </w:rPr>
              <w:t>Maximum Export Capacity</w:t>
            </w:r>
          </w:p>
        </w:tc>
        <w:tc>
          <w:tcPr>
            <w:tcW w:w="6634" w:type="dxa"/>
          </w:tcPr>
          <w:p w14:paraId="71DB60FA" w14:textId="77777777" w:rsidR="00F81D7C" w:rsidRPr="007E0B31" w:rsidRDefault="00F81D7C" w:rsidP="00F81D7C">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F81D7C" w:rsidRPr="007E0B31" w14:paraId="0948B47C" w14:textId="77777777" w:rsidTr="2F419186">
        <w:trPr>
          <w:cantSplit/>
        </w:trPr>
        <w:tc>
          <w:tcPr>
            <w:tcW w:w="2884" w:type="dxa"/>
          </w:tcPr>
          <w:p w14:paraId="740BDFDB" w14:textId="77777777" w:rsidR="00F81D7C" w:rsidRPr="007E0B31" w:rsidRDefault="00F81D7C" w:rsidP="00F81D7C">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634" w:type="dxa"/>
          </w:tcPr>
          <w:p w14:paraId="0697D165" w14:textId="27749058" w:rsidR="00F81D7C" w:rsidRPr="007E0B31" w:rsidRDefault="00F81D7C" w:rsidP="00F81D7C">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F81D7C" w:rsidRPr="007E0B31" w14:paraId="37163BB3" w14:textId="77777777" w:rsidTr="2F419186">
        <w:trPr>
          <w:cantSplit/>
        </w:trPr>
        <w:tc>
          <w:tcPr>
            <w:tcW w:w="2884" w:type="dxa"/>
          </w:tcPr>
          <w:p w14:paraId="4540B3A4" w14:textId="77777777" w:rsidR="00F81D7C" w:rsidRPr="007E0B31" w:rsidRDefault="00F81D7C" w:rsidP="00F81D7C">
            <w:pPr>
              <w:pStyle w:val="Arial11Bold"/>
              <w:rPr>
                <w:rFonts w:cs="Arial"/>
              </w:rPr>
            </w:pPr>
            <w:r w:rsidRPr="007E0B31">
              <w:rPr>
                <w:rFonts w:cs="Arial"/>
              </w:rPr>
              <w:t>Maximum Generation Service or MGS</w:t>
            </w:r>
          </w:p>
        </w:tc>
        <w:tc>
          <w:tcPr>
            <w:tcW w:w="6634" w:type="dxa"/>
          </w:tcPr>
          <w:p w14:paraId="5E387610" w14:textId="7EFCA426" w:rsidR="00F81D7C" w:rsidRPr="007E0B31" w:rsidRDefault="00F81D7C" w:rsidP="00F81D7C">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F81D7C" w:rsidRPr="007E0B31" w14:paraId="1FF4E953" w14:textId="77777777" w:rsidTr="2F419186">
        <w:trPr>
          <w:cantSplit/>
        </w:trPr>
        <w:tc>
          <w:tcPr>
            <w:tcW w:w="2884" w:type="dxa"/>
          </w:tcPr>
          <w:p w14:paraId="6AFD0D7A" w14:textId="77777777" w:rsidR="00F81D7C" w:rsidRPr="007E0B31" w:rsidRDefault="00F81D7C" w:rsidP="00F81D7C">
            <w:pPr>
              <w:pStyle w:val="Arial11Bold"/>
              <w:rPr>
                <w:rFonts w:cs="Arial"/>
              </w:rPr>
            </w:pPr>
            <w:r w:rsidRPr="007E0B31">
              <w:rPr>
                <w:rFonts w:cs="Arial"/>
              </w:rPr>
              <w:t>Maximum Generation Service Agreement</w:t>
            </w:r>
          </w:p>
        </w:tc>
        <w:tc>
          <w:tcPr>
            <w:tcW w:w="6634" w:type="dxa"/>
          </w:tcPr>
          <w:p w14:paraId="08FAFE28" w14:textId="4B8999EC" w:rsidR="00F81D7C" w:rsidRPr="007E0B31" w:rsidRDefault="00F81D7C" w:rsidP="00F81D7C">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F81D7C" w:rsidRPr="007E0B31" w14:paraId="52F03BE5" w14:textId="77777777" w:rsidTr="2F419186">
        <w:trPr>
          <w:cantSplit/>
        </w:trPr>
        <w:tc>
          <w:tcPr>
            <w:tcW w:w="2884" w:type="dxa"/>
          </w:tcPr>
          <w:p w14:paraId="11A7CFC0" w14:textId="77777777" w:rsidR="00F81D7C" w:rsidRPr="007E0B31" w:rsidRDefault="00F81D7C" w:rsidP="00F81D7C">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634" w:type="dxa"/>
          </w:tcPr>
          <w:p w14:paraId="6DD9ADDF" w14:textId="78E2D9AF"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F81D7C" w:rsidRPr="007E0B31" w14:paraId="11D155E9" w14:textId="77777777" w:rsidTr="2F419186">
        <w:trPr>
          <w:cantSplit/>
        </w:trPr>
        <w:tc>
          <w:tcPr>
            <w:tcW w:w="2884" w:type="dxa"/>
          </w:tcPr>
          <w:p w14:paraId="62C8C8BB" w14:textId="217F8DC3" w:rsidR="00F81D7C" w:rsidRPr="007E0B31" w:rsidRDefault="00F81D7C" w:rsidP="00F81D7C">
            <w:pPr>
              <w:pStyle w:val="Arial11Bold"/>
              <w:rPr>
                <w:rFonts w:cs="Arial"/>
              </w:rPr>
            </w:pPr>
            <w:r w:rsidRPr="005C20E3">
              <w:rPr>
                <w:color w:val="000000" w:themeColor="text1"/>
              </w:rPr>
              <w:lastRenderedPageBreak/>
              <w:t>Maximum Import Capability</w:t>
            </w:r>
          </w:p>
        </w:tc>
        <w:tc>
          <w:tcPr>
            <w:tcW w:w="6634" w:type="dxa"/>
          </w:tcPr>
          <w:p w14:paraId="4BC9A525" w14:textId="34778CF5" w:rsidR="00F81D7C" w:rsidRPr="007E0B31" w:rsidRDefault="00F81D7C" w:rsidP="00F81D7C">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F81D7C" w:rsidRPr="007E0B31" w14:paraId="0967C22C" w14:textId="77777777" w:rsidTr="2F419186">
        <w:trPr>
          <w:cantSplit/>
        </w:trPr>
        <w:tc>
          <w:tcPr>
            <w:tcW w:w="2884" w:type="dxa"/>
          </w:tcPr>
          <w:p w14:paraId="6536B201" w14:textId="77777777" w:rsidR="00F81D7C" w:rsidRPr="007E0B31" w:rsidRDefault="00F81D7C" w:rsidP="00F81D7C">
            <w:pPr>
              <w:pStyle w:val="Arial11Bold"/>
              <w:rPr>
                <w:rFonts w:cs="Arial"/>
                <w:highlight w:val="green"/>
              </w:rPr>
            </w:pPr>
            <w:r w:rsidRPr="007E0B31">
              <w:rPr>
                <w:rFonts w:cs="Arial"/>
              </w:rPr>
              <w:t>Maximum Import Capacity</w:t>
            </w:r>
          </w:p>
        </w:tc>
        <w:tc>
          <w:tcPr>
            <w:tcW w:w="6634" w:type="dxa"/>
          </w:tcPr>
          <w:p w14:paraId="7E57CD31" w14:textId="77777777" w:rsidR="00F81D7C" w:rsidRPr="007E0B31" w:rsidRDefault="00F81D7C" w:rsidP="00F81D7C">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MVA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F81D7C" w:rsidRPr="007E0B31" w14:paraId="03CA429B" w14:textId="77777777" w:rsidTr="2F419186">
        <w:trPr>
          <w:cantSplit/>
        </w:trPr>
        <w:tc>
          <w:tcPr>
            <w:tcW w:w="2884" w:type="dxa"/>
          </w:tcPr>
          <w:p w14:paraId="2ED59A0E" w14:textId="77777777" w:rsidR="00F81D7C" w:rsidRPr="007E0B31" w:rsidRDefault="00F81D7C" w:rsidP="00F81D7C">
            <w:pPr>
              <w:pStyle w:val="Arial11Bold"/>
              <w:rPr>
                <w:rFonts w:cs="Arial"/>
              </w:rPr>
            </w:pPr>
            <w:r w:rsidRPr="00373816">
              <w:t xml:space="preserve">Maximum Import Power </w:t>
            </w:r>
          </w:p>
        </w:tc>
        <w:tc>
          <w:tcPr>
            <w:tcW w:w="6634" w:type="dxa"/>
          </w:tcPr>
          <w:p w14:paraId="5383D68A" w14:textId="77777777" w:rsidR="00F81D7C" w:rsidRPr="007E0B31" w:rsidRDefault="00F81D7C" w:rsidP="00F81D7C">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F81D7C" w:rsidRPr="007E0B31" w14:paraId="3B0FB9D5" w14:textId="77777777" w:rsidTr="2F419186">
        <w:trPr>
          <w:cantSplit/>
        </w:trPr>
        <w:tc>
          <w:tcPr>
            <w:tcW w:w="2884" w:type="dxa"/>
          </w:tcPr>
          <w:p w14:paraId="6C90BEB7" w14:textId="77777777" w:rsidR="00F81D7C" w:rsidRPr="007E0B31" w:rsidRDefault="00F81D7C" w:rsidP="00F81D7C">
            <w:pPr>
              <w:pStyle w:val="Arial11Bold"/>
              <w:rPr>
                <w:rFonts w:cs="Arial"/>
              </w:rPr>
            </w:pPr>
            <w:r w:rsidRPr="007E0B31">
              <w:rPr>
                <w:rFonts w:cs="Arial"/>
              </w:rPr>
              <w:t>Medium Power Station</w:t>
            </w:r>
          </w:p>
        </w:tc>
        <w:tc>
          <w:tcPr>
            <w:tcW w:w="6634" w:type="dxa"/>
          </w:tcPr>
          <w:p w14:paraId="07F15D2F"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is</w:t>
            </w:r>
          </w:p>
          <w:p w14:paraId="51907A5D" w14:textId="4EA6E444" w:rsidR="00F81D7C" w:rsidRPr="007E0B31" w:rsidRDefault="00F81D7C" w:rsidP="00F81D7C">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r w:rsidRPr="007E0B31">
              <w:rPr>
                <w:rFonts w:cs="Arial"/>
              </w:rPr>
              <w:t xml:space="preserve"> </w:t>
            </w:r>
          </w:p>
          <w:p w14:paraId="2EB314A8" w14:textId="77777777" w:rsidR="00F81D7C" w:rsidRPr="007E0B31" w:rsidRDefault="00F81D7C" w:rsidP="00F81D7C">
            <w:pPr>
              <w:pStyle w:val="TableArial11"/>
              <w:ind w:left="567" w:hanging="567"/>
              <w:rPr>
                <w:rFonts w:cs="Arial"/>
              </w:rPr>
            </w:pPr>
            <w:r w:rsidRPr="007E0B31">
              <w:rPr>
                <w:rFonts w:cs="Arial"/>
              </w:rPr>
              <w:t>or,</w:t>
            </w:r>
          </w:p>
          <w:p w14:paraId="272C46D3" w14:textId="1BE214D3" w:rsidR="00F81D7C" w:rsidRPr="007E0B31" w:rsidRDefault="00F81D7C" w:rsidP="00F81D7C">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w:t>
            </w:r>
            <w:proofErr w:type="gramStart"/>
            <w:r w:rsidRPr="007E0B31">
              <w:rPr>
                <w:rFonts w:cs="Arial"/>
              </w:rPr>
              <w:t>100MW;</w:t>
            </w:r>
            <w:proofErr w:type="gramEnd"/>
          </w:p>
          <w:p w14:paraId="68A5E5AA" w14:textId="77777777" w:rsidR="00F81D7C" w:rsidRPr="007E0B31" w:rsidRDefault="00F81D7C" w:rsidP="00F81D7C">
            <w:pPr>
              <w:pStyle w:val="TableArial11"/>
              <w:ind w:left="567" w:hanging="567"/>
              <w:rPr>
                <w:rFonts w:cs="Arial"/>
              </w:rPr>
            </w:pPr>
            <w:r w:rsidRPr="007E0B31">
              <w:rPr>
                <w:rFonts w:cs="Arial"/>
              </w:rPr>
              <w:t>or,</w:t>
            </w:r>
          </w:p>
          <w:p w14:paraId="3F68A2DE" w14:textId="2934E072" w:rsidR="00F81D7C" w:rsidRPr="007E0B31" w:rsidRDefault="00F81D7C" w:rsidP="00F81D7C">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F81D7C" w:rsidRPr="007E0B31" w:rsidRDefault="00F81D7C" w:rsidP="00F81D7C">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F81D7C" w:rsidRPr="007E0B31" w14:paraId="0CDEA8DB" w14:textId="77777777" w:rsidTr="2F419186">
        <w:trPr>
          <w:cantSplit/>
        </w:trPr>
        <w:tc>
          <w:tcPr>
            <w:tcW w:w="2884" w:type="dxa"/>
          </w:tcPr>
          <w:p w14:paraId="6558EC81" w14:textId="77777777" w:rsidR="00F81D7C" w:rsidRPr="007E0B31" w:rsidRDefault="00F81D7C" w:rsidP="00F81D7C">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634" w:type="dxa"/>
          </w:tcPr>
          <w:p w14:paraId="1F75FFAF" w14:textId="77777777" w:rsidR="00F81D7C" w:rsidRPr="007E0B31" w:rsidRDefault="00F81D7C" w:rsidP="00F81D7C">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F81D7C" w:rsidRPr="007E0B31" w14:paraId="1172E6F9" w14:textId="77777777" w:rsidTr="2F419186">
        <w:trPr>
          <w:cantSplit/>
        </w:trPr>
        <w:tc>
          <w:tcPr>
            <w:tcW w:w="2884" w:type="dxa"/>
          </w:tcPr>
          <w:p w14:paraId="55008996" w14:textId="77777777" w:rsidR="00F81D7C" w:rsidRPr="007E0B31" w:rsidRDefault="00F81D7C" w:rsidP="00F81D7C">
            <w:pPr>
              <w:pStyle w:val="Arial11Bold"/>
              <w:rPr>
                <w:rFonts w:cs="Arial"/>
              </w:rPr>
            </w:pPr>
            <w:r w:rsidRPr="007E0B31">
              <w:rPr>
                <w:rFonts w:cs="Arial"/>
              </w:rPr>
              <w:t>Mills</w:t>
            </w:r>
          </w:p>
        </w:tc>
        <w:tc>
          <w:tcPr>
            <w:tcW w:w="6634" w:type="dxa"/>
          </w:tcPr>
          <w:p w14:paraId="10AB29E5" w14:textId="77777777" w:rsidR="00F81D7C" w:rsidRPr="007E0B31" w:rsidRDefault="00F81D7C" w:rsidP="00F81D7C">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F81D7C" w:rsidRPr="007E0B31" w14:paraId="192F1CA5" w14:textId="77777777" w:rsidTr="2F419186">
        <w:trPr>
          <w:cantSplit/>
        </w:trPr>
        <w:tc>
          <w:tcPr>
            <w:tcW w:w="2884" w:type="dxa"/>
          </w:tcPr>
          <w:p w14:paraId="00139B74" w14:textId="77777777" w:rsidR="00F81D7C" w:rsidRPr="007E0B31" w:rsidRDefault="00F81D7C" w:rsidP="00F81D7C">
            <w:pPr>
              <w:pStyle w:val="Arial11Bold"/>
              <w:rPr>
                <w:rFonts w:cs="Arial"/>
              </w:rPr>
            </w:pPr>
            <w:r w:rsidRPr="007E0B31">
              <w:rPr>
                <w:rFonts w:cs="Arial"/>
              </w:rPr>
              <w:t>Minimum Generation</w:t>
            </w:r>
          </w:p>
        </w:tc>
        <w:tc>
          <w:tcPr>
            <w:tcW w:w="6634" w:type="dxa"/>
          </w:tcPr>
          <w:p w14:paraId="0B3F5F13" w14:textId="0EA4BB3C" w:rsidR="00F81D7C" w:rsidRPr="007E0B31" w:rsidRDefault="00F81D7C" w:rsidP="00F81D7C">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generate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F81D7C" w:rsidRPr="007E0B31" w14:paraId="1A73A6F1" w14:textId="77777777" w:rsidTr="2F419186">
        <w:trPr>
          <w:cantSplit/>
        </w:trPr>
        <w:tc>
          <w:tcPr>
            <w:tcW w:w="2884" w:type="dxa"/>
          </w:tcPr>
          <w:p w14:paraId="3F6AA4AD" w14:textId="77777777" w:rsidR="00F81D7C" w:rsidRPr="007E0B31" w:rsidRDefault="00F81D7C" w:rsidP="00F81D7C">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634" w:type="dxa"/>
          </w:tcPr>
          <w:p w14:paraId="793C541C" w14:textId="35AD59ED" w:rsidR="00F81D7C" w:rsidRPr="007E0B31" w:rsidRDefault="00F81D7C" w:rsidP="00F81D7C">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F81D7C" w:rsidRPr="007E0B31" w14:paraId="58E8AB98" w14:textId="77777777" w:rsidTr="2F419186">
        <w:trPr>
          <w:cantSplit/>
        </w:trPr>
        <w:tc>
          <w:tcPr>
            <w:tcW w:w="2884" w:type="dxa"/>
          </w:tcPr>
          <w:p w14:paraId="61D82D43" w14:textId="66177675" w:rsidR="00F81D7C" w:rsidRPr="007E0B31" w:rsidRDefault="00F81D7C" w:rsidP="00F81D7C">
            <w:pPr>
              <w:pStyle w:val="Arial11Bold"/>
              <w:rPr>
                <w:rFonts w:cs="Arial"/>
              </w:rPr>
            </w:pPr>
            <w:r w:rsidRPr="007E0B31">
              <w:rPr>
                <w:rFonts w:cs="Arial"/>
              </w:rPr>
              <w:lastRenderedPageBreak/>
              <w:t>Minimum Import Capacit</w:t>
            </w:r>
            <w:r w:rsidRPr="00A72ACD">
              <w:rPr>
                <w:rFonts w:cs="Arial"/>
              </w:rPr>
              <w:t>y</w:t>
            </w:r>
          </w:p>
        </w:tc>
        <w:tc>
          <w:tcPr>
            <w:tcW w:w="6634" w:type="dxa"/>
          </w:tcPr>
          <w:p w14:paraId="3D4D48A5" w14:textId="565FA500" w:rsidR="00F81D7C" w:rsidRPr="007E0B31" w:rsidRDefault="00F81D7C" w:rsidP="00F81D7C">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F81D7C" w:rsidRPr="007E0B31" w14:paraId="42E17AC9" w14:textId="77777777" w:rsidTr="2F419186">
        <w:trPr>
          <w:cantSplit/>
        </w:trPr>
        <w:tc>
          <w:tcPr>
            <w:tcW w:w="2884" w:type="dxa"/>
          </w:tcPr>
          <w:p w14:paraId="710BD543" w14:textId="77777777" w:rsidR="00F81D7C" w:rsidRPr="007E0B31" w:rsidRDefault="00F81D7C" w:rsidP="00F81D7C">
            <w:pPr>
              <w:pStyle w:val="Arial11Bold"/>
              <w:rPr>
                <w:rFonts w:cs="Arial"/>
              </w:rPr>
            </w:pPr>
            <w:r w:rsidRPr="007E0B31">
              <w:rPr>
                <w:rFonts w:cs="Arial"/>
              </w:rPr>
              <w:t>Minimum Regulating Level</w:t>
            </w:r>
          </w:p>
        </w:tc>
        <w:tc>
          <w:tcPr>
            <w:tcW w:w="6634" w:type="dxa"/>
          </w:tcPr>
          <w:p w14:paraId="6E014C85" w14:textId="69675277"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F81D7C" w:rsidRPr="007E0B31" w14:paraId="7A187781" w14:textId="77777777" w:rsidTr="2F419186">
        <w:trPr>
          <w:cantSplit/>
        </w:trPr>
        <w:tc>
          <w:tcPr>
            <w:tcW w:w="2884" w:type="dxa"/>
          </w:tcPr>
          <w:p w14:paraId="5F303D38" w14:textId="77777777" w:rsidR="00F81D7C" w:rsidRPr="007E0B31" w:rsidRDefault="00F81D7C" w:rsidP="00F81D7C">
            <w:pPr>
              <w:pStyle w:val="Arial11Bold"/>
              <w:rPr>
                <w:rFonts w:cs="Arial"/>
              </w:rPr>
            </w:pPr>
            <w:r w:rsidRPr="007E0B31">
              <w:rPr>
                <w:rFonts w:cs="Arial"/>
              </w:rPr>
              <w:t>Minimum Stable Operating Level</w:t>
            </w:r>
          </w:p>
        </w:tc>
        <w:tc>
          <w:tcPr>
            <w:tcW w:w="6634" w:type="dxa"/>
          </w:tcPr>
          <w:p w14:paraId="58A98321" w14:textId="5FFA4BA5" w:rsidR="00F81D7C" w:rsidRPr="007E0B31" w:rsidRDefault="00F81D7C" w:rsidP="00F81D7C">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06122C" w14:paraId="35870440" w14:textId="77777777" w:rsidTr="2F419186">
        <w:trPr>
          <w:cantSplit/>
          <w:trHeight w:val="300"/>
        </w:trPr>
        <w:tc>
          <w:tcPr>
            <w:tcW w:w="2884" w:type="dxa"/>
          </w:tcPr>
          <w:p w14:paraId="7BA7B8C0" w14:textId="7A279A7A" w:rsidR="1E6C4A0A" w:rsidRDefault="1E6C4A0A" w:rsidP="004E64E8">
            <w:pPr>
              <w:pStyle w:val="Arial11Bold"/>
              <w:rPr>
                <w:rFonts w:cs="Arial"/>
              </w:rPr>
            </w:pPr>
            <w:r w:rsidRPr="38E6A229">
              <w:rPr>
                <w:rFonts w:cs="Arial"/>
              </w:rPr>
              <w:t>Minister of the Crown</w:t>
            </w:r>
          </w:p>
        </w:tc>
        <w:tc>
          <w:tcPr>
            <w:tcW w:w="6634" w:type="dxa"/>
          </w:tcPr>
          <w:p w14:paraId="54AFA4C3" w14:textId="411CDF0D" w:rsidR="1E6C4A0A" w:rsidRDefault="1E6C4A0A" w:rsidP="004E64E8">
            <w:pPr>
              <w:pStyle w:val="TableArial11"/>
              <w:rPr>
                <w:rFonts w:cs="Arial"/>
                <w:b/>
                <w:bCs/>
              </w:rPr>
            </w:pPr>
            <w:r w:rsidRPr="38E6A229">
              <w:rPr>
                <w:rFonts w:cs="Arial"/>
              </w:rPr>
              <w:t xml:space="preserve">As defined in the </w:t>
            </w:r>
            <w:r w:rsidRPr="38E6A229">
              <w:rPr>
                <w:rFonts w:cs="Arial"/>
                <w:b/>
                <w:bCs/>
              </w:rPr>
              <w:t>ESO Licence.</w:t>
            </w:r>
          </w:p>
        </w:tc>
      </w:tr>
      <w:tr w:rsidR="00F81D7C" w:rsidRPr="007E0B31" w14:paraId="38E50172" w14:textId="77777777" w:rsidTr="2F419186">
        <w:trPr>
          <w:cantSplit/>
        </w:trPr>
        <w:tc>
          <w:tcPr>
            <w:tcW w:w="2884" w:type="dxa"/>
          </w:tcPr>
          <w:p w14:paraId="17AD8CFF" w14:textId="77777777" w:rsidR="00F81D7C" w:rsidRPr="007E0B31" w:rsidRDefault="00F81D7C" w:rsidP="00F81D7C">
            <w:pPr>
              <w:pStyle w:val="Arial11Bold"/>
              <w:rPr>
                <w:rFonts w:cs="Arial"/>
              </w:rPr>
            </w:pPr>
            <w:r w:rsidRPr="007E0B31">
              <w:rPr>
                <w:rFonts w:cs="Arial"/>
              </w:rPr>
              <w:t>Modification</w:t>
            </w:r>
          </w:p>
        </w:tc>
        <w:tc>
          <w:tcPr>
            <w:tcW w:w="6634" w:type="dxa"/>
          </w:tcPr>
          <w:p w14:paraId="7806D34C" w14:textId="2A977A01" w:rsidR="00F81D7C" w:rsidRPr="007E0B31" w:rsidRDefault="00F81D7C" w:rsidP="00F81D7C">
            <w:pPr>
              <w:pStyle w:val="TableArial11"/>
              <w:rPr>
                <w:rFonts w:cs="Arial"/>
              </w:rPr>
            </w:pPr>
            <w:r w:rsidRPr="007E0B31">
              <w:rPr>
                <w:rFonts w:cs="Arial"/>
              </w:rPr>
              <w:t xml:space="preserve">Any actual or proposed replacement, renovation, modification, alteration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F81D7C" w:rsidRPr="007E0B31" w14:paraId="4CD29C19" w14:textId="77777777" w:rsidTr="2F419186">
        <w:trPr>
          <w:cantSplit/>
        </w:trPr>
        <w:tc>
          <w:tcPr>
            <w:tcW w:w="2884" w:type="dxa"/>
          </w:tcPr>
          <w:p w14:paraId="44754F8D" w14:textId="77777777" w:rsidR="00F81D7C" w:rsidRPr="007E0B31" w:rsidRDefault="00F81D7C" w:rsidP="00F81D7C">
            <w:pPr>
              <w:pStyle w:val="Arial11Bold"/>
              <w:rPr>
                <w:rFonts w:cs="Arial"/>
              </w:rPr>
            </w:pPr>
            <w:r w:rsidRPr="007E0B31">
              <w:rPr>
                <w:rFonts w:cs="Arial"/>
              </w:rPr>
              <w:t>Mothballed DC Connected Power Park Module</w:t>
            </w:r>
          </w:p>
        </w:tc>
        <w:tc>
          <w:tcPr>
            <w:tcW w:w="6634" w:type="dxa"/>
          </w:tcPr>
          <w:p w14:paraId="6379A598" w14:textId="77777777" w:rsidR="00F81D7C" w:rsidRPr="007E0B31" w:rsidRDefault="00F81D7C" w:rsidP="00F81D7C">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28B4C911" w14:textId="77777777" w:rsidTr="2F419186">
        <w:trPr>
          <w:cantSplit/>
        </w:trPr>
        <w:tc>
          <w:tcPr>
            <w:tcW w:w="2884" w:type="dxa"/>
          </w:tcPr>
          <w:p w14:paraId="46BB49CB" w14:textId="77777777" w:rsidR="00F81D7C" w:rsidRPr="007E0B31" w:rsidRDefault="00F81D7C" w:rsidP="00F81D7C">
            <w:pPr>
              <w:pStyle w:val="Arial11Bold"/>
              <w:rPr>
                <w:rFonts w:cs="Arial"/>
              </w:rPr>
            </w:pPr>
            <w:r w:rsidRPr="007E0B31">
              <w:rPr>
                <w:rFonts w:cs="Arial"/>
              </w:rPr>
              <w:t>Mothballed DC Converter at a DC Converter Station</w:t>
            </w:r>
            <w:r w:rsidRPr="007E0B31">
              <w:rPr>
                <w:rFonts w:cs="Arial"/>
                <w:b w:val="0"/>
              </w:rPr>
              <w:t xml:space="preserve"> </w:t>
            </w:r>
          </w:p>
        </w:tc>
        <w:tc>
          <w:tcPr>
            <w:tcW w:w="6634" w:type="dxa"/>
          </w:tcPr>
          <w:p w14:paraId="1A0ABB01" w14:textId="3BD399AA" w:rsidR="00F81D7C" w:rsidRPr="007E0B31" w:rsidRDefault="00F81D7C" w:rsidP="00F81D7C">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05B71069" w14:textId="77777777" w:rsidTr="2F419186">
        <w:trPr>
          <w:cantSplit/>
        </w:trPr>
        <w:tc>
          <w:tcPr>
            <w:tcW w:w="2884" w:type="dxa"/>
          </w:tcPr>
          <w:p w14:paraId="3A925164" w14:textId="77777777" w:rsidR="00F81D7C" w:rsidRPr="007E0B31" w:rsidRDefault="00F81D7C" w:rsidP="00F81D7C">
            <w:pPr>
              <w:pStyle w:val="Arial11Bold"/>
              <w:rPr>
                <w:rFonts w:cs="Arial"/>
              </w:rPr>
            </w:pPr>
            <w:r w:rsidRPr="007E0B31">
              <w:rPr>
                <w:rFonts w:cs="Arial"/>
              </w:rPr>
              <w:t>Mothballed HVDC System</w:t>
            </w:r>
          </w:p>
        </w:tc>
        <w:tc>
          <w:tcPr>
            <w:tcW w:w="6634" w:type="dxa"/>
          </w:tcPr>
          <w:p w14:paraId="1A49365B" w14:textId="77777777"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259A95B5" w14:textId="77777777" w:rsidTr="2F419186">
        <w:trPr>
          <w:cantSplit/>
        </w:trPr>
        <w:tc>
          <w:tcPr>
            <w:tcW w:w="2884" w:type="dxa"/>
          </w:tcPr>
          <w:p w14:paraId="5AFD4D55" w14:textId="77777777" w:rsidR="00F81D7C" w:rsidRPr="007E0B31" w:rsidRDefault="00F81D7C" w:rsidP="00F81D7C">
            <w:pPr>
              <w:pStyle w:val="Arial11Bold"/>
              <w:rPr>
                <w:rFonts w:cs="Arial"/>
              </w:rPr>
            </w:pPr>
            <w:r w:rsidRPr="007E0B31">
              <w:rPr>
                <w:rFonts w:cs="Arial"/>
              </w:rPr>
              <w:t xml:space="preserve">Mothballed HVDC Converter </w:t>
            </w:r>
          </w:p>
        </w:tc>
        <w:tc>
          <w:tcPr>
            <w:tcW w:w="6634" w:type="dxa"/>
          </w:tcPr>
          <w:p w14:paraId="428C90C4" w14:textId="633A5BA8" w:rsidR="00F81D7C" w:rsidRPr="007E0B31" w:rsidRDefault="00F81D7C" w:rsidP="00F81D7C">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F81D7C" w:rsidRPr="007E0B31" w14:paraId="72B47314" w14:textId="77777777" w:rsidTr="2F419186">
        <w:trPr>
          <w:cantSplit/>
        </w:trPr>
        <w:tc>
          <w:tcPr>
            <w:tcW w:w="2884" w:type="dxa"/>
          </w:tcPr>
          <w:p w14:paraId="366E06D0" w14:textId="77777777" w:rsidR="00F81D7C" w:rsidRPr="007E0B31" w:rsidRDefault="00F81D7C" w:rsidP="00F81D7C">
            <w:pPr>
              <w:pStyle w:val="Arial11Bold"/>
              <w:rPr>
                <w:rFonts w:cs="Arial"/>
              </w:rPr>
            </w:pPr>
            <w:r w:rsidRPr="007E0B31">
              <w:rPr>
                <w:rFonts w:cs="Arial"/>
              </w:rPr>
              <w:t>Mothballed Generating Unit</w:t>
            </w:r>
          </w:p>
        </w:tc>
        <w:tc>
          <w:tcPr>
            <w:tcW w:w="6634" w:type="dxa"/>
          </w:tcPr>
          <w:p w14:paraId="36082D09" w14:textId="77777777" w:rsidR="00F81D7C" w:rsidRPr="007E0B31" w:rsidRDefault="00F81D7C" w:rsidP="00F81D7C">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F81D7C" w:rsidRPr="007E0B31" w14:paraId="1EAD346D" w14:textId="77777777" w:rsidTr="2F419186">
        <w:trPr>
          <w:cantSplit/>
        </w:trPr>
        <w:tc>
          <w:tcPr>
            <w:tcW w:w="2884" w:type="dxa"/>
          </w:tcPr>
          <w:p w14:paraId="0FAFCB0B" w14:textId="77777777" w:rsidR="00F81D7C" w:rsidRPr="007E0B31" w:rsidRDefault="00F81D7C" w:rsidP="00F81D7C">
            <w:pPr>
              <w:pStyle w:val="Arial11Bold"/>
              <w:rPr>
                <w:rFonts w:cs="Arial"/>
              </w:rPr>
            </w:pPr>
            <w:r w:rsidRPr="007E0B31">
              <w:rPr>
                <w:rFonts w:cs="Arial"/>
              </w:rPr>
              <w:t>Mothballed Power Generating Module</w:t>
            </w:r>
          </w:p>
        </w:tc>
        <w:tc>
          <w:tcPr>
            <w:tcW w:w="6634" w:type="dxa"/>
          </w:tcPr>
          <w:p w14:paraId="660D1360"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16C4C365" w14:textId="77777777" w:rsidTr="2F419186">
        <w:trPr>
          <w:cantSplit/>
        </w:trPr>
        <w:tc>
          <w:tcPr>
            <w:tcW w:w="2884" w:type="dxa"/>
          </w:tcPr>
          <w:p w14:paraId="75C0F84F" w14:textId="77777777" w:rsidR="00F81D7C" w:rsidRPr="007E0B31" w:rsidRDefault="00F81D7C" w:rsidP="00F81D7C">
            <w:pPr>
              <w:pStyle w:val="Arial11Bold"/>
              <w:rPr>
                <w:rFonts w:cs="Arial"/>
              </w:rPr>
            </w:pPr>
            <w:r w:rsidRPr="007E0B31">
              <w:rPr>
                <w:rFonts w:cs="Arial"/>
              </w:rPr>
              <w:lastRenderedPageBreak/>
              <w:t>Mothballed Power Park Module</w:t>
            </w:r>
          </w:p>
        </w:tc>
        <w:tc>
          <w:tcPr>
            <w:tcW w:w="6634" w:type="dxa"/>
          </w:tcPr>
          <w:p w14:paraId="0702F02E" w14:textId="77777777" w:rsidR="00F81D7C" w:rsidRPr="007E0B31" w:rsidRDefault="00F81D7C" w:rsidP="00F81D7C">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F81D7C" w:rsidRPr="007E0B31" w14:paraId="70E6978F" w14:textId="77777777" w:rsidTr="2F419186">
        <w:trPr>
          <w:cantSplit/>
        </w:trPr>
        <w:tc>
          <w:tcPr>
            <w:tcW w:w="2884" w:type="dxa"/>
          </w:tcPr>
          <w:p w14:paraId="1588B364" w14:textId="77777777" w:rsidR="00F81D7C" w:rsidRPr="007E0B31" w:rsidRDefault="00F81D7C" w:rsidP="00F81D7C">
            <w:pPr>
              <w:pStyle w:val="Arial11Bold"/>
              <w:rPr>
                <w:rFonts w:cs="Arial"/>
              </w:rPr>
            </w:pPr>
            <w:r w:rsidRPr="007E0B31">
              <w:rPr>
                <w:rFonts w:cs="Arial"/>
              </w:rPr>
              <w:t>Multiple Point of Connection</w:t>
            </w:r>
          </w:p>
        </w:tc>
        <w:tc>
          <w:tcPr>
            <w:tcW w:w="6634" w:type="dxa"/>
          </w:tcPr>
          <w:p w14:paraId="3856B18F" w14:textId="77777777" w:rsidR="00F81D7C" w:rsidRPr="007E0B31" w:rsidRDefault="00F81D7C" w:rsidP="00F81D7C">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F81D7C" w:rsidRPr="007E0B31" w14:paraId="121449C6" w14:textId="77777777" w:rsidTr="2F419186">
        <w:trPr>
          <w:cantSplit/>
        </w:trPr>
        <w:tc>
          <w:tcPr>
            <w:tcW w:w="2884" w:type="dxa"/>
          </w:tcPr>
          <w:p w14:paraId="3F92EF01" w14:textId="472B5B92" w:rsidR="00F81D7C" w:rsidRPr="007E0B31" w:rsidRDefault="00F81D7C" w:rsidP="00F81D7C">
            <w:pPr>
              <w:pStyle w:val="Arial11Bold"/>
              <w:rPr>
                <w:rFonts w:cs="Arial"/>
              </w:rPr>
            </w:pPr>
            <w:r>
              <w:rPr>
                <w:rFonts w:cs="Arial"/>
              </w:rPr>
              <w:t>MSID</w:t>
            </w:r>
          </w:p>
        </w:tc>
        <w:tc>
          <w:tcPr>
            <w:tcW w:w="6634" w:type="dxa"/>
          </w:tcPr>
          <w:p w14:paraId="02E7CF9C" w14:textId="66BD8694" w:rsidR="00F81D7C" w:rsidRPr="007E0B31" w:rsidRDefault="00F81D7C" w:rsidP="00F81D7C">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F81D7C" w:rsidRPr="007E0B31" w14:paraId="270F25D3" w14:textId="77777777" w:rsidTr="2F419186">
        <w:trPr>
          <w:cantSplit/>
        </w:trPr>
        <w:tc>
          <w:tcPr>
            <w:tcW w:w="2884" w:type="dxa"/>
          </w:tcPr>
          <w:p w14:paraId="59513645" w14:textId="77777777" w:rsidR="00F81D7C" w:rsidRPr="007E0B31" w:rsidRDefault="00F81D7C" w:rsidP="00F81D7C">
            <w:pPr>
              <w:pStyle w:val="Arial11Bold"/>
              <w:rPr>
                <w:rFonts w:cs="Arial"/>
              </w:rPr>
            </w:pPr>
            <w:r w:rsidRPr="007E0B31">
              <w:rPr>
                <w:rFonts w:cs="Arial"/>
              </w:rPr>
              <w:t>National Demand</w:t>
            </w:r>
          </w:p>
        </w:tc>
        <w:tc>
          <w:tcPr>
            <w:tcW w:w="6634" w:type="dxa"/>
          </w:tcPr>
          <w:p w14:paraId="1B9BCF82"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F81D7C" w:rsidRPr="007E0B31" w:rsidRDefault="00F81D7C" w:rsidP="00F81D7C">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F81D7C" w:rsidRPr="007E0B31" w:rsidRDefault="00F81D7C" w:rsidP="00F81D7C">
            <w:pPr>
              <w:pStyle w:val="TableArial11"/>
              <w:ind w:left="567" w:hanging="567"/>
              <w:rPr>
                <w:rFonts w:cs="Arial"/>
              </w:rPr>
            </w:pPr>
            <w:proofErr w:type="gramStart"/>
            <w:r w:rsidRPr="007E0B31">
              <w:rPr>
                <w:rFonts w:cs="Arial"/>
              </w:rPr>
              <w:t>minus:-</w:t>
            </w:r>
            <w:proofErr w:type="gramEnd"/>
          </w:p>
          <w:p w14:paraId="20CE4D0F" w14:textId="099874B8"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F81D7C" w:rsidRPr="007E0B31" w14:paraId="004C280C" w14:textId="77777777" w:rsidTr="2F419186">
        <w:trPr>
          <w:cantSplit/>
        </w:trPr>
        <w:tc>
          <w:tcPr>
            <w:tcW w:w="2884" w:type="dxa"/>
          </w:tcPr>
          <w:p w14:paraId="0B2AD2B7" w14:textId="77777777" w:rsidR="00F81D7C" w:rsidRPr="007E0B31" w:rsidRDefault="00F81D7C" w:rsidP="00F81D7C">
            <w:pPr>
              <w:pStyle w:val="Arial11Bold"/>
              <w:rPr>
                <w:rFonts w:cs="Arial"/>
              </w:rPr>
            </w:pPr>
            <w:r w:rsidRPr="007E0B31">
              <w:rPr>
                <w:rFonts w:cs="Arial"/>
              </w:rPr>
              <w:t>National Electricity Transmission System</w:t>
            </w:r>
          </w:p>
        </w:tc>
        <w:tc>
          <w:tcPr>
            <w:tcW w:w="6634" w:type="dxa"/>
          </w:tcPr>
          <w:p w14:paraId="04E27FC4" w14:textId="77777777" w:rsidR="00F81D7C" w:rsidRPr="007E0B31" w:rsidRDefault="00F81D7C" w:rsidP="00F81D7C">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F81D7C" w:rsidRPr="007E0B31" w14:paraId="76C1171A" w14:textId="77777777" w:rsidTr="2F419186">
        <w:trPr>
          <w:cantSplit/>
        </w:trPr>
        <w:tc>
          <w:tcPr>
            <w:tcW w:w="2884" w:type="dxa"/>
          </w:tcPr>
          <w:p w14:paraId="04A8FD6D" w14:textId="77777777" w:rsidR="00F81D7C" w:rsidRPr="007E0B31" w:rsidRDefault="00F81D7C" w:rsidP="00F81D7C">
            <w:pPr>
              <w:pStyle w:val="Arial11Bold"/>
              <w:rPr>
                <w:rFonts w:cs="Arial"/>
              </w:rPr>
            </w:pPr>
            <w:r w:rsidRPr="007E0B31">
              <w:rPr>
                <w:rFonts w:cs="Arial"/>
              </w:rPr>
              <w:t>National Electricity Transmission System Demand</w:t>
            </w:r>
          </w:p>
        </w:tc>
        <w:tc>
          <w:tcPr>
            <w:tcW w:w="6634" w:type="dxa"/>
          </w:tcPr>
          <w:p w14:paraId="620EE064" w14:textId="77777777" w:rsidR="00F81D7C" w:rsidRPr="007E0B31" w:rsidRDefault="00F81D7C" w:rsidP="00F81D7C">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F81D7C" w:rsidRPr="007E0B31" w:rsidRDefault="00F81D7C" w:rsidP="00F81D7C">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F81D7C" w:rsidRPr="007E0B31" w:rsidRDefault="00F81D7C" w:rsidP="00F81D7C">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F81D7C" w:rsidRPr="007E0B31" w:rsidRDefault="00F81D7C" w:rsidP="00F81D7C">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F81D7C" w:rsidRPr="007E0B31" w14:paraId="74597BE5" w14:textId="77777777" w:rsidTr="2F419186">
        <w:trPr>
          <w:cantSplit/>
        </w:trPr>
        <w:tc>
          <w:tcPr>
            <w:tcW w:w="2884" w:type="dxa"/>
          </w:tcPr>
          <w:p w14:paraId="68A046F0" w14:textId="77777777" w:rsidR="00F81D7C" w:rsidRPr="007E0B31" w:rsidRDefault="00F81D7C" w:rsidP="00F81D7C">
            <w:pPr>
              <w:pStyle w:val="Arial11Bold"/>
              <w:rPr>
                <w:rFonts w:cs="Arial"/>
              </w:rPr>
            </w:pPr>
            <w:r w:rsidRPr="007E0B31">
              <w:rPr>
                <w:rFonts w:cs="Arial"/>
              </w:rPr>
              <w:t xml:space="preserve">National Electricity Transmission System Losses </w:t>
            </w:r>
          </w:p>
        </w:tc>
        <w:tc>
          <w:tcPr>
            <w:tcW w:w="6634" w:type="dxa"/>
          </w:tcPr>
          <w:p w14:paraId="67CE6730" w14:textId="77777777" w:rsidR="00F81D7C" w:rsidRPr="007E0B31" w:rsidRDefault="00F81D7C" w:rsidP="00F81D7C">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FC4368" w:rsidRPr="007E0B31" w14:paraId="0DD4953C" w14:textId="77777777" w:rsidTr="2F419186">
        <w:trPr>
          <w:cantSplit/>
          <w:ins w:id="155" w:author="Rebecca Scott (NESO)" w:date="2025-05-20T14:44:00Z"/>
        </w:trPr>
        <w:tc>
          <w:tcPr>
            <w:tcW w:w="2884" w:type="dxa"/>
          </w:tcPr>
          <w:p w14:paraId="65D926E2" w14:textId="40E95AAF" w:rsidR="00FC4368" w:rsidRPr="007E0B31" w:rsidRDefault="00FC4368" w:rsidP="00F81D7C">
            <w:pPr>
              <w:pStyle w:val="Arial11Bold"/>
              <w:rPr>
                <w:ins w:id="156" w:author="Rebecca Scott (NESO)" w:date="2025-05-20T14:44:00Z"/>
                <w:rFonts w:cs="Arial"/>
              </w:rPr>
            </w:pPr>
            <w:ins w:id="157" w:author="Rebecca Scott (NESO)" w:date="2025-05-20T14:44:00Z">
              <w:r>
                <w:rPr>
                  <w:rFonts w:cs="Arial"/>
                </w:rPr>
                <w:t>National Electricity Transmission System Notice</w:t>
              </w:r>
            </w:ins>
          </w:p>
        </w:tc>
        <w:tc>
          <w:tcPr>
            <w:tcW w:w="6634" w:type="dxa"/>
          </w:tcPr>
          <w:p w14:paraId="0E43178A" w14:textId="77777777" w:rsidR="00FC4368" w:rsidRPr="00FC4368" w:rsidRDefault="00FC4368" w:rsidP="00FC4368">
            <w:pPr>
              <w:pStyle w:val="TableArial11"/>
              <w:rPr>
                <w:ins w:id="158" w:author="Rebecca Scott (NESO)" w:date="2025-05-20T14:49:00Z"/>
                <w:rFonts w:cs="Arial"/>
              </w:rPr>
            </w:pPr>
            <w:ins w:id="159" w:author="Rebecca Scott (NESO)" w:date="2025-05-20T14:49:00Z">
              <w:r w:rsidRPr="00FC4368">
                <w:rPr>
                  <w:rFonts w:cs="Arial"/>
                </w:rPr>
                <w:t xml:space="preserve">A notice issued by </w:t>
              </w:r>
              <w:r w:rsidRPr="00FC1CC0">
                <w:rPr>
                  <w:rFonts w:cs="Arial"/>
                  <w:b/>
                  <w:bCs/>
                </w:rPr>
                <w:t>The Company</w:t>
              </w:r>
              <w:r w:rsidRPr="00FC4368">
                <w:rPr>
                  <w:rFonts w:cs="Arial"/>
                </w:rPr>
                <w:t xml:space="preserve"> to </w:t>
              </w:r>
              <w:r w:rsidRPr="00FC1CC0">
                <w:rPr>
                  <w:rFonts w:cs="Arial"/>
                  <w:b/>
                  <w:bCs/>
                </w:rPr>
                <w:t>Users</w:t>
              </w:r>
              <w:r w:rsidRPr="00FC4368">
                <w:rPr>
                  <w:rFonts w:cs="Arial"/>
                </w:rPr>
                <w:t xml:space="preserve"> (or to certain </w:t>
              </w:r>
              <w:r w:rsidRPr="00FC1CC0">
                <w:rPr>
                  <w:rFonts w:cs="Arial"/>
                  <w:b/>
                  <w:bCs/>
                </w:rPr>
                <w:t>Users</w:t>
              </w:r>
              <w:r w:rsidRPr="00FC4368">
                <w:rPr>
                  <w:rFonts w:cs="Arial"/>
                </w:rPr>
                <w:t xml:space="preserve"> only) in accordance with OC7.4.8.2, which provides information relating to </w:t>
              </w:r>
              <w:r w:rsidRPr="00FC1CC0">
                <w:rPr>
                  <w:rFonts w:cs="Arial"/>
                  <w:b/>
                  <w:bCs/>
                </w:rPr>
                <w:t>System</w:t>
              </w:r>
              <w:r w:rsidRPr="00FC4368">
                <w:rPr>
                  <w:rFonts w:cs="Arial"/>
                </w:rPr>
                <w:t xml:space="preserve"> conditions or </w:t>
              </w:r>
              <w:r w:rsidRPr="00FC1CC0">
                <w:rPr>
                  <w:rFonts w:cs="Arial"/>
                  <w:b/>
                  <w:bCs/>
                </w:rPr>
                <w:t>Events</w:t>
              </w:r>
              <w:r w:rsidRPr="00FC4368">
                <w:rPr>
                  <w:rFonts w:cs="Arial"/>
                </w:rPr>
                <w:t xml:space="preserve"> and is intended to:</w:t>
              </w:r>
            </w:ins>
          </w:p>
          <w:p w14:paraId="52E07C6F" w14:textId="77777777" w:rsidR="00FC4368" w:rsidRDefault="00FC4368" w:rsidP="00FC4368">
            <w:pPr>
              <w:pStyle w:val="TableArial11"/>
              <w:numPr>
                <w:ilvl w:val="0"/>
                <w:numId w:val="26"/>
              </w:numPr>
              <w:rPr>
                <w:ins w:id="160" w:author="Rebecca Scott (NESO)" w:date="2025-05-20T14:50:00Z"/>
                <w:rFonts w:cs="Arial"/>
              </w:rPr>
            </w:pPr>
            <w:ins w:id="161" w:author="Rebecca Scott (NESO)" w:date="2025-05-20T14:49:00Z">
              <w:r w:rsidRPr="00FC4368">
                <w:rPr>
                  <w:rFonts w:cs="Arial"/>
                </w:rPr>
                <w:t xml:space="preserve">alert </w:t>
              </w:r>
              <w:r w:rsidRPr="00FC1CC0">
                <w:rPr>
                  <w:rFonts w:cs="Arial"/>
                  <w:b/>
                  <w:bCs/>
                </w:rPr>
                <w:t>Users</w:t>
              </w:r>
              <w:r w:rsidRPr="00FC4368">
                <w:rPr>
                  <w:rFonts w:cs="Arial"/>
                </w:rPr>
                <w:t xml:space="preserve"> to possible or actual </w:t>
              </w:r>
              <w:r w:rsidRPr="00FC1CC0">
                <w:rPr>
                  <w:rFonts w:cs="Arial"/>
                  <w:b/>
                  <w:bCs/>
                </w:rPr>
                <w:t>Plant</w:t>
              </w:r>
              <w:r w:rsidRPr="00FC4368">
                <w:rPr>
                  <w:rFonts w:cs="Arial"/>
                </w:rPr>
                <w:t xml:space="preserve"> shortage, </w:t>
              </w:r>
              <w:r w:rsidRPr="00FC1CC0">
                <w:rPr>
                  <w:rFonts w:cs="Arial"/>
                  <w:b/>
                  <w:bCs/>
                </w:rPr>
                <w:t>System</w:t>
              </w:r>
              <w:r w:rsidRPr="00FC4368">
                <w:rPr>
                  <w:rFonts w:cs="Arial"/>
                </w:rPr>
                <w:t xml:space="preserve"> problems and/or </w:t>
              </w:r>
              <w:r w:rsidRPr="00FC1CC0">
                <w:rPr>
                  <w:rFonts w:cs="Arial"/>
                  <w:b/>
                  <w:bCs/>
                </w:rPr>
                <w:t>Demand</w:t>
              </w:r>
              <w:r w:rsidRPr="00FC4368">
                <w:rPr>
                  <w:rFonts w:cs="Arial"/>
                </w:rPr>
                <w:t xml:space="preserve"> </w:t>
              </w:r>
              <w:proofErr w:type="gramStart"/>
              <w:r w:rsidRPr="00FC4368">
                <w:rPr>
                  <w:rFonts w:cs="Arial"/>
                </w:rPr>
                <w:t>reductions;</w:t>
              </w:r>
              <w:proofErr w:type="gramEnd"/>
              <w:r w:rsidRPr="00FC4368">
                <w:rPr>
                  <w:rFonts w:cs="Arial"/>
                </w:rPr>
                <w:t xml:space="preserve"> </w:t>
              </w:r>
            </w:ins>
          </w:p>
          <w:p w14:paraId="11EC6688" w14:textId="0769345D" w:rsidR="00FC4368" w:rsidRDefault="00FC4368" w:rsidP="00FC4368">
            <w:pPr>
              <w:pStyle w:val="TableArial11"/>
              <w:numPr>
                <w:ilvl w:val="0"/>
                <w:numId w:val="26"/>
              </w:numPr>
              <w:rPr>
                <w:ins w:id="162" w:author="Rebecca Scott (NESO)" w:date="2025-05-20T14:50:00Z"/>
                <w:rFonts w:cs="Arial"/>
              </w:rPr>
            </w:pPr>
            <w:ins w:id="163" w:author="Rebecca Scott (NESO)" w:date="2025-05-20T14:49:00Z">
              <w:r w:rsidRPr="00FC4368">
                <w:rPr>
                  <w:rFonts w:cs="Arial"/>
                </w:rPr>
                <w:t xml:space="preserve">inform </w:t>
              </w:r>
            </w:ins>
            <w:ins w:id="164" w:author="Rebecca Scott [NESO]" w:date="2025-06-30T08:46:00Z" w16du:dateUtc="2025-06-30T07:46:00Z">
              <w:r w:rsidR="00EF51FB">
                <w:rPr>
                  <w:rFonts w:cs="Arial"/>
                </w:rPr>
                <w:t xml:space="preserve">relevant </w:t>
              </w:r>
              <w:r w:rsidR="00EF51FB" w:rsidRPr="00EF51FB">
                <w:rPr>
                  <w:rFonts w:cs="Arial"/>
                  <w:b/>
                  <w:bCs/>
                </w:rPr>
                <w:t>Users</w:t>
              </w:r>
              <w:r w:rsidR="00EF51FB">
                <w:rPr>
                  <w:rFonts w:cs="Arial"/>
                </w:rPr>
                <w:t xml:space="preserve"> </w:t>
              </w:r>
            </w:ins>
            <w:ins w:id="165" w:author="Rebecca Scott (NESO)" w:date="2025-05-20T14:49:00Z">
              <w:r w:rsidRPr="00EF51FB">
                <w:rPr>
                  <w:rFonts w:cs="Arial"/>
                </w:rPr>
                <w:t>of</w:t>
              </w:r>
              <w:r w:rsidRPr="00FC4368">
                <w:rPr>
                  <w:rFonts w:cs="Arial"/>
                </w:rPr>
                <w:t xml:space="preserve"> the applicable </w:t>
              </w:r>
              <w:proofErr w:type="gramStart"/>
              <w:r w:rsidRPr="00FC4368">
                <w:rPr>
                  <w:rFonts w:cs="Arial"/>
                </w:rPr>
                <w:t>period;</w:t>
              </w:r>
            </w:ins>
            <w:proofErr w:type="gramEnd"/>
          </w:p>
          <w:p w14:paraId="17D18508" w14:textId="77777777" w:rsidR="00FC4368" w:rsidRDefault="00FC4368" w:rsidP="00FC4368">
            <w:pPr>
              <w:pStyle w:val="TableArial11"/>
              <w:numPr>
                <w:ilvl w:val="0"/>
                <w:numId w:val="26"/>
              </w:numPr>
              <w:rPr>
                <w:ins w:id="166" w:author="Rebecca Scott (NESO)" w:date="2025-05-20T14:50:00Z"/>
                <w:rFonts w:cs="Arial"/>
              </w:rPr>
            </w:pPr>
            <w:ins w:id="167" w:author="Rebecca Scott (NESO)" w:date="2025-05-20T14:49:00Z">
              <w:r w:rsidRPr="00FC4368">
                <w:rPr>
                  <w:rFonts w:cs="Arial"/>
                </w:rPr>
                <w:t xml:space="preserve">indicate intended consequences for </w:t>
              </w:r>
              <w:proofErr w:type="gramStart"/>
              <w:r w:rsidRPr="00FC1CC0">
                <w:rPr>
                  <w:rFonts w:cs="Arial"/>
                  <w:b/>
                  <w:bCs/>
                </w:rPr>
                <w:t>Users</w:t>
              </w:r>
              <w:r w:rsidRPr="00FC4368">
                <w:rPr>
                  <w:rFonts w:cs="Arial"/>
                </w:rPr>
                <w:t>;</w:t>
              </w:r>
              <w:proofErr w:type="gramEnd"/>
              <w:r w:rsidRPr="00FC4368">
                <w:rPr>
                  <w:rFonts w:cs="Arial"/>
                </w:rPr>
                <w:t xml:space="preserve"> </w:t>
              </w:r>
            </w:ins>
          </w:p>
          <w:p w14:paraId="3DB2752C" w14:textId="1ECC6FE6" w:rsidR="00FC4368" w:rsidRDefault="00FC4368" w:rsidP="00FC4368">
            <w:pPr>
              <w:pStyle w:val="TableArial11"/>
              <w:numPr>
                <w:ilvl w:val="0"/>
                <w:numId w:val="26"/>
              </w:numPr>
              <w:rPr>
                <w:ins w:id="168" w:author="Rebecca Scott (NESO)" w:date="2025-05-20T14:50:00Z"/>
                <w:rFonts w:cs="Arial"/>
              </w:rPr>
            </w:pPr>
            <w:ins w:id="169" w:author="Rebecca Scott (NESO)" w:date="2025-05-20T14:49:00Z">
              <w:r w:rsidRPr="00FC4368">
                <w:rPr>
                  <w:rFonts w:cs="Arial"/>
                </w:rPr>
                <w:t xml:space="preserve">enable specified </w:t>
              </w:r>
              <w:r w:rsidRPr="00FC1CC0">
                <w:rPr>
                  <w:rFonts w:cs="Arial"/>
                  <w:b/>
                  <w:bCs/>
                </w:rPr>
                <w:t xml:space="preserve">Users </w:t>
              </w:r>
              <w:r w:rsidRPr="00FC4368">
                <w:rPr>
                  <w:rFonts w:cs="Arial"/>
                </w:rPr>
                <w:t xml:space="preserve">to </w:t>
              </w:r>
            </w:ins>
            <w:ins w:id="170" w:author="Rebecca Scott [NESO]" w:date="2025-06-30T08:46:00Z" w16du:dateUtc="2025-06-30T07:46:00Z">
              <w:r w:rsidR="008E315A">
                <w:rPr>
                  <w:rFonts w:cs="Arial"/>
                </w:rPr>
                <w:t xml:space="preserve">ensure that their </w:t>
              </w:r>
              <w:r w:rsidR="008E315A">
                <w:rPr>
                  <w:rFonts w:cs="Arial"/>
                  <w:b/>
                  <w:bCs/>
                </w:rPr>
                <w:t xml:space="preserve">User System </w:t>
              </w:r>
              <w:r w:rsidR="008E315A">
                <w:rPr>
                  <w:rFonts w:cs="Arial"/>
                </w:rPr>
                <w:t>is</w:t>
              </w:r>
            </w:ins>
            <w:ins w:id="171" w:author="Rebecca Scott (NESO)" w:date="2025-05-20T14:49:00Z">
              <w:r w:rsidRPr="00FC4368">
                <w:rPr>
                  <w:rFonts w:cs="Arial"/>
                </w:rPr>
                <w:t xml:space="preserve"> in a state of readiness to </w:t>
              </w:r>
            </w:ins>
            <w:ins w:id="172" w:author="Rebecca Scott [NESO]" w:date="2025-07-21T08:20:00Z" w16du:dateUtc="2025-07-21T07:20:00Z">
              <w:r w:rsidR="00E008E2">
                <w:rPr>
                  <w:rFonts w:cs="Arial"/>
                </w:rPr>
                <w:t>implement</w:t>
              </w:r>
            </w:ins>
            <w:ins w:id="173" w:author="Rebecca Scott (NESO)" w:date="2025-05-20T14:49:00Z">
              <w:r w:rsidRPr="00FC4368">
                <w:rPr>
                  <w:rFonts w:cs="Arial"/>
                </w:rPr>
                <w:t xml:space="preserve"> instructions from </w:t>
              </w:r>
              <w:r w:rsidRPr="00FC1CC0">
                <w:rPr>
                  <w:rFonts w:cs="Arial"/>
                  <w:b/>
                  <w:bCs/>
                </w:rPr>
                <w:t>The Company</w:t>
              </w:r>
              <w:r w:rsidRPr="00FC4368">
                <w:rPr>
                  <w:rFonts w:cs="Arial"/>
                </w:rPr>
                <w:t>; and</w:t>
              </w:r>
            </w:ins>
          </w:p>
          <w:p w14:paraId="56B58C4F" w14:textId="27A3ED9D" w:rsidR="00FC4368" w:rsidRPr="00FC4368" w:rsidRDefault="00FC4368" w:rsidP="00754228">
            <w:pPr>
              <w:pStyle w:val="TableArial11"/>
              <w:numPr>
                <w:ilvl w:val="0"/>
                <w:numId w:val="26"/>
              </w:numPr>
              <w:rPr>
                <w:ins w:id="174" w:author="Rebecca Scott (NESO)" w:date="2025-05-20T14:44:00Z"/>
                <w:rFonts w:cs="Arial"/>
              </w:rPr>
            </w:pPr>
            <w:ins w:id="175" w:author="Rebecca Scott (NESO)" w:date="2025-05-20T14:49:00Z">
              <w:r w:rsidRPr="2F419186">
                <w:rPr>
                  <w:rFonts w:cs="Arial"/>
                </w:rPr>
                <w:t>provide notice to</w:t>
              </w:r>
            </w:ins>
            <w:ins w:id="176" w:author="Rebecca Scott [NESO]" w:date="2025-06-30T08:47:00Z">
              <w:r w:rsidR="008E315A" w:rsidRPr="2F419186">
                <w:rPr>
                  <w:rFonts w:cs="Arial"/>
                </w:rPr>
                <w:t xml:space="preserve"> specified</w:t>
              </w:r>
            </w:ins>
            <w:ins w:id="177" w:author="Rebecca Scott (NESO)" w:date="2025-05-20T14:49:00Z">
              <w:r w:rsidRPr="2F419186">
                <w:rPr>
                  <w:rFonts w:cs="Arial"/>
                </w:rPr>
                <w:t xml:space="preserve"> </w:t>
              </w:r>
              <w:r w:rsidRPr="2F419186">
                <w:rPr>
                  <w:rFonts w:cs="Arial"/>
                  <w:b/>
                  <w:bCs/>
                </w:rPr>
                <w:t>Users</w:t>
              </w:r>
              <w:r w:rsidRPr="2F419186">
                <w:rPr>
                  <w:rFonts w:cs="Arial"/>
                </w:rPr>
                <w:t xml:space="preserve"> </w:t>
              </w:r>
            </w:ins>
            <w:ins w:id="178" w:author="Rebecca Scott [NESO]" w:date="2025-06-30T08:47:00Z">
              <w:r w:rsidR="00754228" w:rsidRPr="2F419186">
                <w:rPr>
                  <w:rFonts w:cs="Arial"/>
                </w:rPr>
                <w:t>so that they</w:t>
              </w:r>
            </w:ins>
            <w:ins w:id="179" w:author="Rebecca Scott [NESO]" w:date="2025-07-21T08:20:00Z">
              <w:r w:rsidR="00E008E2" w:rsidRPr="2F419186">
                <w:rPr>
                  <w:rFonts w:cs="Arial"/>
                </w:rPr>
                <w:t xml:space="preserve"> </w:t>
              </w:r>
            </w:ins>
            <w:ins w:id="180" w:author="Sarah Johnson [NESO]" w:date="2025-08-21T09:48:00Z">
              <w:r w:rsidR="09DD4612" w:rsidRPr="2F419186">
                <w:rPr>
                  <w:rFonts w:cs="Arial"/>
                </w:rPr>
                <w:t xml:space="preserve">can </w:t>
              </w:r>
            </w:ins>
            <w:ins w:id="181" w:author="Rebecca Scott [NESO]" w:date="2025-06-30T08:47:00Z">
              <w:r w:rsidR="00754228" w:rsidRPr="2F419186">
                <w:rPr>
                  <w:rFonts w:cs="Arial"/>
                </w:rPr>
                <w:t xml:space="preserve">implement </w:t>
              </w:r>
            </w:ins>
            <w:ins w:id="182" w:author="Sarah Johnson [NESO]" w:date="2025-08-21T09:48:00Z">
              <w:r w:rsidR="7737716E" w:rsidRPr="2F419186">
                <w:rPr>
                  <w:rFonts w:cs="Arial"/>
                </w:rPr>
                <w:t xml:space="preserve">any </w:t>
              </w:r>
            </w:ins>
            <w:ins w:id="183" w:author="Rebecca Scott [NESO]" w:date="2025-06-30T08:47:00Z">
              <w:r w:rsidR="00754228" w:rsidRPr="2F419186">
                <w:rPr>
                  <w:rFonts w:cs="Arial"/>
                </w:rPr>
                <w:t>instructions issued</w:t>
              </w:r>
            </w:ins>
            <w:ins w:id="184" w:author="Rebecca Scott (NESO)" w:date="2025-05-20T14:49:00Z">
              <w:r w:rsidRPr="2F419186">
                <w:rPr>
                  <w:rFonts w:cs="Arial"/>
                </w:rPr>
                <w:t xml:space="preserve"> by </w:t>
              </w:r>
              <w:r w:rsidRPr="2F419186">
                <w:rPr>
                  <w:rFonts w:cs="Arial"/>
                  <w:b/>
                  <w:bCs/>
                </w:rPr>
                <w:t>The Company</w:t>
              </w:r>
              <w:r w:rsidRPr="2F419186">
                <w:rPr>
                  <w:rFonts w:cs="Arial"/>
                </w:rPr>
                <w:t>.</w:t>
              </w:r>
            </w:ins>
          </w:p>
        </w:tc>
      </w:tr>
      <w:tr w:rsidR="00BE0276" w:rsidRPr="007E0B31" w14:paraId="3172398A" w14:textId="77777777" w:rsidTr="2F419186">
        <w:trPr>
          <w:cantSplit/>
          <w:ins w:id="185" w:author="Lizzie Timmins (NESO)" w:date="2025-04-14T11:08:00Z"/>
        </w:trPr>
        <w:tc>
          <w:tcPr>
            <w:tcW w:w="2884" w:type="dxa"/>
          </w:tcPr>
          <w:p w14:paraId="3885EA01" w14:textId="0621414C" w:rsidR="00BE0276" w:rsidRPr="007E0B31" w:rsidRDefault="00BE0276" w:rsidP="00BE0276">
            <w:pPr>
              <w:pStyle w:val="Arial11Bold"/>
              <w:rPr>
                <w:ins w:id="186" w:author="Lizzie Timmins (NESO)" w:date="2025-04-14T11:08:00Z"/>
                <w:rFonts w:cs="Arial"/>
              </w:rPr>
            </w:pPr>
            <w:ins w:id="187" w:author="Lizzie Timmins (NESO)" w:date="2025-04-14T11:08:00Z">
              <w:r w:rsidRPr="00A52ED5">
                <w:lastRenderedPageBreak/>
                <w:t xml:space="preserve">National Electricity Transmission System Notice – DCRP </w:t>
              </w:r>
            </w:ins>
            <w:ins w:id="188" w:author="Rebecca Scott (NESO)" w:date="2025-04-16T16:17:00Z">
              <w:r w:rsidR="00083A17">
                <w:t>Act</w:t>
              </w:r>
            </w:ins>
            <w:ins w:id="189" w:author="Rebecca Scott (NESO)" w:date="2025-05-30T10:42:00Z">
              <w:r w:rsidR="00770493">
                <w:t>uation</w:t>
              </w:r>
            </w:ins>
          </w:p>
        </w:tc>
        <w:tc>
          <w:tcPr>
            <w:tcW w:w="6634" w:type="dxa"/>
          </w:tcPr>
          <w:p w14:paraId="046F007C" w14:textId="08B40513" w:rsidR="00BE0276" w:rsidRPr="007E0B31" w:rsidRDefault="00BE0276" w:rsidP="00BE0276">
            <w:pPr>
              <w:pStyle w:val="TableArial11"/>
              <w:rPr>
                <w:ins w:id="190" w:author="Lizzie Timmins (NESO)" w:date="2025-04-14T11:08:00Z"/>
                <w:rFonts w:cs="Arial"/>
              </w:rPr>
            </w:pPr>
            <w:ins w:id="191" w:author="Lizzie Timmins (NESO)" w:date="2025-04-14T11:08:00Z">
              <w:r>
                <w:t xml:space="preserve">A notice issued by </w:t>
              </w:r>
              <w:r w:rsidRPr="2F419186">
                <w:rPr>
                  <w:b/>
                  <w:bCs/>
                </w:rPr>
                <w:t>The Company</w:t>
              </w:r>
              <w:r>
                <w:t xml:space="preserve">, in accordance with OC6.9.3, to instruct </w:t>
              </w:r>
            </w:ins>
            <w:ins w:id="192" w:author="Lizzie Timmins (NESO)" w:date="2025-05-20T10:40:00Z">
              <w:r w:rsidR="003B6EFB">
                <w:t xml:space="preserve">the relevant </w:t>
              </w:r>
            </w:ins>
            <w:ins w:id="193" w:author="Lizzie Timmins (NESO)" w:date="2025-04-14T11:08:00Z">
              <w:r w:rsidRPr="2F419186">
                <w:rPr>
                  <w:b/>
                  <w:bCs/>
                </w:rPr>
                <w:t>Network Operator</w:t>
              </w:r>
            </w:ins>
            <w:ins w:id="194" w:author="Lizzie Timmins (NESO)" w:date="2025-05-20T10:40:00Z">
              <w:r w:rsidR="003B6EFB">
                <w:t>(</w:t>
              </w:r>
            </w:ins>
            <w:ins w:id="195" w:author="Lizzie Timmins (NESO)" w:date="2025-04-14T11:08:00Z">
              <w:r>
                <w:t>s</w:t>
              </w:r>
            </w:ins>
            <w:ins w:id="196" w:author="Lizzie Timmins (NESO)" w:date="2025-05-20T10:40:00Z">
              <w:r w:rsidR="003B6EFB">
                <w:t>)</w:t>
              </w:r>
            </w:ins>
            <w:ins w:id="197" w:author="Lizzie Timmins (NESO)" w:date="2025-04-14T11:08:00Z">
              <w:r>
                <w:t xml:space="preserve"> to initiate the </w:t>
              </w:r>
              <w:r w:rsidRPr="2F419186">
                <w:rPr>
                  <w:b/>
                  <w:bCs/>
                </w:rPr>
                <w:t>DCRP</w:t>
              </w:r>
              <w:r>
                <w:t xml:space="preserve"> and reconfigure their </w:t>
              </w:r>
            </w:ins>
            <w:ins w:id="198" w:author="Rebecca Scott [NESO]" w:date="2025-06-30T08:48:00Z">
              <w:r w:rsidR="00754228" w:rsidRPr="2F419186">
                <w:rPr>
                  <w:b/>
                  <w:bCs/>
                </w:rPr>
                <w:t xml:space="preserve">User System </w:t>
              </w:r>
            </w:ins>
            <w:ins w:id="199" w:author="Lizzie Timmins (NESO)" w:date="2025-04-14T11:08:00Z">
              <w:r>
                <w:t>as required</w:t>
              </w:r>
            </w:ins>
            <w:ins w:id="200" w:author="Rebecca Scott (NESO)" w:date="2025-04-16T16:19:00Z">
              <w:r w:rsidR="009A5BBB">
                <w:t>, within 8 hours,</w:t>
              </w:r>
            </w:ins>
            <w:ins w:id="201" w:author="Lizzie Timmins (NESO)" w:date="2025-04-14T11:08:00Z">
              <w:r>
                <w:t xml:space="preserve"> to be able to implement the </w:t>
              </w:r>
              <w:r w:rsidRPr="2F419186">
                <w:rPr>
                  <w:b/>
                  <w:bCs/>
                </w:rPr>
                <w:t>Activation Schedule</w:t>
              </w:r>
            </w:ins>
            <w:ins w:id="202" w:author="Lizzie Timmins (NESO)" w:date="2025-05-20T10:41:00Z">
              <w:r w:rsidR="00313967">
                <w:t>(</w:t>
              </w:r>
            </w:ins>
            <w:ins w:id="203" w:author="Lizzie Timmins (NESO)" w:date="2025-04-14T11:08:00Z">
              <w:r>
                <w:t>s</w:t>
              </w:r>
            </w:ins>
            <w:ins w:id="204" w:author="Lizzie Timmins (NESO)" w:date="2025-05-20T10:41:00Z">
              <w:r w:rsidR="00313967">
                <w:t>)</w:t>
              </w:r>
            </w:ins>
            <w:ins w:id="205" w:author="Lizzie Timmins (NESO)" w:date="2025-04-14T11:08:00Z">
              <w:r>
                <w:t>.</w:t>
              </w:r>
            </w:ins>
          </w:p>
        </w:tc>
      </w:tr>
      <w:tr w:rsidR="00284A6A" w:rsidRPr="007E0B31" w14:paraId="2162AB60" w14:textId="77777777" w:rsidTr="2F419186">
        <w:trPr>
          <w:cantSplit/>
          <w:ins w:id="206" w:author="Rebecca Scott (NESO)" w:date="2025-04-16T16:23:00Z"/>
        </w:trPr>
        <w:tc>
          <w:tcPr>
            <w:tcW w:w="2884" w:type="dxa"/>
          </w:tcPr>
          <w:p w14:paraId="5CBD38B2" w14:textId="7AC815E3" w:rsidR="00284A6A" w:rsidRPr="00A52ED5" w:rsidRDefault="00284A6A" w:rsidP="00284A6A">
            <w:pPr>
              <w:pStyle w:val="Arial11Bold"/>
              <w:rPr>
                <w:ins w:id="207" w:author="Rebecca Scott (NESO)" w:date="2025-04-16T16:23:00Z"/>
              </w:rPr>
            </w:pPr>
            <w:ins w:id="208" w:author="Rebecca Scott (NESO)" w:date="2025-04-16T16:23:00Z">
              <w:r w:rsidRPr="00A52ED5">
                <w:t>National Electricity Transmission System Notice – DCRP Im</w:t>
              </w:r>
              <w:r>
                <w:t>plementation</w:t>
              </w:r>
            </w:ins>
          </w:p>
        </w:tc>
        <w:tc>
          <w:tcPr>
            <w:tcW w:w="6634" w:type="dxa"/>
          </w:tcPr>
          <w:p w14:paraId="6234DF2D" w14:textId="1D1E373D" w:rsidR="00BC73B0" w:rsidRDefault="00BC73B0" w:rsidP="00C55927">
            <w:pPr>
              <w:pStyle w:val="TableArial11"/>
              <w:rPr>
                <w:ins w:id="209" w:author="Rebecca Scott (NESO)" w:date="2025-04-16T16:23:00Z"/>
              </w:rPr>
            </w:pPr>
            <w:ins w:id="210" w:author="Rebecca Scott [NESO]" w:date="2025-07-02T09:49:00Z" w16du:dateUtc="2025-07-02T08:49:00Z">
              <w:r>
                <w:t>A notice issued by</w:t>
              </w:r>
              <w:r>
                <w:rPr>
                  <w:b/>
                  <w:bCs/>
                </w:rPr>
                <w:t xml:space="preserve"> The Company</w:t>
              </w:r>
              <w:r>
                <w:t xml:space="preserve">, in accordance with OC6.9.5, to instruct the </w:t>
              </w:r>
              <w:r>
                <w:rPr>
                  <w:b/>
                  <w:bCs/>
                </w:rPr>
                <w:t>Network Operator</w:t>
              </w:r>
              <w:r>
                <w:t>(</w:t>
              </w:r>
              <w:r w:rsidRPr="00852161">
                <w:t>s</w:t>
              </w:r>
              <w:r>
                <w:t xml:space="preserve">) to make disconnections in accordance with the instructions detailed in the </w:t>
              </w:r>
              <w:r>
                <w:rPr>
                  <w:b/>
                  <w:bCs/>
                </w:rPr>
                <w:t>Activation Schedule</w:t>
              </w:r>
              <w:r>
                <w:t xml:space="preserve">(s). This notice will be sent alongside the first set of </w:t>
              </w:r>
              <w:r>
                <w:rPr>
                  <w:b/>
                  <w:bCs/>
                </w:rPr>
                <w:t>Activation Schedule</w:t>
              </w:r>
              <w:r>
                <w:t xml:space="preserve">(s) required for a </w:t>
              </w:r>
              <w:r>
                <w:rPr>
                  <w:b/>
                  <w:bCs/>
                </w:rPr>
                <w:t>Demand Control Rotation Period</w:t>
              </w:r>
              <w:r>
                <w:t xml:space="preserve">. </w:t>
              </w:r>
            </w:ins>
          </w:p>
        </w:tc>
      </w:tr>
      <w:tr w:rsidR="00284A6A" w:rsidRPr="007E0B31" w14:paraId="317F10DE" w14:textId="77777777" w:rsidTr="2F419186">
        <w:trPr>
          <w:cantSplit/>
          <w:ins w:id="211" w:author="Lizzie Timmins (NESO)" w:date="2025-04-14T11:08:00Z"/>
        </w:trPr>
        <w:tc>
          <w:tcPr>
            <w:tcW w:w="2884" w:type="dxa"/>
          </w:tcPr>
          <w:p w14:paraId="6B05AA0D" w14:textId="3E6DD577" w:rsidR="00284A6A" w:rsidRPr="007E0B31" w:rsidRDefault="00284A6A" w:rsidP="00284A6A">
            <w:pPr>
              <w:pStyle w:val="Arial11Bold"/>
              <w:rPr>
                <w:ins w:id="212" w:author="Lizzie Timmins (NESO)" w:date="2025-04-14T11:08:00Z"/>
                <w:rFonts w:cs="Arial"/>
              </w:rPr>
            </w:pPr>
            <w:ins w:id="213" w:author="Lizzie Timmins (NESO)" w:date="2025-04-14T11:08:00Z">
              <w:r w:rsidRPr="00A52ED5">
                <w:t>National Electricity Transmission System Notice – DCRP Stand Down</w:t>
              </w:r>
            </w:ins>
          </w:p>
        </w:tc>
        <w:tc>
          <w:tcPr>
            <w:tcW w:w="6634" w:type="dxa"/>
          </w:tcPr>
          <w:p w14:paraId="5359A796" w14:textId="6BDDF9AA" w:rsidR="00284A6A" w:rsidRPr="007E0B31" w:rsidRDefault="00284A6A" w:rsidP="00284A6A">
            <w:pPr>
              <w:pStyle w:val="TableArial11"/>
              <w:rPr>
                <w:ins w:id="214" w:author="Lizzie Timmins (NESO)" w:date="2025-04-14T11:08:00Z"/>
                <w:rFonts w:cs="Arial"/>
              </w:rPr>
            </w:pPr>
            <w:ins w:id="215" w:author="Lizzie Timmins (NESO)" w:date="2025-04-14T11:08:00Z">
              <w:r>
                <w:t xml:space="preserve">A notice issued by </w:t>
              </w:r>
              <w:r w:rsidRPr="2F419186">
                <w:rPr>
                  <w:b/>
                  <w:bCs/>
                </w:rPr>
                <w:t>The Company</w:t>
              </w:r>
              <w:r>
                <w:t>, in accordance with OC6.9.</w:t>
              </w:r>
            </w:ins>
            <w:ins w:id="216" w:author="Sarah Johnson [NESO]" w:date="2025-08-21T09:51:00Z">
              <w:r w:rsidR="580324D6">
                <w:t>6</w:t>
              </w:r>
            </w:ins>
            <w:ins w:id="217" w:author="Lizzie Timmins (NESO)" w:date="2025-04-14T11:08:00Z">
              <w:r>
                <w:t xml:space="preserve">, to instruct </w:t>
              </w:r>
            </w:ins>
            <w:ins w:id="218" w:author="Lizzie Timmins (NESO)" w:date="2025-05-20T10:40:00Z">
              <w:r w:rsidR="0064580B">
                <w:t xml:space="preserve">the relevant </w:t>
              </w:r>
            </w:ins>
            <w:ins w:id="219" w:author="Lizzie Timmins (NESO)" w:date="2025-04-14T11:08:00Z">
              <w:r w:rsidRPr="2F419186">
                <w:rPr>
                  <w:b/>
                  <w:bCs/>
                </w:rPr>
                <w:t>Network Operator</w:t>
              </w:r>
            </w:ins>
            <w:ins w:id="220" w:author="Lizzie Timmins (NESO)" w:date="2025-05-20T10:40:00Z">
              <w:r w:rsidR="0064580B">
                <w:t>(</w:t>
              </w:r>
            </w:ins>
            <w:ins w:id="221" w:author="Lizzie Timmins (NESO)" w:date="2025-04-14T11:08:00Z">
              <w:r>
                <w:t>s</w:t>
              </w:r>
            </w:ins>
            <w:ins w:id="222" w:author="Lizzie Timmins (NESO)" w:date="2025-05-20T10:40:00Z">
              <w:r w:rsidR="0064580B">
                <w:t>)</w:t>
              </w:r>
            </w:ins>
            <w:ins w:id="223" w:author="Lizzie Timmins (NESO)" w:date="2025-04-14T11:08:00Z">
              <w:r>
                <w:t xml:space="preserve"> to stand down </w:t>
              </w:r>
              <w:r w:rsidRPr="2F419186">
                <w:rPr>
                  <w:b/>
                  <w:bCs/>
                </w:rPr>
                <w:t>DCRP</w:t>
              </w:r>
              <w:r>
                <w:t xml:space="preserve"> arrangements as soon as reasonably practicable and securely revert their networks back to normal network configuration and operation without </w:t>
              </w:r>
              <w:r w:rsidRPr="2F419186">
                <w:rPr>
                  <w:b/>
                  <w:bCs/>
                </w:rPr>
                <w:t>Demand Disconnection</w:t>
              </w:r>
            </w:ins>
            <w:ins w:id="224" w:author="Rebecca Scott (NESO)" w:date="2025-04-16T16:24:00Z">
              <w:r w:rsidRPr="2F419186">
                <w:rPr>
                  <w:b/>
                  <w:bCs/>
                </w:rPr>
                <w:t xml:space="preserve"> </w:t>
              </w:r>
              <w:r>
                <w:t>or to notify</w:t>
              </w:r>
            </w:ins>
            <w:ins w:id="225" w:author="Lizzie Timmins (NESO)" w:date="2025-05-20T10:40:00Z">
              <w:r w:rsidR="002578DE">
                <w:t xml:space="preserve"> the relevant</w:t>
              </w:r>
            </w:ins>
            <w:ins w:id="226" w:author="Rebecca Scott (NESO)" w:date="2025-04-16T16:24:00Z">
              <w:r>
                <w:t xml:space="preserve"> </w:t>
              </w:r>
              <w:r w:rsidR="008D144C" w:rsidRPr="2F419186">
                <w:rPr>
                  <w:b/>
                  <w:bCs/>
                </w:rPr>
                <w:t>Network Operator</w:t>
              </w:r>
            </w:ins>
            <w:ins w:id="227" w:author="Lizzie Timmins (NESO)" w:date="2025-05-20T10:40:00Z">
              <w:r w:rsidR="002578DE">
                <w:t>(</w:t>
              </w:r>
            </w:ins>
            <w:ins w:id="228" w:author="Rebecca Scott (NESO)" w:date="2025-04-16T16:24:00Z">
              <w:r w:rsidR="008D144C">
                <w:t>s</w:t>
              </w:r>
            </w:ins>
            <w:ins w:id="229" w:author="Lizzie Timmins (NESO)" w:date="2025-05-20T10:40:00Z">
              <w:r w:rsidR="002578DE">
                <w:t>)</w:t>
              </w:r>
            </w:ins>
            <w:ins w:id="230" w:author="Rebecca Scott (NESO)" w:date="2025-04-16T16:24:00Z">
              <w:r w:rsidR="008D144C">
                <w:t xml:space="preserve"> </w:t>
              </w:r>
            </w:ins>
            <w:ins w:id="231" w:author="John Zammit-Haber (NESO)" w:date="2025-05-06T14:32:00Z">
              <w:r w:rsidR="1373A091">
                <w:t>to</w:t>
              </w:r>
            </w:ins>
            <w:ins w:id="232" w:author="Rebecca Scott (NESO)" w:date="2025-04-16T16:24:00Z">
              <w:r w:rsidR="008D144C">
                <w:t xml:space="preserve"> transition to the Electricity Supply Emergency Code</w:t>
              </w:r>
            </w:ins>
            <w:ins w:id="233" w:author="Lizzie Timmins (NESO)" w:date="2025-05-20T11:06:00Z">
              <w:r w:rsidR="00B72DEC">
                <w:t xml:space="preserve"> arrangements</w:t>
              </w:r>
            </w:ins>
            <w:ins w:id="234" w:author="Lizzie Timmins (NESO)" w:date="2025-04-14T11:08:00Z">
              <w:r>
                <w:t>.</w:t>
              </w:r>
            </w:ins>
          </w:p>
        </w:tc>
      </w:tr>
      <w:tr w:rsidR="00284A6A" w:rsidRPr="007E0B31" w14:paraId="48376211" w14:textId="77777777" w:rsidTr="2F419186">
        <w:trPr>
          <w:cantSplit/>
        </w:trPr>
        <w:tc>
          <w:tcPr>
            <w:tcW w:w="2884" w:type="dxa"/>
          </w:tcPr>
          <w:p w14:paraId="27F2E9C4" w14:textId="77777777" w:rsidR="00284A6A" w:rsidRPr="007E0B31" w:rsidDel="00E0556C" w:rsidRDefault="00284A6A" w:rsidP="00284A6A">
            <w:pPr>
              <w:pStyle w:val="Arial11Bold"/>
              <w:rPr>
                <w:rFonts w:cs="Arial"/>
              </w:rPr>
            </w:pPr>
            <w:r w:rsidRPr="007E0B31">
              <w:rPr>
                <w:rFonts w:cs="Arial"/>
              </w:rPr>
              <w:t>National Electricity Transmission System Operator Area</w:t>
            </w:r>
          </w:p>
        </w:tc>
        <w:tc>
          <w:tcPr>
            <w:tcW w:w="6634" w:type="dxa"/>
          </w:tcPr>
          <w:p w14:paraId="2CFEDB7F" w14:textId="7B04A088" w:rsidR="00284A6A" w:rsidRPr="007E0B31" w:rsidRDefault="00284A6A" w:rsidP="00284A6A">
            <w:pPr>
              <w:pStyle w:val="TableArial11"/>
              <w:rPr>
                <w:rFonts w:cs="Arial"/>
              </w:rPr>
            </w:pPr>
            <w:r>
              <w:rPr>
                <w:rFonts w:cs="Arial"/>
              </w:rPr>
              <w:t>M</w:t>
            </w:r>
            <w:r w:rsidRPr="38E6A229">
              <w:rPr>
                <w:rFonts w:cs="Arial"/>
              </w:rPr>
              <w:t xml:space="preserve">eans the area by that name as set out in the terms of the </w:t>
            </w:r>
            <w:r w:rsidRPr="38E6A229">
              <w:rPr>
                <w:rFonts w:cs="Arial"/>
                <w:b/>
                <w:bCs/>
              </w:rPr>
              <w:t>ESO Licence.</w:t>
            </w:r>
          </w:p>
        </w:tc>
      </w:tr>
      <w:tr w:rsidR="00284A6A" w:rsidRPr="007E0B31" w14:paraId="55416822" w14:textId="77777777" w:rsidTr="2F419186">
        <w:trPr>
          <w:cantSplit/>
        </w:trPr>
        <w:tc>
          <w:tcPr>
            <w:tcW w:w="2884" w:type="dxa"/>
          </w:tcPr>
          <w:p w14:paraId="0FB9F23B" w14:textId="77777777" w:rsidR="00284A6A" w:rsidRPr="007E0B31" w:rsidRDefault="00284A6A" w:rsidP="00284A6A">
            <w:pPr>
              <w:pStyle w:val="Arial11Bold"/>
              <w:rPr>
                <w:rFonts w:cs="Arial"/>
              </w:rPr>
            </w:pPr>
            <w:r w:rsidRPr="007E0B31">
              <w:rPr>
                <w:rFonts w:cs="Arial"/>
              </w:rPr>
              <w:t>National Electricity Transmission System Study Network Data File</w:t>
            </w:r>
          </w:p>
        </w:tc>
        <w:tc>
          <w:tcPr>
            <w:tcW w:w="6634" w:type="dxa"/>
          </w:tcPr>
          <w:p w14:paraId="6B8E82EB" w14:textId="1125D6F8" w:rsidR="00284A6A" w:rsidRPr="007E0B31" w:rsidRDefault="00284A6A" w:rsidP="00284A6A">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284A6A" w:rsidRPr="007E0B31" w14:paraId="59CB3966" w14:textId="77777777" w:rsidTr="2F419186">
        <w:trPr>
          <w:cantSplit/>
        </w:trPr>
        <w:tc>
          <w:tcPr>
            <w:tcW w:w="2884" w:type="dxa"/>
          </w:tcPr>
          <w:p w14:paraId="4944B672" w14:textId="77777777" w:rsidR="00284A6A" w:rsidRPr="007E0B31" w:rsidRDefault="00284A6A" w:rsidP="00284A6A">
            <w:pPr>
              <w:pStyle w:val="Arial11Bold"/>
              <w:rPr>
                <w:rFonts w:cs="Arial"/>
              </w:rPr>
            </w:pPr>
            <w:r w:rsidRPr="007E0B31">
              <w:rPr>
                <w:rFonts w:cs="Arial"/>
              </w:rPr>
              <w:t>National Electricity Transmission System Warning</w:t>
            </w:r>
          </w:p>
        </w:tc>
        <w:tc>
          <w:tcPr>
            <w:tcW w:w="6634" w:type="dxa"/>
          </w:tcPr>
          <w:p w14:paraId="6C1801F0" w14:textId="3FBAE0F4" w:rsidR="00284A6A" w:rsidRPr="007E0B31" w:rsidRDefault="00284A6A" w:rsidP="00284A6A">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w:t>
            </w:r>
            <w:proofErr w:type="gramStart"/>
            <w:r w:rsidRPr="007E0B31">
              <w:rPr>
                <w:rFonts w:cs="Arial"/>
              </w:rPr>
              <w:t>reductions;</w:t>
            </w:r>
            <w:proofErr w:type="gramEnd"/>
            <w:r w:rsidRPr="007E0B31">
              <w:rPr>
                <w:rFonts w:cs="Arial"/>
              </w:rPr>
              <w:t xml:space="preserve"> </w:t>
            </w:r>
          </w:p>
          <w:p w14:paraId="13767C7F"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inform of the applicable </w:t>
            </w:r>
            <w:proofErr w:type="gramStart"/>
            <w:r w:rsidRPr="007E0B31">
              <w:rPr>
                <w:rFonts w:cs="Arial"/>
              </w:rPr>
              <w:t>period;</w:t>
            </w:r>
            <w:proofErr w:type="gramEnd"/>
          </w:p>
          <w:p w14:paraId="4392D733"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284A6A" w:rsidRPr="007E0B31" w:rsidRDefault="00284A6A" w:rsidP="00284A6A">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284A6A" w:rsidRPr="007E0B31" w14:paraId="01E8D3C9" w14:textId="77777777" w:rsidTr="2F419186">
        <w:trPr>
          <w:cantSplit/>
        </w:trPr>
        <w:tc>
          <w:tcPr>
            <w:tcW w:w="2884" w:type="dxa"/>
          </w:tcPr>
          <w:p w14:paraId="6465F3EA" w14:textId="77777777" w:rsidR="00284A6A" w:rsidRPr="007E0B31" w:rsidRDefault="00284A6A" w:rsidP="00284A6A">
            <w:pPr>
              <w:pStyle w:val="Arial11Bold"/>
              <w:rPr>
                <w:rFonts w:cs="Arial"/>
              </w:rPr>
            </w:pPr>
            <w:r w:rsidRPr="007E0B31">
              <w:rPr>
                <w:rFonts w:cs="Arial"/>
              </w:rPr>
              <w:t xml:space="preserve">National Electricity Transmission System Warning - Demand Control Imminent </w:t>
            </w:r>
          </w:p>
        </w:tc>
        <w:tc>
          <w:tcPr>
            <w:tcW w:w="6634" w:type="dxa"/>
          </w:tcPr>
          <w:p w14:paraId="364B4D7F" w14:textId="1DE41AB1" w:rsidR="00284A6A" w:rsidRPr="007E0B31" w:rsidRDefault="00284A6A" w:rsidP="00284A6A">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284A6A" w:rsidRPr="007E0B31" w14:paraId="5619AA14" w14:textId="77777777" w:rsidTr="2F419186">
        <w:trPr>
          <w:cantSplit/>
        </w:trPr>
        <w:tc>
          <w:tcPr>
            <w:tcW w:w="2884" w:type="dxa"/>
          </w:tcPr>
          <w:p w14:paraId="32EB5FAD" w14:textId="77777777" w:rsidR="00284A6A" w:rsidRPr="007E0B31" w:rsidRDefault="00284A6A" w:rsidP="00284A6A">
            <w:pPr>
              <w:pStyle w:val="Arial11Bold"/>
              <w:rPr>
                <w:rFonts w:cs="Arial"/>
              </w:rPr>
            </w:pPr>
            <w:r w:rsidRPr="007E0B31">
              <w:rPr>
                <w:rFonts w:cs="Arial"/>
              </w:rPr>
              <w:t>National Electricity Transmission System Warning - Electricity Margin Notice</w:t>
            </w:r>
          </w:p>
        </w:tc>
        <w:tc>
          <w:tcPr>
            <w:tcW w:w="6634" w:type="dxa"/>
          </w:tcPr>
          <w:p w14:paraId="0AC22BDE" w14:textId="108F5E71" w:rsidR="00284A6A" w:rsidRPr="007E0B31" w:rsidRDefault="00284A6A" w:rsidP="00284A6A">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284A6A" w:rsidRPr="00333F56" w14:paraId="63F60E1D" w14:textId="77777777" w:rsidTr="2F419186">
        <w:trPr>
          <w:cantSplit/>
        </w:trPr>
        <w:tc>
          <w:tcPr>
            <w:tcW w:w="2884" w:type="dxa"/>
            <w:tcBorders>
              <w:top w:val="single" w:sz="4" w:space="0" w:color="auto"/>
              <w:left w:val="single" w:sz="4" w:space="0" w:color="auto"/>
              <w:bottom w:val="single" w:sz="4" w:space="0" w:color="auto"/>
              <w:right w:val="single" w:sz="4" w:space="0" w:color="auto"/>
            </w:tcBorders>
          </w:tcPr>
          <w:p w14:paraId="69FE78DB" w14:textId="0CCC7CDC" w:rsidR="00284A6A" w:rsidRPr="00333F56" w:rsidRDefault="00284A6A" w:rsidP="00284A6A">
            <w:pPr>
              <w:pStyle w:val="paragraph"/>
              <w:rPr>
                <w:rFonts w:ascii="Arial" w:hAnsi="Arial" w:cs="Arial"/>
                <w:b/>
                <w:bCs/>
                <w:sz w:val="20"/>
                <w:szCs w:val="20"/>
              </w:rPr>
            </w:pPr>
            <w:r w:rsidRPr="56193979">
              <w:rPr>
                <w:rFonts w:ascii="Arial" w:hAnsi="Arial" w:cs="Arial"/>
                <w:b/>
                <w:bCs/>
                <w:sz w:val="20"/>
                <w:szCs w:val="20"/>
              </w:rPr>
              <w:lastRenderedPageBreak/>
              <w:t>National Electricity Transmission System Warning – Embedded Generation Control Imminent  </w:t>
            </w:r>
          </w:p>
        </w:tc>
        <w:tc>
          <w:tcPr>
            <w:tcW w:w="6634" w:type="dxa"/>
            <w:tcBorders>
              <w:top w:val="single" w:sz="4" w:space="0" w:color="auto"/>
              <w:left w:val="single" w:sz="4" w:space="0" w:color="auto"/>
              <w:bottom w:val="single" w:sz="4" w:space="0" w:color="auto"/>
              <w:right w:val="single" w:sz="4" w:space="0" w:color="auto"/>
            </w:tcBorders>
          </w:tcPr>
          <w:p w14:paraId="626F53FD" w14:textId="5ED02276" w:rsidR="00284A6A" w:rsidRPr="00333F56" w:rsidRDefault="00284A6A" w:rsidP="00284A6A">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284A6A" w:rsidRPr="007E0B31" w14:paraId="799F5D77" w14:textId="77777777" w:rsidTr="2F419186">
        <w:trPr>
          <w:cantSplit/>
        </w:trPr>
        <w:tc>
          <w:tcPr>
            <w:tcW w:w="2884" w:type="dxa"/>
          </w:tcPr>
          <w:p w14:paraId="77FD5C8F" w14:textId="77777777" w:rsidR="00284A6A" w:rsidRPr="007E0B31" w:rsidRDefault="00284A6A" w:rsidP="00284A6A">
            <w:pPr>
              <w:pStyle w:val="Arial11Bold"/>
              <w:rPr>
                <w:rFonts w:cs="Arial"/>
              </w:rPr>
            </w:pPr>
            <w:r w:rsidRPr="007E0B31">
              <w:rPr>
                <w:rFonts w:cs="Arial"/>
              </w:rPr>
              <w:t xml:space="preserve">National Electricity Transmission System Warning - High Risk of Demand Reduction </w:t>
            </w:r>
          </w:p>
        </w:tc>
        <w:tc>
          <w:tcPr>
            <w:tcW w:w="6634" w:type="dxa"/>
          </w:tcPr>
          <w:p w14:paraId="4DD4D940" w14:textId="77777777" w:rsidR="00284A6A" w:rsidRPr="007E0B31" w:rsidRDefault="00284A6A" w:rsidP="00284A6A">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284A6A" w:rsidRPr="005C32A6" w14:paraId="11604B47" w14:textId="77777777" w:rsidTr="2F419186">
        <w:trPr>
          <w:cantSplit/>
        </w:trPr>
        <w:tc>
          <w:tcPr>
            <w:tcW w:w="2884" w:type="dxa"/>
            <w:tcBorders>
              <w:top w:val="single" w:sz="4" w:space="0" w:color="auto"/>
              <w:left w:val="single" w:sz="4" w:space="0" w:color="auto"/>
              <w:bottom w:val="single" w:sz="4" w:space="0" w:color="auto"/>
              <w:right w:val="single" w:sz="4" w:space="0" w:color="auto"/>
            </w:tcBorders>
          </w:tcPr>
          <w:p w14:paraId="6F28DA7A" w14:textId="5F2347CE" w:rsidR="00284A6A" w:rsidRPr="005C32A6" w:rsidRDefault="00284A6A" w:rsidP="00284A6A">
            <w:pPr>
              <w:pStyle w:val="Arial11Bold"/>
              <w:rPr>
                <w:rFonts w:cs="Arial"/>
              </w:rPr>
            </w:pPr>
            <w:r w:rsidRPr="56193979">
              <w:rPr>
                <w:rFonts w:cs="Arial"/>
              </w:rPr>
              <w:t>National Electricity Transmission System Warning - High Risk of Embedded Generation Reduction  </w:t>
            </w:r>
          </w:p>
        </w:tc>
        <w:tc>
          <w:tcPr>
            <w:tcW w:w="6634" w:type="dxa"/>
            <w:tcBorders>
              <w:top w:val="single" w:sz="4" w:space="0" w:color="auto"/>
              <w:left w:val="single" w:sz="4" w:space="0" w:color="auto"/>
              <w:bottom w:val="single" w:sz="4" w:space="0" w:color="auto"/>
              <w:right w:val="single" w:sz="4" w:space="0" w:color="auto"/>
            </w:tcBorders>
          </w:tcPr>
          <w:p w14:paraId="2BC3CB70" w14:textId="561ECE80" w:rsidR="00284A6A" w:rsidRPr="005C32A6" w:rsidRDefault="00284A6A" w:rsidP="00284A6A">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284A6A" w:rsidRPr="007E0B31" w14:paraId="363916FF" w14:textId="77777777" w:rsidTr="2F419186">
        <w:trPr>
          <w:cantSplit/>
        </w:trPr>
        <w:tc>
          <w:tcPr>
            <w:tcW w:w="2884" w:type="dxa"/>
          </w:tcPr>
          <w:p w14:paraId="79FD6F69" w14:textId="291AFEB3" w:rsidR="00284A6A" w:rsidRPr="00F82697" w:rsidRDefault="00284A6A" w:rsidP="00284A6A">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284A6A" w:rsidRPr="007E0B31" w:rsidRDefault="00284A6A" w:rsidP="00284A6A">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634" w:type="dxa"/>
          </w:tcPr>
          <w:p w14:paraId="06AD022C" w14:textId="0A6972F0" w:rsidR="00284A6A" w:rsidRPr="007E0B31" w:rsidRDefault="00284A6A" w:rsidP="00284A6A">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284A6A" w:rsidRPr="007E0B31" w14:paraId="54897286" w14:textId="77777777" w:rsidTr="2F419186">
        <w:trPr>
          <w:cantSplit/>
        </w:trPr>
        <w:tc>
          <w:tcPr>
            <w:tcW w:w="2884" w:type="dxa"/>
          </w:tcPr>
          <w:p w14:paraId="319EB794" w14:textId="77777777" w:rsidR="00284A6A" w:rsidRPr="007E0B31" w:rsidRDefault="00284A6A" w:rsidP="00284A6A">
            <w:pPr>
              <w:pStyle w:val="Arial11Bold"/>
              <w:rPr>
                <w:rFonts w:cs="Arial"/>
              </w:rPr>
            </w:pPr>
            <w:r w:rsidRPr="007E0B31">
              <w:rPr>
                <w:rFonts w:cs="Arial"/>
              </w:rPr>
              <w:t>National Electricity Transmission System Warning - Risk of System Disturbance</w:t>
            </w:r>
          </w:p>
        </w:tc>
        <w:tc>
          <w:tcPr>
            <w:tcW w:w="6634" w:type="dxa"/>
          </w:tcPr>
          <w:p w14:paraId="30F57B56" w14:textId="6726D14B" w:rsidR="00284A6A" w:rsidRPr="007E0B31" w:rsidRDefault="00284A6A" w:rsidP="00284A6A">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284A6A" w:rsidRPr="007E0B31" w14:paraId="41B7C8BE" w14:textId="77777777" w:rsidTr="2F419186">
        <w:trPr>
          <w:cantSplit/>
        </w:trPr>
        <w:tc>
          <w:tcPr>
            <w:tcW w:w="2884" w:type="dxa"/>
          </w:tcPr>
          <w:p w14:paraId="6202E479" w14:textId="7629FE16" w:rsidR="00284A6A" w:rsidRPr="007E0B31" w:rsidRDefault="00284A6A" w:rsidP="00284A6A">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634" w:type="dxa"/>
          </w:tcPr>
          <w:p w14:paraId="2403D2B9" w14:textId="20C8455E" w:rsidR="00284A6A" w:rsidRPr="007E0B31" w:rsidRDefault="00284A6A" w:rsidP="00284A6A">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284A6A" w14:paraId="1E7B1355" w14:textId="77777777" w:rsidTr="2F419186">
        <w:trPr>
          <w:cantSplit/>
          <w:trHeight w:val="300"/>
        </w:trPr>
        <w:tc>
          <w:tcPr>
            <w:tcW w:w="2884" w:type="dxa"/>
          </w:tcPr>
          <w:p w14:paraId="47723749" w14:textId="1AEEBE51" w:rsidR="00284A6A" w:rsidRDefault="00284A6A" w:rsidP="00284A6A">
            <w:pPr>
              <w:pStyle w:val="Arial11Bold"/>
              <w:rPr>
                <w:rFonts w:cs="Arial"/>
              </w:rPr>
            </w:pPr>
            <w:r w:rsidRPr="38E6A229">
              <w:rPr>
                <w:rFonts w:cs="Arial"/>
              </w:rPr>
              <w:t>National Energy System Operator or NESO</w:t>
            </w:r>
          </w:p>
        </w:tc>
        <w:tc>
          <w:tcPr>
            <w:tcW w:w="6634" w:type="dxa"/>
          </w:tcPr>
          <w:p w14:paraId="69C47B60" w14:textId="6E6B8941" w:rsidR="00284A6A" w:rsidRDefault="00284A6A" w:rsidP="00284A6A">
            <w:pPr>
              <w:pStyle w:val="TableArial11"/>
              <w:rPr>
                <w:rFonts w:cs="Arial"/>
              </w:rPr>
            </w:pPr>
            <w:r w:rsidRPr="38E6A229">
              <w:rPr>
                <w:rFonts w:cs="Arial"/>
              </w:rPr>
              <w:t xml:space="preserve">The company with registered number 11014226, as the designated </w:t>
            </w:r>
            <w:r w:rsidRPr="004E64E8">
              <w:rPr>
                <w:rFonts w:cs="Arial"/>
                <w:b/>
                <w:bCs/>
              </w:rPr>
              <w:t xml:space="preserve">ISOP </w:t>
            </w:r>
            <w:r w:rsidRPr="38E6A229">
              <w:rPr>
                <w:rFonts w:cs="Arial"/>
              </w:rPr>
              <w:t xml:space="preserve">and holder of the </w:t>
            </w:r>
            <w:r w:rsidRPr="004E64E8">
              <w:rPr>
                <w:rFonts w:cs="Arial"/>
                <w:b/>
                <w:bCs/>
              </w:rPr>
              <w:t>ESO Licence</w:t>
            </w:r>
            <w:r w:rsidRPr="38E6A229">
              <w:rPr>
                <w:rFonts w:cs="Arial"/>
              </w:rPr>
              <w:t xml:space="preserve"> and the </w:t>
            </w:r>
            <w:r w:rsidRPr="004E64E8">
              <w:rPr>
                <w:rFonts w:cs="Arial"/>
                <w:b/>
                <w:bCs/>
              </w:rPr>
              <w:t>GSP Licence</w:t>
            </w:r>
            <w:r w:rsidRPr="38E6A229">
              <w:rPr>
                <w:rFonts w:cs="Arial"/>
                <w:b/>
                <w:bCs/>
              </w:rPr>
              <w:t>.</w:t>
            </w:r>
          </w:p>
        </w:tc>
      </w:tr>
      <w:tr w:rsidR="00284A6A" w:rsidRPr="007E0B31" w14:paraId="063EB174" w14:textId="77777777" w:rsidTr="2F419186">
        <w:trPr>
          <w:cantSplit/>
        </w:trPr>
        <w:tc>
          <w:tcPr>
            <w:tcW w:w="2884" w:type="dxa"/>
          </w:tcPr>
          <w:p w14:paraId="37FB682E" w14:textId="77777777" w:rsidR="00284A6A" w:rsidRPr="007E0B31" w:rsidRDefault="00284A6A" w:rsidP="00284A6A">
            <w:pPr>
              <w:pStyle w:val="Arial11Bold"/>
              <w:rPr>
                <w:rFonts w:cs="Arial"/>
              </w:rPr>
            </w:pPr>
            <w:r w:rsidRPr="007E0B31">
              <w:rPr>
                <w:rFonts w:cs="Arial"/>
              </w:rPr>
              <w:t>Network Data</w:t>
            </w:r>
          </w:p>
        </w:tc>
        <w:tc>
          <w:tcPr>
            <w:tcW w:w="6634" w:type="dxa"/>
          </w:tcPr>
          <w:p w14:paraId="42D87CF6" w14:textId="57380595" w:rsidR="00284A6A" w:rsidRPr="007E0B31" w:rsidRDefault="00284A6A" w:rsidP="00284A6A">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284A6A" w:rsidRPr="007E0B31" w14:paraId="5CCE23CF" w14:textId="77777777" w:rsidTr="2F419186">
        <w:trPr>
          <w:cantSplit/>
        </w:trPr>
        <w:tc>
          <w:tcPr>
            <w:tcW w:w="2884" w:type="dxa"/>
          </w:tcPr>
          <w:p w14:paraId="32A9362E" w14:textId="66E2C1A5" w:rsidR="00284A6A" w:rsidRPr="00012DF8" w:rsidRDefault="00284A6A" w:rsidP="00284A6A">
            <w:pPr>
              <w:pStyle w:val="Arial11Bold"/>
              <w:rPr>
                <w:rFonts w:cs="Arial"/>
              </w:rPr>
            </w:pPr>
            <w:r w:rsidRPr="002510FF">
              <w:rPr>
                <w:rFonts w:cs="Arial"/>
              </w:rPr>
              <w:t>Network Frequency Perturbation Plot</w:t>
            </w:r>
          </w:p>
        </w:tc>
        <w:tc>
          <w:tcPr>
            <w:tcW w:w="6634" w:type="dxa"/>
          </w:tcPr>
          <w:p w14:paraId="242BB7C1" w14:textId="77777777" w:rsidR="00284A6A" w:rsidRPr="002510FF" w:rsidRDefault="00284A6A" w:rsidP="00284A6A">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284A6A" w:rsidRPr="002510FF" w:rsidRDefault="00284A6A" w:rsidP="00284A6A">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284A6A" w:rsidRPr="002510FF" w:rsidRDefault="00284A6A" w:rsidP="00284A6A">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284A6A" w:rsidRPr="00012DF8" w:rsidRDefault="00284A6A" w:rsidP="00284A6A">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284A6A" w:rsidRPr="007E0B31" w14:paraId="110E5A97" w14:textId="77777777" w:rsidTr="2F419186">
        <w:trPr>
          <w:cantSplit/>
        </w:trPr>
        <w:tc>
          <w:tcPr>
            <w:tcW w:w="2884" w:type="dxa"/>
          </w:tcPr>
          <w:p w14:paraId="470DA843" w14:textId="771D09CC" w:rsidR="00284A6A" w:rsidRPr="00AE104B" w:rsidRDefault="00284A6A" w:rsidP="00284A6A">
            <w:pPr>
              <w:pStyle w:val="Arial11Bold"/>
              <w:rPr>
                <w:rFonts w:cs="Arial"/>
              </w:rPr>
            </w:pPr>
            <w:r w:rsidRPr="00AE104B">
              <w:rPr>
                <w:rFonts w:cs="Arial"/>
              </w:rPr>
              <w:t>Network Gas Supply Emergency</w:t>
            </w:r>
          </w:p>
        </w:tc>
        <w:tc>
          <w:tcPr>
            <w:tcW w:w="6634" w:type="dxa"/>
          </w:tcPr>
          <w:p w14:paraId="71FCF9F7" w14:textId="300DD61D" w:rsidR="00284A6A" w:rsidRPr="00AE104B" w:rsidRDefault="00284A6A" w:rsidP="00284A6A">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284A6A" w:rsidRPr="007E0B31" w14:paraId="50F13394" w14:textId="77777777" w:rsidTr="2F419186">
        <w:trPr>
          <w:cantSplit/>
        </w:trPr>
        <w:tc>
          <w:tcPr>
            <w:tcW w:w="2884" w:type="dxa"/>
          </w:tcPr>
          <w:p w14:paraId="2E2A5894" w14:textId="77777777" w:rsidR="00284A6A" w:rsidRPr="007E0B31" w:rsidRDefault="00284A6A" w:rsidP="00284A6A">
            <w:pPr>
              <w:pStyle w:val="Arial11Bold"/>
              <w:rPr>
                <w:rFonts w:cs="Arial"/>
              </w:rPr>
            </w:pPr>
            <w:r w:rsidRPr="007E0B31">
              <w:rPr>
                <w:rFonts w:cs="Arial"/>
              </w:rPr>
              <w:lastRenderedPageBreak/>
              <w:t>Network Operator</w:t>
            </w:r>
          </w:p>
        </w:tc>
        <w:tc>
          <w:tcPr>
            <w:tcW w:w="6634" w:type="dxa"/>
          </w:tcPr>
          <w:p w14:paraId="2994EA67" w14:textId="77777777" w:rsidR="00284A6A" w:rsidRPr="007E0B31" w:rsidRDefault="00284A6A" w:rsidP="00284A6A">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284A6A" w:rsidRPr="007E0B31" w14:paraId="7261B1B3" w14:textId="77777777" w:rsidTr="2F419186">
        <w:trPr>
          <w:cantSplit/>
        </w:trPr>
        <w:tc>
          <w:tcPr>
            <w:tcW w:w="2884" w:type="dxa"/>
          </w:tcPr>
          <w:p w14:paraId="6140C6D1" w14:textId="78E67F2C" w:rsidR="00284A6A" w:rsidRPr="00803955" w:rsidRDefault="00284A6A" w:rsidP="00284A6A">
            <w:pPr>
              <w:pStyle w:val="Arial11Bold"/>
              <w:rPr>
                <w:rFonts w:cs="Arial"/>
              </w:rPr>
            </w:pPr>
            <w:r w:rsidRPr="00803955">
              <w:rPr>
                <w:rFonts w:cs="Arial"/>
              </w:rPr>
              <w:t>NGET</w:t>
            </w:r>
          </w:p>
        </w:tc>
        <w:tc>
          <w:tcPr>
            <w:tcW w:w="6634" w:type="dxa"/>
          </w:tcPr>
          <w:p w14:paraId="0D182575" w14:textId="7BBDF97A" w:rsidR="00284A6A" w:rsidRPr="007E0B31" w:rsidRDefault="00284A6A" w:rsidP="00284A6A">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284A6A" w:rsidRPr="007E0B31" w14:paraId="604B5261" w14:textId="77777777" w:rsidTr="2F419186">
        <w:trPr>
          <w:cantSplit/>
        </w:trPr>
        <w:tc>
          <w:tcPr>
            <w:tcW w:w="2884" w:type="dxa"/>
          </w:tcPr>
          <w:p w14:paraId="2623F54E" w14:textId="01991352" w:rsidR="00284A6A" w:rsidRPr="00D0602D" w:rsidRDefault="00284A6A" w:rsidP="00284A6A">
            <w:pPr>
              <w:pStyle w:val="Arial11Bold"/>
              <w:rPr>
                <w:rFonts w:cs="Arial"/>
              </w:rPr>
            </w:pPr>
            <w:r w:rsidRPr="002510FF">
              <w:rPr>
                <w:rFonts w:cs="Arial"/>
              </w:rPr>
              <w:t>Nichols Chart</w:t>
            </w:r>
          </w:p>
        </w:tc>
        <w:tc>
          <w:tcPr>
            <w:tcW w:w="6634" w:type="dxa"/>
          </w:tcPr>
          <w:p w14:paraId="4C86893A" w14:textId="422AF3BB" w:rsidR="00284A6A" w:rsidRPr="00D0602D" w:rsidRDefault="00284A6A" w:rsidP="00284A6A">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284A6A" w:rsidRPr="007E0B31" w14:paraId="7E70E3CF" w14:textId="77777777" w:rsidTr="2F419186">
        <w:trPr>
          <w:cantSplit/>
        </w:trPr>
        <w:tc>
          <w:tcPr>
            <w:tcW w:w="2884" w:type="dxa"/>
          </w:tcPr>
          <w:p w14:paraId="5C3F33DF" w14:textId="77777777" w:rsidR="00284A6A" w:rsidRPr="007E0B31" w:rsidRDefault="00284A6A" w:rsidP="00284A6A">
            <w:pPr>
              <w:pStyle w:val="Arial11Bold"/>
              <w:rPr>
                <w:rFonts w:cs="Arial"/>
              </w:rPr>
            </w:pPr>
            <w:r w:rsidRPr="007E0B31">
              <w:rPr>
                <w:rFonts w:cs="Arial"/>
              </w:rPr>
              <w:t>No-Load Field Voltage</w:t>
            </w:r>
          </w:p>
        </w:tc>
        <w:tc>
          <w:tcPr>
            <w:tcW w:w="6634" w:type="dxa"/>
          </w:tcPr>
          <w:p w14:paraId="7FB5D9C9" w14:textId="77777777" w:rsidR="00284A6A" w:rsidRPr="007E0B31" w:rsidRDefault="00284A6A" w:rsidP="00284A6A">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284A6A" w:rsidRPr="007E0B31" w14:paraId="31E3CC2E" w14:textId="77777777" w:rsidTr="2F419186">
        <w:trPr>
          <w:cantSplit/>
        </w:trPr>
        <w:tc>
          <w:tcPr>
            <w:tcW w:w="2884" w:type="dxa"/>
          </w:tcPr>
          <w:p w14:paraId="4BE07CB3" w14:textId="77777777" w:rsidR="00284A6A" w:rsidRPr="007E0B31" w:rsidRDefault="00284A6A" w:rsidP="00284A6A">
            <w:pPr>
              <w:pStyle w:val="Arial11Bold"/>
              <w:rPr>
                <w:rFonts w:cs="Arial"/>
              </w:rPr>
            </w:pPr>
            <w:r w:rsidRPr="007E0B31">
              <w:rPr>
                <w:rFonts w:cs="Arial"/>
              </w:rPr>
              <w:t>No System Connection</w:t>
            </w:r>
          </w:p>
        </w:tc>
        <w:tc>
          <w:tcPr>
            <w:tcW w:w="6634" w:type="dxa"/>
          </w:tcPr>
          <w:p w14:paraId="7E1CCCA5" w14:textId="77777777" w:rsidR="00284A6A" w:rsidRPr="007E0B31" w:rsidRDefault="00284A6A" w:rsidP="00284A6A">
            <w:pPr>
              <w:pStyle w:val="TableArial11"/>
              <w:rPr>
                <w:rFonts w:cs="Arial"/>
              </w:rPr>
            </w:pPr>
            <w:r w:rsidRPr="007E0B31">
              <w:rPr>
                <w:rFonts w:cs="Arial"/>
              </w:rPr>
              <w:t>As defined in OC8A.1.6.2 and OC8B.1.7.2</w:t>
            </w:r>
            <w:r>
              <w:rPr>
                <w:rFonts w:cs="Arial"/>
              </w:rPr>
              <w:t>.</w:t>
            </w:r>
          </w:p>
        </w:tc>
      </w:tr>
      <w:tr w:rsidR="00284A6A" w:rsidRPr="007E0B31" w14:paraId="19692180" w14:textId="77777777" w:rsidTr="2F419186">
        <w:trPr>
          <w:cantSplit/>
        </w:trPr>
        <w:tc>
          <w:tcPr>
            <w:tcW w:w="2884" w:type="dxa"/>
          </w:tcPr>
          <w:p w14:paraId="7BE22D98" w14:textId="3A2FC6EB" w:rsidR="00284A6A" w:rsidRPr="00BC445E" w:rsidRDefault="00284A6A" w:rsidP="00284A6A">
            <w:pPr>
              <w:pStyle w:val="Arial11Bold"/>
              <w:rPr>
                <w:rFonts w:cs="Arial"/>
              </w:rPr>
            </w:pPr>
            <w:r w:rsidRPr="002510FF">
              <w:rPr>
                <w:rFonts w:cs="Arial"/>
              </w:rPr>
              <w:t>Non-CUSC Party</w:t>
            </w:r>
          </w:p>
        </w:tc>
        <w:tc>
          <w:tcPr>
            <w:tcW w:w="6634" w:type="dxa"/>
          </w:tcPr>
          <w:p w14:paraId="2EFC201F" w14:textId="55EEFEE9" w:rsidR="00284A6A" w:rsidRPr="00BC445E" w:rsidRDefault="00284A6A" w:rsidP="00284A6A">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284A6A" w:rsidRPr="007E0B31" w14:paraId="1B3105BA" w14:textId="77777777" w:rsidTr="2F419186">
        <w:trPr>
          <w:cantSplit/>
        </w:trPr>
        <w:tc>
          <w:tcPr>
            <w:tcW w:w="2884" w:type="dxa"/>
          </w:tcPr>
          <w:p w14:paraId="1DED6A82" w14:textId="76D91D6B" w:rsidR="00284A6A" w:rsidRPr="00DD7E1A" w:rsidRDefault="00284A6A" w:rsidP="00284A6A">
            <w:pPr>
              <w:pStyle w:val="Arial11Bold"/>
              <w:rPr>
                <w:rFonts w:cs="Arial"/>
                <w:szCs w:val="22"/>
              </w:rPr>
            </w:pPr>
            <w:r w:rsidRPr="00DB341C">
              <w:rPr>
                <w:rFonts w:cs="Arial"/>
              </w:rPr>
              <w:t>Non-Synchronous Electricity Storage Module</w:t>
            </w:r>
          </w:p>
        </w:tc>
        <w:tc>
          <w:tcPr>
            <w:tcW w:w="6634" w:type="dxa"/>
          </w:tcPr>
          <w:p w14:paraId="381BBD11" w14:textId="03B1FEAF" w:rsidR="00284A6A" w:rsidRPr="00DD7E1A" w:rsidRDefault="00284A6A" w:rsidP="00284A6A">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284A6A" w:rsidRPr="007E0B31" w14:paraId="59C66FC2" w14:textId="77777777" w:rsidTr="2F419186">
        <w:trPr>
          <w:cantSplit/>
        </w:trPr>
        <w:tc>
          <w:tcPr>
            <w:tcW w:w="2884" w:type="dxa"/>
          </w:tcPr>
          <w:p w14:paraId="42528E88" w14:textId="2432B8B1" w:rsidR="00284A6A" w:rsidRPr="00DD7E1A" w:rsidRDefault="00284A6A" w:rsidP="00284A6A">
            <w:pPr>
              <w:pStyle w:val="Arial11Bold"/>
              <w:rPr>
                <w:rFonts w:cs="Arial"/>
              </w:rPr>
            </w:pPr>
            <w:r w:rsidRPr="00DD7E1A">
              <w:rPr>
                <w:rFonts w:cs="Arial"/>
                <w:szCs w:val="22"/>
              </w:rPr>
              <w:t>Notification of User’s Intention to Operate</w:t>
            </w:r>
          </w:p>
        </w:tc>
        <w:tc>
          <w:tcPr>
            <w:tcW w:w="6634" w:type="dxa"/>
          </w:tcPr>
          <w:p w14:paraId="7432BE96" w14:textId="11A89A65" w:rsidR="00284A6A" w:rsidRPr="00DD7E1A" w:rsidRDefault="00284A6A" w:rsidP="00284A6A">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284A6A" w:rsidRPr="007E0B31" w14:paraId="31537B23" w14:textId="77777777" w:rsidTr="2F419186">
        <w:trPr>
          <w:cantSplit/>
        </w:trPr>
        <w:tc>
          <w:tcPr>
            <w:tcW w:w="2884" w:type="dxa"/>
          </w:tcPr>
          <w:p w14:paraId="0B1CCC78" w14:textId="675E426A" w:rsidR="00284A6A" w:rsidRPr="007E0B31" w:rsidRDefault="00284A6A" w:rsidP="00284A6A">
            <w:pPr>
              <w:pStyle w:val="Arial11Bold"/>
              <w:rPr>
                <w:rFonts w:cs="Arial"/>
              </w:rPr>
            </w:pPr>
            <w:bookmarkStart w:id="235" w:name="_DV_C45"/>
            <w:r w:rsidRPr="007E0B31">
              <w:rPr>
                <w:rFonts w:cs="Arial"/>
              </w:rPr>
              <w:t>Notification of User’s Intention to Synchronise</w:t>
            </w:r>
            <w:bookmarkEnd w:id="235"/>
          </w:p>
        </w:tc>
        <w:tc>
          <w:tcPr>
            <w:tcW w:w="6634" w:type="dxa"/>
          </w:tcPr>
          <w:p w14:paraId="6ADCBD35" w14:textId="0DA3F6C9" w:rsidR="00284A6A" w:rsidRPr="007E0B31" w:rsidRDefault="00284A6A" w:rsidP="00284A6A">
            <w:pPr>
              <w:pStyle w:val="TableArial11"/>
              <w:rPr>
                <w:rFonts w:cs="Arial"/>
              </w:rPr>
            </w:pPr>
            <w:bookmarkStart w:id="236"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236"/>
          </w:p>
        </w:tc>
      </w:tr>
      <w:tr w:rsidR="00284A6A" w:rsidRPr="007E0B31" w14:paraId="6F3AAFE1" w14:textId="77777777" w:rsidTr="2F419186">
        <w:trPr>
          <w:cantSplit/>
        </w:trPr>
        <w:tc>
          <w:tcPr>
            <w:tcW w:w="2884" w:type="dxa"/>
          </w:tcPr>
          <w:p w14:paraId="03F8CDD9" w14:textId="77777777" w:rsidR="00284A6A" w:rsidRPr="00DD7E1A" w:rsidRDefault="00284A6A" w:rsidP="00284A6A">
            <w:pPr>
              <w:pStyle w:val="Arial11Bold"/>
              <w:rPr>
                <w:rFonts w:cs="Arial"/>
                <w:szCs w:val="22"/>
              </w:rPr>
            </w:pPr>
            <w:r w:rsidRPr="00B11B83">
              <w:t xml:space="preserve">Non-Controllable Electricity Storage Equipment </w:t>
            </w:r>
          </w:p>
        </w:tc>
        <w:tc>
          <w:tcPr>
            <w:tcW w:w="6634" w:type="dxa"/>
          </w:tcPr>
          <w:p w14:paraId="7AFDA1F2" w14:textId="77777777" w:rsidR="00284A6A" w:rsidRPr="00DD7E1A" w:rsidRDefault="00284A6A" w:rsidP="00284A6A">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284A6A" w:rsidRPr="007E0B31" w14:paraId="6BE07DD9" w14:textId="77777777" w:rsidTr="2F419186">
        <w:trPr>
          <w:cantSplit/>
        </w:trPr>
        <w:tc>
          <w:tcPr>
            <w:tcW w:w="2884" w:type="dxa"/>
          </w:tcPr>
          <w:p w14:paraId="768646E5" w14:textId="36D40080" w:rsidR="00284A6A" w:rsidRPr="00DD7E1A" w:rsidRDefault="00284A6A" w:rsidP="00284A6A">
            <w:pPr>
              <w:pStyle w:val="Arial11Bold"/>
              <w:rPr>
                <w:rFonts w:cs="Arial"/>
              </w:rPr>
            </w:pPr>
            <w:r w:rsidRPr="00DD7E1A">
              <w:rPr>
                <w:rFonts w:cs="Arial"/>
                <w:szCs w:val="22"/>
              </w:rPr>
              <w:t>Non-Dynamic Frequency Response Service</w:t>
            </w:r>
          </w:p>
        </w:tc>
        <w:tc>
          <w:tcPr>
            <w:tcW w:w="6634" w:type="dxa"/>
          </w:tcPr>
          <w:p w14:paraId="185ABBBA" w14:textId="1A0ABCC4" w:rsidR="00284A6A" w:rsidRPr="00DD7E1A" w:rsidRDefault="00284A6A" w:rsidP="00284A6A">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284A6A" w:rsidRPr="007E0B31" w14:paraId="73951D04" w14:textId="77777777" w:rsidTr="2F419186">
        <w:trPr>
          <w:cantSplit/>
        </w:trPr>
        <w:tc>
          <w:tcPr>
            <w:tcW w:w="2884" w:type="dxa"/>
          </w:tcPr>
          <w:p w14:paraId="6AA7C24E" w14:textId="77777777" w:rsidR="00284A6A" w:rsidRPr="007E0B31" w:rsidRDefault="00284A6A" w:rsidP="00284A6A">
            <w:pPr>
              <w:pStyle w:val="Arial11Bold"/>
              <w:rPr>
                <w:rFonts w:cs="Arial"/>
              </w:rPr>
            </w:pPr>
            <w:r w:rsidRPr="007E0B31">
              <w:rPr>
                <w:rFonts w:cs="Arial"/>
              </w:rPr>
              <w:t>Non-Embedded Customer</w:t>
            </w:r>
          </w:p>
        </w:tc>
        <w:tc>
          <w:tcPr>
            <w:tcW w:w="6634" w:type="dxa"/>
          </w:tcPr>
          <w:p w14:paraId="40D62D50" w14:textId="77777777" w:rsidR="00284A6A" w:rsidRPr="007E0B31" w:rsidRDefault="00284A6A" w:rsidP="00284A6A">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284A6A" w:rsidRPr="007E0B31" w14:paraId="74A5AC4F" w14:textId="77777777" w:rsidTr="2F419186">
        <w:trPr>
          <w:cantSplit/>
        </w:trPr>
        <w:tc>
          <w:tcPr>
            <w:tcW w:w="2884" w:type="dxa"/>
          </w:tcPr>
          <w:p w14:paraId="397A4B64" w14:textId="77777777" w:rsidR="00284A6A" w:rsidRPr="007E0B31" w:rsidRDefault="00284A6A" w:rsidP="00284A6A">
            <w:pPr>
              <w:pStyle w:val="Arial11Bold"/>
              <w:rPr>
                <w:rFonts w:cs="Arial"/>
              </w:rPr>
            </w:pPr>
            <w:r w:rsidRPr="00B61F80">
              <w:t>Non-Synchronous Electricity Storage Module</w:t>
            </w:r>
          </w:p>
        </w:tc>
        <w:tc>
          <w:tcPr>
            <w:tcW w:w="6634" w:type="dxa"/>
          </w:tcPr>
          <w:p w14:paraId="23AB1086" w14:textId="77777777" w:rsidR="00284A6A" w:rsidRPr="007E0B31" w:rsidRDefault="00284A6A" w:rsidP="00284A6A">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284A6A" w:rsidRPr="007E0B31" w14:paraId="3C739ACC" w14:textId="77777777" w:rsidTr="2F419186">
        <w:trPr>
          <w:cantSplit/>
        </w:trPr>
        <w:tc>
          <w:tcPr>
            <w:tcW w:w="2884" w:type="dxa"/>
          </w:tcPr>
          <w:p w14:paraId="12D0456B" w14:textId="77777777" w:rsidR="00284A6A" w:rsidRPr="007E0B31" w:rsidRDefault="00284A6A" w:rsidP="00284A6A">
            <w:pPr>
              <w:pStyle w:val="Arial11Bold"/>
              <w:rPr>
                <w:rFonts w:cs="Arial"/>
              </w:rPr>
            </w:pPr>
            <w:r>
              <w:lastRenderedPageBreak/>
              <w:t>Non-Synchronous Electricity Storage Unit</w:t>
            </w:r>
          </w:p>
        </w:tc>
        <w:tc>
          <w:tcPr>
            <w:tcW w:w="6634" w:type="dxa"/>
          </w:tcPr>
          <w:p w14:paraId="5B03D0F1" w14:textId="77777777" w:rsidR="00284A6A" w:rsidRPr="007E0B31" w:rsidRDefault="00284A6A" w:rsidP="00284A6A">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284A6A" w:rsidRPr="007E0B31" w14:paraId="35CF6FC2" w14:textId="77777777" w:rsidTr="2F419186">
        <w:trPr>
          <w:cantSplit/>
        </w:trPr>
        <w:tc>
          <w:tcPr>
            <w:tcW w:w="2884" w:type="dxa"/>
          </w:tcPr>
          <w:p w14:paraId="3A87232E" w14:textId="77777777" w:rsidR="00284A6A" w:rsidRPr="007E0B31" w:rsidRDefault="00284A6A" w:rsidP="00284A6A">
            <w:pPr>
              <w:pStyle w:val="Arial11Bold"/>
              <w:rPr>
                <w:rFonts w:cs="Arial"/>
              </w:rPr>
            </w:pPr>
            <w:r w:rsidRPr="007E0B31">
              <w:rPr>
                <w:rFonts w:cs="Arial"/>
              </w:rPr>
              <w:t>Non-Synchronous Generating Unit</w:t>
            </w:r>
          </w:p>
        </w:tc>
        <w:tc>
          <w:tcPr>
            <w:tcW w:w="6634" w:type="dxa"/>
          </w:tcPr>
          <w:p w14:paraId="6D5D77F2" w14:textId="77777777" w:rsidR="00284A6A" w:rsidRPr="007E0B31" w:rsidRDefault="00284A6A" w:rsidP="00284A6A">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284A6A" w:rsidRPr="007E0B31" w14:paraId="64B4C18C" w14:textId="77777777" w:rsidTr="2F419186">
        <w:trPr>
          <w:cantSplit/>
        </w:trPr>
        <w:tc>
          <w:tcPr>
            <w:tcW w:w="2884" w:type="dxa"/>
          </w:tcPr>
          <w:p w14:paraId="71FF2E3B" w14:textId="77777777" w:rsidR="00284A6A" w:rsidRPr="007E0B31" w:rsidRDefault="00284A6A" w:rsidP="00284A6A">
            <w:pPr>
              <w:pStyle w:val="Arial11Bold"/>
              <w:rPr>
                <w:rFonts w:cs="Arial"/>
              </w:rPr>
            </w:pPr>
            <w:r w:rsidRPr="007E0B31">
              <w:rPr>
                <w:rFonts w:cs="Arial"/>
              </w:rPr>
              <w:t>Normal CCGT Module</w:t>
            </w:r>
          </w:p>
        </w:tc>
        <w:tc>
          <w:tcPr>
            <w:tcW w:w="6634" w:type="dxa"/>
          </w:tcPr>
          <w:p w14:paraId="659D7595" w14:textId="77777777" w:rsidR="00284A6A" w:rsidRPr="007E0B31" w:rsidRDefault="00284A6A" w:rsidP="00284A6A">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284A6A" w:rsidRPr="007E0B31" w14:paraId="7EBC18BA" w14:textId="77777777" w:rsidTr="2F419186">
        <w:trPr>
          <w:cantSplit/>
        </w:trPr>
        <w:tc>
          <w:tcPr>
            <w:tcW w:w="2884" w:type="dxa"/>
          </w:tcPr>
          <w:p w14:paraId="057211B2" w14:textId="77777777" w:rsidR="00284A6A" w:rsidRPr="007E0B31" w:rsidRDefault="00284A6A" w:rsidP="00284A6A">
            <w:pPr>
              <w:pStyle w:val="Arial11Bold"/>
              <w:rPr>
                <w:rFonts w:cs="Arial"/>
              </w:rPr>
            </w:pPr>
            <w:r w:rsidRPr="007E0B31">
              <w:rPr>
                <w:rFonts w:cs="Arial"/>
              </w:rPr>
              <w:t>Novel Unit</w:t>
            </w:r>
          </w:p>
        </w:tc>
        <w:tc>
          <w:tcPr>
            <w:tcW w:w="6634" w:type="dxa"/>
          </w:tcPr>
          <w:p w14:paraId="041D9A7B" w14:textId="77777777" w:rsidR="00284A6A" w:rsidRPr="007E0B31" w:rsidRDefault="00284A6A" w:rsidP="00284A6A">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284A6A" w:rsidRPr="007E0B31" w14:paraId="1296A4A5" w14:textId="77777777" w:rsidTr="2F419186">
        <w:trPr>
          <w:cantSplit/>
        </w:trPr>
        <w:tc>
          <w:tcPr>
            <w:tcW w:w="2884" w:type="dxa"/>
          </w:tcPr>
          <w:p w14:paraId="110D92AE" w14:textId="77777777" w:rsidR="00284A6A" w:rsidRPr="007E0B31" w:rsidRDefault="00284A6A" w:rsidP="00284A6A">
            <w:pPr>
              <w:pStyle w:val="Arial11Bold"/>
              <w:rPr>
                <w:rFonts w:cs="Arial"/>
              </w:rPr>
            </w:pPr>
            <w:r w:rsidRPr="007E0B31">
              <w:rPr>
                <w:rFonts w:cs="Arial"/>
              </w:rPr>
              <w:t>OC9 De-synchronised Island Procedure</w:t>
            </w:r>
          </w:p>
        </w:tc>
        <w:tc>
          <w:tcPr>
            <w:tcW w:w="6634" w:type="dxa"/>
          </w:tcPr>
          <w:p w14:paraId="50C0E178" w14:textId="77777777" w:rsidR="00284A6A" w:rsidRPr="007E0B31" w:rsidRDefault="00284A6A" w:rsidP="00284A6A">
            <w:pPr>
              <w:pStyle w:val="TableArial11"/>
              <w:rPr>
                <w:rFonts w:cs="Arial"/>
                <w:b/>
                <w:u w:val="single"/>
              </w:rPr>
            </w:pPr>
            <w:r w:rsidRPr="007E0B31">
              <w:rPr>
                <w:rFonts w:cs="Arial"/>
              </w:rPr>
              <w:t>Has the meaning set out in OC9.5.4.</w:t>
            </w:r>
          </w:p>
        </w:tc>
      </w:tr>
      <w:tr w:rsidR="00284A6A" w:rsidRPr="007E0B31" w14:paraId="5C71F10A" w14:textId="77777777" w:rsidTr="2F419186">
        <w:trPr>
          <w:cantSplit/>
        </w:trPr>
        <w:tc>
          <w:tcPr>
            <w:tcW w:w="2884" w:type="dxa"/>
          </w:tcPr>
          <w:p w14:paraId="3836FE92" w14:textId="77777777" w:rsidR="00284A6A" w:rsidRPr="007E0B31" w:rsidRDefault="00284A6A" w:rsidP="00284A6A">
            <w:pPr>
              <w:pStyle w:val="Arial11Bold"/>
              <w:rPr>
                <w:rFonts w:cs="Arial"/>
              </w:rPr>
            </w:pPr>
            <w:r w:rsidRPr="007E0B31">
              <w:rPr>
                <w:rFonts w:cs="Arial"/>
              </w:rPr>
              <w:t>Offshore</w:t>
            </w:r>
          </w:p>
        </w:tc>
        <w:tc>
          <w:tcPr>
            <w:tcW w:w="6634" w:type="dxa"/>
          </w:tcPr>
          <w:p w14:paraId="30D0FC75" w14:textId="77777777" w:rsidR="00284A6A" w:rsidRPr="007E0B31" w:rsidRDefault="00284A6A" w:rsidP="00284A6A">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284A6A" w:rsidRPr="007E0B31" w14:paraId="2FDEEA9F" w14:textId="77777777" w:rsidTr="2F419186">
        <w:trPr>
          <w:cantSplit/>
        </w:trPr>
        <w:tc>
          <w:tcPr>
            <w:tcW w:w="2884" w:type="dxa"/>
          </w:tcPr>
          <w:p w14:paraId="1A38F2FD" w14:textId="77777777" w:rsidR="00284A6A" w:rsidRPr="007E0B31" w:rsidRDefault="00284A6A" w:rsidP="00284A6A">
            <w:pPr>
              <w:pStyle w:val="Arial11Bold"/>
              <w:rPr>
                <w:rFonts w:cs="Arial"/>
                <w:highlight w:val="yellow"/>
              </w:rPr>
            </w:pPr>
            <w:r w:rsidRPr="007E0B31">
              <w:rPr>
                <w:rFonts w:cs="Arial"/>
              </w:rPr>
              <w:t>Offshore DC Converter</w:t>
            </w:r>
          </w:p>
        </w:tc>
        <w:tc>
          <w:tcPr>
            <w:tcW w:w="6634" w:type="dxa"/>
          </w:tcPr>
          <w:p w14:paraId="15CE8C09" w14:textId="77777777" w:rsidR="00284A6A" w:rsidRPr="007E0B31" w:rsidRDefault="00284A6A" w:rsidP="00284A6A">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284A6A" w:rsidRPr="007E0B31" w14:paraId="073DD467" w14:textId="77777777" w:rsidTr="2F419186">
        <w:trPr>
          <w:cantSplit/>
        </w:trPr>
        <w:tc>
          <w:tcPr>
            <w:tcW w:w="2884" w:type="dxa"/>
          </w:tcPr>
          <w:p w14:paraId="15DB95D4" w14:textId="77777777" w:rsidR="00284A6A" w:rsidRPr="007E0B31" w:rsidRDefault="00284A6A" w:rsidP="00284A6A">
            <w:pPr>
              <w:pStyle w:val="Arial11Bold"/>
              <w:rPr>
                <w:rFonts w:cs="Arial"/>
                <w:highlight w:val="yellow"/>
              </w:rPr>
            </w:pPr>
            <w:r w:rsidRPr="007E0B31">
              <w:rPr>
                <w:rFonts w:cs="Arial"/>
              </w:rPr>
              <w:t>Offshore HVDC Converter</w:t>
            </w:r>
          </w:p>
        </w:tc>
        <w:tc>
          <w:tcPr>
            <w:tcW w:w="6634" w:type="dxa"/>
          </w:tcPr>
          <w:p w14:paraId="240FA51B" w14:textId="77777777" w:rsidR="00284A6A" w:rsidRPr="007E0B31" w:rsidRDefault="00284A6A" w:rsidP="00284A6A">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284A6A" w:rsidRPr="007E0B31" w14:paraId="19F4B6C3" w14:textId="77777777" w:rsidTr="2F419186">
        <w:trPr>
          <w:cantSplit/>
        </w:trPr>
        <w:tc>
          <w:tcPr>
            <w:tcW w:w="2884" w:type="dxa"/>
          </w:tcPr>
          <w:p w14:paraId="6A0A33DB" w14:textId="77777777" w:rsidR="00284A6A" w:rsidRPr="007E0B31" w:rsidRDefault="00284A6A" w:rsidP="00284A6A">
            <w:pPr>
              <w:pStyle w:val="Arial11Bold"/>
              <w:rPr>
                <w:rFonts w:cs="Arial"/>
              </w:rPr>
            </w:pPr>
            <w:r w:rsidRPr="007E0B31">
              <w:rPr>
                <w:rFonts w:cs="Arial"/>
              </w:rPr>
              <w:t>Offshore Development Information Statement</w:t>
            </w:r>
          </w:p>
        </w:tc>
        <w:tc>
          <w:tcPr>
            <w:tcW w:w="6634" w:type="dxa"/>
          </w:tcPr>
          <w:p w14:paraId="24743A7E" w14:textId="69CDD9EF" w:rsidR="00284A6A" w:rsidRPr="007E0B31" w:rsidRDefault="00284A6A" w:rsidP="00284A6A">
            <w:pPr>
              <w:pStyle w:val="TableArial11"/>
              <w:rPr>
                <w:rFonts w:cs="Arial"/>
              </w:rPr>
            </w:pPr>
            <w:r w:rsidRPr="38E6A229">
              <w:rPr>
                <w:rFonts w:cs="Arial"/>
              </w:rPr>
              <w:t xml:space="preserve">A statement prepared by </w:t>
            </w:r>
            <w:r w:rsidRPr="38E6A229">
              <w:rPr>
                <w:rFonts w:cs="Arial"/>
                <w:b/>
                <w:bCs/>
              </w:rPr>
              <w:t xml:space="preserve">The </w:t>
            </w:r>
            <w:proofErr w:type="gramStart"/>
            <w:r w:rsidRPr="38E6A229">
              <w:rPr>
                <w:rFonts w:cs="Arial"/>
                <w:b/>
                <w:bCs/>
              </w:rPr>
              <w:t>Company</w:t>
            </w:r>
            <w:r w:rsidRPr="38E6A229">
              <w:rPr>
                <w:rFonts w:cs="Arial"/>
              </w:rPr>
              <w:t xml:space="preserve"> .</w:t>
            </w:r>
            <w:proofErr w:type="gramEnd"/>
          </w:p>
        </w:tc>
      </w:tr>
      <w:tr w:rsidR="00284A6A" w:rsidRPr="007E0B31" w14:paraId="7F1359D2" w14:textId="77777777" w:rsidTr="2F419186">
        <w:trPr>
          <w:cantSplit/>
        </w:trPr>
        <w:tc>
          <w:tcPr>
            <w:tcW w:w="2884" w:type="dxa"/>
          </w:tcPr>
          <w:p w14:paraId="5C141926" w14:textId="77777777" w:rsidR="00284A6A" w:rsidRPr="007E0B31" w:rsidRDefault="00284A6A" w:rsidP="00284A6A">
            <w:pPr>
              <w:pStyle w:val="Arial11Bold"/>
              <w:rPr>
                <w:rFonts w:cs="Arial"/>
              </w:rPr>
            </w:pPr>
            <w:r w:rsidRPr="007E0B31">
              <w:rPr>
                <w:rFonts w:cs="Arial"/>
              </w:rPr>
              <w:t>Offshore Generating Unit</w:t>
            </w:r>
          </w:p>
        </w:tc>
        <w:tc>
          <w:tcPr>
            <w:tcW w:w="6634" w:type="dxa"/>
          </w:tcPr>
          <w:p w14:paraId="0A15BD7F" w14:textId="7F54D471" w:rsidR="00284A6A" w:rsidRPr="007E0B31" w:rsidRDefault="00284A6A" w:rsidP="00284A6A">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284A6A" w:rsidRPr="007E0B31" w14:paraId="099E0414" w14:textId="77777777" w:rsidTr="2F419186">
        <w:trPr>
          <w:cantSplit/>
        </w:trPr>
        <w:tc>
          <w:tcPr>
            <w:tcW w:w="2884" w:type="dxa"/>
          </w:tcPr>
          <w:p w14:paraId="2469BF55" w14:textId="77777777" w:rsidR="00284A6A" w:rsidRPr="007E0B31" w:rsidRDefault="00284A6A" w:rsidP="00284A6A">
            <w:pPr>
              <w:pStyle w:val="Arial11Bold"/>
              <w:rPr>
                <w:rFonts w:cs="Arial"/>
              </w:rPr>
            </w:pPr>
            <w:r w:rsidRPr="007E0B31">
              <w:rPr>
                <w:rFonts w:cs="Arial"/>
              </w:rPr>
              <w:lastRenderedPageBreak/>
              <w:t>Offshore Grid Entry Point</w:t>
            </w:r>
          </w:p>
        </w:tc>
        <w:tc>
          <w:tcPr>
            <w:tcW w:w="6634" w:type="dxa"/>
          </w:tcPr>
          <w:p w14:paraId="07DDE50B" w14:textId="77777777" w:rsidR="00284A6A" w:rsidRPr="007E0B31" w:rsidRDefault="00284A6A" w:rsidP="00284A6A">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proofErr w:type="gramStart"/>
            <w:r w:rsidRPr="007E0B31">
              <w:rPr>
                <w:rFonts w:cs="Arial"/>
              </w:rPr>
              <w:t>, as the case may be, which</w:t>
            </w:r>
            <w:proofErr w:type="gramEnd"/>
            <w:r w:rsidRPr="007E0B31">
              <w:rPr>
                <w:rFonts w:cs="Arial"/>
              </w:rPr>
              <w:t xml:space="preserve">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r w:rsidRPr="007E0B31">
              <w:rPr>
                <w:rFonts w:cs="Arial"/>
              </w:rPr>
              <w:t xml:space="preserve"> </w:t>
            </w:r>
          </w:p>
          <w:p w14:paraId="68D84C84"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w:t>
            </w:r>
            <w:proofErr w:type="gramStart"/>
            <w:r w:rsidRPr="007E0B31">
              <w:rPr>
                <w:rFonts w:cs="Arial"/>
              </w:rPr>
              <w:t>a number of</w:t>
            </w:r>
            <w:proofErr w:type="gramEnd"/>
            <w:r w:rsidRPr="007E0B31">
              <w:rPr>
                <w:rFonts w:cs="Arial"/>
              </w:rPr>
              <w:t xml:space="preserve">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xml:space="preserve">, </w:t>
            </w:r>
            <w:proofErr w:type="gramStart"/>
            <w:r w:rsidRPr="007E0B31">
              <w:rPr>
                <w:rFonts w:cs="Arial"/>
              </w:rPr>
              <w:t>or;</w:t>
            </w:r>
            <w:proofErr w:type="gramEnd"/>
          </w:p>
          <w:p w14:paraId="4CFC643B"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284A6A" w:rsidRPr="007E0B31" w14:paraId="7B9B7031" w14:textId="77777777" w:rsidTr="2F419186">
        <w:trPr>
          <w:cantSplit/>
        </w:trPr>
        <w:tc>
          <w:tcPr>
            <w:tcW w:w="2884" w:type="dxa"/>
          </w:tcPr>
          <w:p w14:paraId="20A69062" w14:textId="6974D298" w:rsidR="00284A6A" w:rsidRPr="007E0B31" w:rsidRDefault="00284A6A" w:rsidP="00284A6A">
            <w:pPr>
              <w:pStyle w:val="Arial11Bold"/>
              <w:rPr>
                <w:rFonts w:cs="Arial"/>
              </w:rPr>
            </w:pPr>
            <w:r w:rsidRPr="00AE107E">
              <w:rPr>
                <w:rFonts w:cs="Arial"/>
              </w:rPr>
              <w:t>Offsho</w:t>
            </w:r>
            <w:r w:rsidRPr="00DB5224">
              <w:rPr>
                <w:rFonts w:cs="Arial"/>
              </w:rPr>
              <w:t>re Local Joint Restoration Plan</w:t>
            </w:r>
            <w:r w:rsidRPr="007E0B31">
              <w:rPr>
                <w:rFonts w:cs="Arial"/>
              </w:rPr>
              <w:t xml:space="preserve"> </w:t>
            </w:r>
          </w:p>
        </w:tc>
        <w:tc>
          <w:tcPr>
            <w:tcW w:w="6634" w:type="dxa"/>
          </w:tcPr>
          <w:p w14:paraId="555CDC4B" w14:textId="75FEC68C" w:rsidR="00284A6A" w:rsidRPr="00785E5F" w:rsidRDefault="00284A6A" w:rsidP="00284A6A">
            <w:pPr>
              <w:pStyle w:val="Default"/>
              <w:jc w:val="both"/>
              <w:rPr>
                <w:sz w:val="20"/>
                <w:szCs w:val="20"/>
              </w:rPr>
            </w:pPr>
            <w:r w:rsidRPr="00785E5F">
              <w:rPr>
                <w:sz w:val="20"/>
                <w:szCs w:val="20"/>
              </w:rPr>
              <w:t xml:space="preserve">A plan produced and agreed by </w:t>
            </w:r>
            <w:r w:rsidRPr="00785E5F">
              <w:rPr>
                <w:b/>
                <w:bCs/>
                <w:sz w:val="20"/>
                <w:szCs w:val="20"/>
              </w:rPr>
              <w:t>The Company</w:t>
            </w:r>
            <w:r w:rsidRPr="00785E5F">
              <w:rPr>
                <w:sz w:val="20"/>
                <w:szCs w:val="20"/>
              </w:rPr>
              <w:t xml:space="preserve">, </w:t>
            </w:r>
            <w:r w:rsidRPr="007D43BC">
              <w:rPr>
                <w:b/>
                <w:bCs/>
                <w:sz w:val="20"/>
                <w:szCs w:val="20"/>
              </w:rPr>
              <w:t>Offshore</w:t>
            </w:r>
            <w:r>
              <w:rPr>
                <w:sz w:val="20"/>
                <w:szCs w:val="20"/>
              </w:rPr>
              <w:t xml:space="preserve"> </w:t>
            </w:r>
            <w:r w:rsidRPr="00785E5F">
              <w:rPr>
                <w:b/>
                <w:bCs/>
                <w:sz w:val="20"/>
                <w:szCs w:val="20"/>
              </w:rPr>
              <w:t>Transmission Licensees</w:t>
            </w:r>
            <w:r w:rsidRPr="00785E5F">
              <w:rPr>
                <w:sz w:val="20"/>
                <w:szCs w:val="20"/>
              </w:rPr>
              <w:t xml:space="preserve">, </w:t>
            </w:r>
            <w:r w:rsidRPr="00785E5F">
              <w:rPr>
                <w:b/>
                <w:bCs/>
                <w:sz w:val="20"/>
                <w:szCs w:val="20"/>
              </w:rPr>
              <w:t>Restoration Contractors</w:t>
            </w:r>
            <w:r>
              <w:rPr>
                <w:sz w:val="20"/>
                <w:szCs w:val="20"/>
              </w:rPr>
              <w:t>,</w:t>
            </w:r>
            <w:r w:rsidRPr="00785E5F">
              <w:rPr>
                <w:sz w:val="20"/>
                <w:szCs w:val="20"/>
              </w:rPr>
              <w:t xml:space="preserve"> </w:t>
            </w:r>
            <w:r>
              <w:rPr>
                <w:sz w:val="20"/>
                <w:szCs w:val="20"/>
              </w:rPr>
              <w:t xml:space="preserve">a </w:t>
            </w:r>
            <w:r w:rsidRPr="00785E5F">
              <w:rPr>
                <w:b/>
                <w:bCs/>
                <w:sz w:val="20"/>
                <w:szCs w:val="20"/>
              </w:rPr>
              <w:t>Network Operator</w:t>
            </w:r>
            <w:r w:rsidRPr="00785E5F">
              <w:rPr>
                <w:sz w:val="20"/>
                <w:szCs w:val="20"/>
              </w:rPr>
              <w:t xml:space="preserve"> </w:t>
            </w:r>
            <w:r>
              <w:rPr>
                <w:sz w:val="20"/>
                <w:szCs w:val="20"/>
              </w:rPr>
              <w:t xml:space="preserve">and in some cases an </w:t>
            </w:r>
            <w:r w:rsidRPr="007D43BC">
              <w:rPr>
                <w:b/>
                <w:bCs/>
                <w:sz w:val="20"/>
                <w:szCs w:val="20"/>
              </w:rPr>
              <w:t>Onshore Transmission Licensee</w:t>
            </w:r>
            <w:r>
              <w:rPr>
                <w:sz w:val="20"/>
                <w:szCs w:val="20"/>
              </w:rPr>
              <w:t xml:space="preserve"> </w:t>
            </w:r>
            <w:r w:rsidRPr="00785E5F">
              <w:rPr>
                <w:sz w:val="20"/>
                <w:szCs w:val="20"/>
              </w:rPr>
              <w:t xml:space="preserve">under OC9.4.7.7, detailing the agreed method and procedure by which </w:t>
            </w:r>
            <w:r w:rsidRPr="00785E5F">
              <w:rPr>
                <w:b/>
                <w:bCs/>
                <w:sz w:val="20"/>
                <w:szCs w:val="20"/>
              </w:rPr>
              <w:t>The Company</w:t>
            </w:r>
            <w:r w:rsidRPr="00785E5F">
              <w:rPr>
                <w:sz w:val="20"/>
                <w:szCs w:val="20"/>
              </w:rPr>
              <w:t xml:space="preserve"> will instruct a</w:t>
            </w:r>
            <w:r>
              <w:rPr>
                <w:sz w:val="20"/>
                <w:szCs w:val="20"/>
              </w:rPr>
              <w:t xml:space="preserve"> </w:t>
            </w:r>
            <w:r w:rsidRPr="00785E5F">
              <w:rPr>
                <w:b/>
                <w:bCs/>
                <w:sz w:val="20"/>
                <w:szCs w:val="20"/>
              </w:rPr>
              <w:t xml:space="preserve">Restoration Contractor </w:t>
            </w:r>
            <w:r w:rsidRPr="00785E5F">
              <w:rPr>
                <w:sz w:val="20"/>
                <w:szCs w:val="20"/>
              </w:rPr>
              <w:t>with an</w:t>
            </w:r>
            <w:r w:rsidRPr="00785E5F">
              <w:rPr>
                <w:b/>
                <w:bCs/>
                <w:sz w:val="20"/>
                <w:szCs w:val="20"/>
              </w:rPr>
              <w:t xml:space="preserve"> Anchor Plant</w:t>
            </w:r>
            <w:r>
              <w:rPr>
                <w:b/>
                <w:bCs/>
                <w:sz w:val="20"/>
                <w:szCs w:val="20"/>
              </w:rPr>
              <w:t xml:space="preserve"> </w:t>
            </w:r>
            <w:r w:rsidRPr="007D43BC">
              <w:rPr>
                <w:sz w:val="20"/>
                <w:szCs w:val="20"/>
              </w:rPr>
              <w:t>located</w:t>
            </w:r>
            <w:r>
              <w:rPr>
                <w:b/>
                <w:bCs/>
                <w:sz w:val="20"/>
                <w:szCs w:val="20"/>
              </w:rPr>
              <w:t xml:space="preserve"> Offshore</w:t>
            </w:r>
            <w:r w:rsidRPr="00785E5F">
              <w:rPr>
                <w:sz w:val="20"/>
                <w:szCs w:val="20"/>
              </w:rPr>
              <w:t xml:space="preserve"> to energise, part of the </w:t>
            </w:r>
            <w:r>
              <w:rPr>
                <w:b/>
                <w:bCs/>
                <w:sz w:val="20"/>
                <w:szCs w:val="20"/>
              </w:rPr>
              <w:t xml:space="preserve">Total System </w:t>
            </w:r>
            <w:r w:rsidRPr="007D43BC">
              <w:rPr>
                <w:sz w:val="20"/>
                <w:szCs w:val="20"/>
              </w:rPr>
              <w:t>(including but not limited to parts of the</w:t>
            </w:r>
            <w:r>
              <w:rPr>
                <w:b/>
                <w:bCs/>
                <w:sz w:val="20"/>
                <w:szCs w:val="20"/>
              </w:rPr>
              <w:t xml:space="preserve"> Offshore Transmission System</w:t>
            </w:r>
            <w:r w:rsidRPr="007D43BC">
              <w:rPr>
                <w:sz w:val="20"/>
                <w:szCs w:val="20"/>
              </w:rPr>
              <w:t>)</w:t>
            </w:r>
            <w:r w:rsidRPr="00785E5F">
              <w:rPr>
                <w:b/>
                <w:bCs/>
                <w:sz w:val="20"/>
                <w:szCs w:val="20"/>
              </w:rPr>
              <w:t xml:space="preserve"> </w:t>
            </w:r>
            <w:r w:rsidRPr="00785E5F">
              <w:rPr>
                <w:sz w:val="20"/>
                <w:szCs w:val="20"/>
              </w:rPr>
              <w:t>within 2 hours of that instruction</w:t>
            </w:r>
            <w:r w:rsidRPr="00785E5F">
              <w:rPr>
                <w:b/>
                <w:bCs/>
                <w:sz w:val="20"/>
                <w:szCs w:val="20"/>
              </w:rPr>
              <w:t xml:space="preserve"> </w:t>
            </w:r>
            <w:r w:rsidRPr="00785E5F">
              <w:rPr>
                <w:sz w:val="20"/>
                <w:szCs w:val="20"/>
              </w:rPr>
              <w:t xml:space="preserve">and subsequently meet complementary blocks of local </w:t>
            </w:r>
            <w:r w:rsidRPr="00785E5F">
              <w:rPr>
                <w:b/>
                <w:bCs/>
                <w:sz w:val="20"/>
                <w:szCs w:val="20"/>
              </w:rPr>
              <w:t xml:space="preserve">Demand </w:t>
            </w:r>
            <w:r w:rsidRPr="00785E5F">
              <w:rPr>
                <w:sz w:val="20"/>
                <w:szCs w:val="20"/>
              </w:rPr>
              <w:t xml:space="preserve">so as to form a </w:t>
            </w:r>
            <w:r w:rsidRPr="00785E5F">
              <w:rPr>
                <w:b/>
                <w:bCs/>
                <w:sz w:val="20"/>
                <w:szCs w:val="20"/>
              </w:rPr>
              <w:t>Power Island</w:t>
            </w:r>
            <w:r w:rsidRPr="00785E5F">
              <w:rPr>
                <w:sz w:val="20"/>
                <w:szCs w:val="20"/>
              </w:rPr>
              <w:t>. A</w:t>
            </w:r>
            <w:r>
              <w:rPr>
                <w:sz w:val="20"/>
                <w:szCs w:val="20"/>
              </w:rPr>
              <w:t>n</w:t>
            </w:r>
            <w:r w:rsidRPr="00785E5F">
              <w:rPr>
                <w:sz w:val="20"/>
                <w:szCs w:val="20"/>
              </w:rPr>
              <w:t xml:space="preserve"> </w:t>
            </w:r>
            <w:r w:rsidRPr="00785E5F">
              <w:rPr>
                <w:b/>
                <w:bCs/>
                <w:sz w:val="20"/>
                <w:szCs w:val="20"/>
              </w:rPr>
              <w:t>Offshore Local Joint Restoration Plan</w:t>
            </w:r>
            <w:r w:rsidRPr="00785E5F">
              <w:rPr>
                <w:sz w:val="20"/>
                <w:szCs w:val="20"/>
              </w:rPr>
              <w:t xml:space="preserve"> may require the use of </w:t>
            </w:r>
            <w:r w:rsidRPr="00785E5F">
              <w:rPr>
                <w:b/>
                <w:bCs/>
                <w:sz w:val="20"/>
                <w:szCs w:val="20"/>
              </w:rPr>
              <w:t>Top Up Restoration Plant</w:t>
            </w:r>
            <w:r w:rsidRPr="00785E5F">
              <w:rPr>
                <w:sz w:val="20"/>
                <w:szCs w:val="20"/>
              </w:rPr>
              <w:t>.</w:t>
            </w:r>
          </w:p>
          <w:p w14:paraId="667C01CF" w14:textId="77777777" w:rsidR="00284A6A" w:rsidRPr="00785E5F" w:rsidRDefault="00284A6A" w:rsidP="00284A6A">
            <w:pPr>
              <w:pStyle w:val="Default"/>
              <w:jc w:val="both"/>
              <w:rPr>
                <w:sz w:val="20"/>
                <w:szCs w:val="20"/>
              </w:rPr>
            </w:pPr>
          </w:p>
          <w:p w14:paraId="30FDBA32" w14:textId="585B9D16" w:rsidR="00284A6A" w:rsidRPr="00BA1BD4" w:rsidRDefault="00284A6A" w:rsidP="00284A6A">
            <w:pPr>
              <w:pStyle w:val="Default"/>
              <w:jc w:val="both"/>
              <w:rPr>
                <w:sz w:val="20"/>
                <w:szCs w:val="20"/>
              </w:rPr>
            </w:pPr>
            <w:r w:rsidRPr="00785E5F">
              <w:rPr>
                <w:sz w:val="20"/>
                <w:szCs w:val="20"/>
              </w:rPr>
              <w:t>A</w:t>
            </w:r>
            <w:r>
              <w:rPr>
                <w:sz w:val="20"/>
                <w:szCs w:val="20"/>
              </w:rPr>
              <w:t>n</w:t>
            </w:r>
            <w:r w:rsidRPr="00785E5F">
              <w:rPr>
                <w:sz w:val="20"/>
                <w:szCs w:val="20"/>
              </w:rPr>
              <w:t xml:space="preserve"> </w:t>
            </w:r>
            <w:r w:rsidRPr="00785E5F">
              <w:rPr>
                <w:b/>
                <w:bCs/>
                <w:sz w:val="20"/>
                <w:szCs w:val="20"/>
              </w:rPr>
              <w:t>Offshore</w:t>
            </w:r>
            <w:r>
              <w:rPr>
                <w:sz w:val="20"/>
                <w:szCs w:val="20"/>
              </w:rPr>
              <w:t xml:space="preserve"> </w:t>
            </w:r>
            <w:r w:rsidRPr="00785E5F">
              <w:rPr>
                <w:b/>
                <w:bCs/>
                <w:sz w:val="20"/>
                <w:szCs w:val="20"/>
              </w:rPr>
              <w:t>Local Joint Restoration Plan</w:t>
            </w:r>
            <w:r w:rsidRPr="00785E5F">
              <w:rPr>
                <w:sz w:val="20"/>
                <w:szCs w:val="20"/>
              </w:rPr>
              <w:t xml:space="preserve"> is distinct from and falls outside the provisions of a</w:t>
            </w:r>
            <w:r>
              <w:rPr>
                <w:sz w:val="20"/>
                <w:szCs w:val="20"/>
              </w:rPr>
              <w:t xml:space="preserve"> </w:t>
            </w:r>
            <w:r w:rsidRPr="00785E5F">
              <w:rPr>
                <w:b/>
                <w:bCs/>
                <w:sz w:val="20"/>
                <w:szCs w:val="20"/>
              </w:rPr>
              <w:t>Distribution Restoration Zone Plan</w:t>
            </w:r>
            <w:r w:rsidRPr="00785E5F">
              <w:rPr>
                <w:sz w:val="20"/>
                <w:szCs w:val="20"/>
              </w:rPr>
              <w:t xml:space="preserve"> </w:t>
            </w:r>
          </w:p>
        </w:tc>
      </w:tr>
      <w:tr w:rsidR="00284A6A" w:rsidRPr="007E0B31" w14:paraId="664F02B9" w14:textId="77777777" w:rsidTr="2F419186">
        <w:trPr>
          <w:cantSplit/>
        </w:trPr>
        <w:tc>
          <w:tcPr>
            <w:tcW w:w="2884" w:type="dxa"/>
          </w:tcPr>
          <w:p w14:paraId="0E0F222D" w14:textId="77777777" w:rsidR="00284A6A" w:rsidRPr="007E0B31" w:rsidRDefault="00284A6A" w:rsidP="00284A6A">
            <w:pPr>
              <w:pStyle w:val="Arial11Bold"/>
              <w:rPr>
                <w:rFonts w:cs="Arial"/>
              </w:rPr>
            </w:pPr>
            <w:r w:rsidRPr="007E0B31">
              <w:rPr>
                <w:rFonts w:cs="Arial"/>
              </w:rPr>
              <w:t>Offshore Non-Synchronous Generating Unit</w:t>
            </w:r>
          </w:p>
        </w:tc>
        <w:tc>
          <w:tcPr>
            <w:tcW w:w="6634" w:type="dxa"/>
          </w:tcPr>
          <w:p w14:paraId="759EC095" w14:textId="12A9D85E" w:rsidR="00284A6A" w:rsidRPr="007E0B31" w:rsidRDefault="00284A6A" w:rsidP="00284A6A">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284A6A" w:rsidRPr="007E0B31" w14:paraId="549C699C" w14:textId="77777777" w:rsidTr="2F419186">
        <w:trPr>
          <w:cantSplit/>
        </w:trPr>
        <w:tc>
          <w:tcPr>
            <w:tcW w:w="2884" w:type="dxa"/>
          </w:tcPr>
          <w:p w14:paraId="002850F2" w14:textId="77777777" w:rsidR="00284A6A" w:rsidRPr="007E0B31" w:rsidRDefault="00284A6A" w:rsidP="00284A6A">
            <w:pPr>
              <w:pStyle w:val="Arial11Bold"/>
              <w:rPr>
                <w:rFonts w:cs="Arial"/>
              </w:rPr>
            </w:pPr>
            <w:r w:rsidRPr="007E0B31">
              <w:rPr>
                <w:rFonts w:cs="Arial"/>
              </w:rPr>
              <w:t>Offshore Platform</w:t>
            </w:r>
          </w:p>
        </w:tc>
        <w:tc>
          <w:tcPr>
            <w:tcW w:w="6634" w:type="dxa"/>
          </w:tcPr>
          <w:p w14:paraId="25B6104F" w14:textId="77777777" w:rsidR="00284A6A" w:rsidRPr="007E0B31" w:rsidRDefault="00284A6A" w:rsidP="00284A6A">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284A6A" w:rsidRPr="007E0B31" w14:paraId="76D5DA50" w14:textId="77777777" w:rsidTr="2F419186">
        <w:trPr>
          <w:cantSplit/>
        </w:trPr>
        <w:tc>
          <w:tcPr>
            <w:tcW w:w="2884" w:type="dxa"/>
          </w:tcPr>
          <w:p w14:paraId="0F8C75C5" w14:textId="77777777" w:rsidR="00284A6A" w:rsidRPr="007E0B31" w:rsidRDefault="00284A6A" w:rsidP="00284A6A">
            <w:pPr>
              <w:pStyle w:val="Arial11Bold"/>
              <w:rPr>
                <w:rFonts w:cs="Arial"/>
              </w:rPr>
            </w:pPr>
            <w:r w:rsidRPr="007E0B31">
              <w:rPr>
                <w:rFonts w:cs="Arial"/>
              </w:rPr>
              <w:t>Offshore Power Park Module</w:t>
            </w:r>
          </w:p>
        </w:tc>
        <w:tc>
          <w:tcPr>
            <w:tcW w:w="6634" w:type="dxa"/>
          </w:tcPr>
          <w:p w14:paraId="1A8EAFDB" w14:textId="77777777" w:rsidR="00284A6A" w:rsidRPr="007E0B31" w:rsidRDefault="00284A6A" w:rsidP="00284A6A">
            <w:pPr>
              <w:pStyle w:val="TableArial11"/>
              <w:rPr>
                <w:rFonts w:cs="Arial"/>
              </w:rPr>
            </w:pPr>
            <w:bookmarkStart w:id="237"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237"/>
          </w:p>
        </w:tc>
      </w:tr>
      <w:tr w:rsidR="00284A6A" w:rsidRPr="007E0B31" w14:paraId="3532A847" w14:textId="77777777" w:rsidTr="2F419186">
        <w:trPr>
          <w:cantSplit/>
        </w:trPr>
        <w:tc>
          <w:tcPr>
            <w:tcW w:w="2884" w:type="dxa"/>
          </w:tcPr>
          <w:p w14:paraId="05251472" w14:textId="77777777" w:rsidR="00284A6A" w:rsidRPr="007E0B31" w:rsidRDefault="00284A6A" w:rsidP="00284A6A">
            <w:pPr>
              <w:pStyle w:val="Arial11Bold"/>
              <w:rPr>
                <w:rFonts w:cs="Arial"/>
              </w:rPr>
            </w:pPr>
            <w:r w:rsidRPr="007E0B31">
              <w:rPr>
                <w:rFonts w:cs="Arial"/>
              </w:rPr>
              <w:t>Offshore Power Park String</w:t>
            </w:r>
          </w:p>
        </w:tc>
        <w:tc>
          <w:tcPr>
            <w:tcW w:w="6634" w:type="dxa"/>
          </w:tcPr>
          <w:p w14:paraId="7A8E03BF" w14:textId="4A4B8989" w:rsidR="00284A6A" w:rsidRPr="007E0B31" w:rsidRDefault="00284A6A" w:rsidP="00284A6A">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284A6A" w:rsidRPr="007E0B31" w14:paraId="1B55EDF9" w14:textId="77777777" w:rsidTr="2F419186">
        <w:trPr>
          <w:cantSplit/>
        </w:trPr>
        <w:tc>
          <w:tcPr>
            <w:tcW w:w="2884" w:type="dxa"/>
          </w:tcPr>
          <w:p w14:paraId="736E893A" w14:textId="77777777" w:rsidR="00284A6A" w:rsidRPr="007E0B31" w:rsidRDefault="00284A6A" w:rsidP="00284A6A">
            <w:pPr>
              <w:pStyle w:val="Arial11Bold"/>
              <w:rPr>
                <w:rFonts w:cs="Arial"/>
              </w:rPr>
            </w:pPr>
            <w:r w:rsidRPr="007E0B31">
              <w:rPr>
                <w:rFonts w:cs="Arial"/>
              </w:rPr>
              <w:lastRenderedPageBreak/>
              <w:t>Offshore Synchronous Generating Unit</w:t>
            </w:r>
          </w:p>
        </w:tc>
        <w:tc>
          <w:tcPr>
            <w:tcW w:w="6634" w:type="dxa"/>
          </w:tcPr>
          <w:p w14:paraId="72936350" w14:textId="1BEFFF2B" w:rsidR="00284A6A" w:rsidRPr="007E0B31" w:rsidRDefault="00284A6A" w:rsidP="00284A6A">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284A6A" w:rsidRPr="007E0B31" w14:paraId="62F839C9" w14:textId="77777777" w:rsidTr="2F419186">
        <w:trPr>
          <w:cantSplit/>
        </w:trPr>
        <w:tc>
          <w:tcPr>
            <w:tcW w:w="2884" w:type="dxa"/>
          </w:tcPr>
          <w:p w14:paraId="4A973150" w14:textId="77777777" w:rsidR="00284A6A" w:rsidRPr="007E0B31" w:rsidRDefault="00284A6A" w:rsidP="00284A6A">
            <w:pPr>
              <w:pStyle w:val="Arial11Bold"/>
              <w:spacing w:before="0"/>
              <w:rPr>
                <w:rFonts w:cs="Arial"/>
              </w:rPr>
            </w:pPr>
            <w:r w:rsidRPr="007E0B31">
              <w:rPr>
                <w:rFonts w:cs="Arial"/>
              </w:rPr>
              <w:t>Offshore Synchronous Power Generating Module</w:t>
            </w:r>
          </w:p>
        </w:tc>
        <w:tc>
          <w:tcPr>
            <w:tcW w:w="6634" w:type="dxa"/>
          </w:tcPr>
          <w:p w14:paraId="3E6A84C6" w14:textId="77777777" w:rsidR="00284A6A" w:rsidRDefault="00284A6A" w:rsidP="00284A6A">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284A6A" w:rsidRPr="007E0B31" w:rsidDel="004B6FBB" w:rsidRDefault="00284A6A" w:rsidP="00284A6A">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284A6A" w:rsidRPr="007E0B31" w14:paraId="2A9A58D2" w14:textId="77777777" w:rsidTr="2F419186">
        <w:trPr>
          <w:cantSplit/>
        </w:trPr>
        <w:tc>
          <w:tcPr>
            <w:tcW w:w="2884" w:type="dxa"/>
          </w:tcPr>
          <w:p w14:paraId="67CDBB6B" w14:textId="77777777" w:rsidR="00284A6A" w:rsidRPr="007E0B31" w:rsidRDefault="00284A6A" w:rsidP="00284A6A">
            <w:pPr>
              <w:pStyle w:val="Arial11Bold"/>
              <w:rPr>
                <w:rFonts w:cs="Arial"/>
              </w:rPr>
            </w:pPr>
            <w:r w:rsidRPr="007E0B31">
              <w:rPr>
                <w:rFonts w:cs="Arial"/>
              </w:rPr>
              <w:t>Offshore Tender Process</w:t>
            </w:r>
          </w:p>
        </w:tc>
        <w:tc>
          <w:tcPr>
            <w:tcW w:w="6634" w:type="dxa"/>
          </w:tcPr>
          <w:p w14:paraId="5A9BEB2F" w14:textId="77777777" w:rsidR="00284A6A" w:rsidRPr="007E0B31" w:rsidRDefault="00284A6A" w:rsidP="00284A6A">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284A6A" w:rsidRPr="007E0B31" w14:paraId="3A48C7BE" w14:textId="77777777" w:rsidTr="2F419186">
        <w:trPr>
          <w:cantSplit/>
        </w:trPr>
        <w:tc>
          <w:tcPr>
            <w:tcW w:w="2884" w:type="dxa"/>
          </w:tcPr>
          <w:p w14:paraId="7E4E3598" w14:textId="77777777" w:rsidR="00284A6A" w:rsidRPr="007E0B31" w:rsidRDefault="00284A6A" w:rsidP="00284A6A">
            <w:pPr>
              <w:pStyle w:val="Arial11Bold"/>
              <w:rPr>
                <w:rFonts w:cs="Arial"/>
                <w:highlight w:val="yellow"/>
              </w:rPr>
            </w:pPr>
            <w:r w:rsidRPr="007E0B31">
              <w:rPr>
                <w:rFonts w:cs="Arial"/>
              </w:rPr>
              <w:t>Offshore Transmission Distribution Connection Agreement</w:t>
            </w:r>
          </w:p>
        </w:tc>
        <w:tc>
          <w:tcPr>
            <w:tcW w:w="6634" w:type="dxa"/>
          </w:tcPr>
          <w:p w14:paraId="196B0919" w14:textId="1C3D4F10" w:rsidR="00284A6A" w:rsidRPr="007E0B31" w:rsidRDefault="00284A6A" w:rsidP="00284A6A">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284A6A" w:rsidRPr="007E0B31" w14:paraId="10413532" w14:textId="77777777" w:rsidTr="2F419186">
        <w:trPr>
          <w:cantSplit/>
        </w:trPr>
        <w:tc>
          <w:tcPr>
            <w:tcW w:w="2884" w:type="dxa"/>
          </w:tcPr>
          <w:p w14:paraId="15239EB1" w14:textId="77777777" w:rsidR="00284A6A" w:rsidRPr="007E0B31" w:rsidRDefault="00284A6A" w:rsidP="00284A6A">
            <w:pPr>
              <w:pStyle w:val="Arial11Bold"/>
              <w:rPr>
                <w:rFonts w:cs="Arial"/>
              </w:rPr>
            </w:pPr>
            <w:r w:rsidRPr="007E0B31">
              <w:rPr>
                <w:rFonts w:cs="Arial"/>
              </w:rPr>
              <w:t>Offshore Transmission Licensee</w:t>
            </w:r>
          </w:p>
        </w:tc>
        <w:tc>
          <w:tcPr>
            <w:tcW w:w="6634" w:type="dxa"/>
          </w:tcPr>
          <w:p w14:paraId="128B978A" w14:textId="77777777" w:rsidR="00284A6A" w:rsidRPr="007E0B31" w:rsidRDefault="00284A6A" w:rsidP="00284A6A">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284A6A" w:rsidRPr="007E0B31" w14:paraId="1CDE4693" w14:textId="77777777" w:rsidTr="2F419186">
        <w:trPr>
          <w:cantSplit/>
        </w:trPr>
        <w:tc>
          <w:tcPr>
            <w:tcW w:w="2884" w:type="dxa"/>
          </w:tcPr>
          <w:p w14:paraId="30A26B26" w14:textId="77777777" w:rsidR="00284A6A" w:rsidRPr="007E0B31" w:rsidRDefault="00284A6A" w:rsidP="00284A6A">
            <w:pPr>
              <w:pStyle w:val="Arial11Bold"/>
              <w:rPr>
                <w:rFonts w:cs="Arial"/>
                <w:highlight w:val="yellow"/>
              </w:rPr>
            </w:pPr>
            <w:r w:rsidRPr="007E0B31">
              <w:rPr>
                <w:rFonts w:cs="Arial"/>
              </w:rPr>
              <w:t>Offshore Transmission System</w:t>
            </w:r>
          </w:p>
        </w:tc>
        <w:tc>
          <w:tcPr>
            <w:tcW w:w="6634" w:type="dxa"/>
          </w:tcPr>
          <w:p w14:paraId="61F55C2E" w14:textId="77777777" w:rsidR="00284A6A" w:rsidRPr="007E0B31" w:rsidRDefault="00284A6A" w:rsidP="00284A6A">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w:t>
            </w:r>
            <w:proofErr w:type="gramStart"/>
            <w:r w:rsidRPr="007E0B31">
              <w:rPr>
                <w:rFonts w:cs="Arial"/>
              </w:rPr>
              <w:t>stations, and</w:t>
            </w:r>
            <w:proofErr w:type="gramEnd"/>
            <w:r w:rsidRPr="007E0B31">
              <w:rPr>
                <w:rFonts w:cs="Arial"/>
              </w:rPr>
              <w:t xml:space="preserve">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284A6A" w:rsidRPr="007E0B31" w14:paraId="77766430" w14:textId="77777777" w:rsidTr="2F419186">
        <w:trPr>
          <w:cantSplit/>
        </w:trPr>
        <w:tc>
          <w:tcPr>
            <w:tcW w:w="2884" w:type="dxa"/>
          </w:tcPr>
          <w:p w14:paraId="16464488" w14:textId="77777777" w:rsidR="00284A6A" w:rsidRPr="007E0B31" w:rsidRDefault="00284A6A" w:rsidP="00284A6A">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634" w:type="dxa"/>
          </w:tcPr>
          <w:p w14:paraId="20BFC1B1" w14:textId="77777777" w:rsidR="00284A6A" w:rsidRPr="007E0B31" w:rsidRDefault="00284A6A" w:rsidP="00284A6A">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284A6A" w:rsidRPr="007E0B31" w14:paraId="47AC59A7" w14:textId="77777777" w:rsidTr="2F419186">
        <w:trPr>
          <w:cantSplit/>
        </w:trPr>
        <w:tc>
          <w:tcPr>
            <w:tcW w:w="2884" w:type="dxa"/>
          </w:tcPr>
          <w:p w14:paraId="13EE6AD2" w14:textId="77777777" w:rsidR="00284A6A" w:rsidRPr="007E0B31" w:rsidRDefault="00284A6A" w:rsidP="00284A6A">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634" w:type="dxa"/>
          </w:tcPr>
          <w:p w14:paraId="3C84A4A0" w14:textId="77777777" w:rsidR="00284A6A" w:rsidRPr="007E0B31" w:rsidRDefault="00284A6A" w:rsidP="00284A6A">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284A6A" w:rsidRPr="007E0B31" w14:paraId="3C6964B2" w14:textId="77777777" w:rsidTr="2F419186">
        <w:trPr>
          <w:cantSplit/>
        </w:trPr>
        <w:tc>
          <w:tcPr>
            <w:tcW w:w="2884" w:type="dxa"/>
          </w:tcPr>
          <w:p w14:paraId="39F8391B" w14:textId="77777777" w:rsidR="00284A6A" w:rsidRPr="007E0B31" w:rsidRDefault="00284A6A" w:rsidP="00284A6A">
            <w:pPr>
              <w:pStyle w:val="Arial11Bold"/>
              <w:rPr>
                <w:rFonts w:cs="Arial"/>
                <w:highlight w:val="yellow"/>
              </w:rPr>
            </w:pPr>
            <w:r w:rsidRPr="007E0B31">
              <w:rPr>
                <w:rFonts w:cs="Arial"/>
              </w:rPr>
              <w:t>Offshore Waters</w:t>
            </w:r>
          </w:p>
        </w:tc>
        <w:tc>
          <w:tcPr>
            <w:tcW w:w="6634" w:type="dxa"/>
          </w:tcPr>
          <w:p w14:paraId="02B387B2" w14:textId="77777777" w:rsidR="00284A6A" w:rsidRPr="007E0B31" w:rsidRDefault="00284A6A" w:rsidP="00284A6A">
            <w:pPr>
              <w:pStyle w:val="TableArial11"/>
              <w:rPr>
                <w:rFonts w:cs="Arial"/>
              </w:rPr>
            </w:pPr>
            <w:r w:rsidRPr="007E0B31">
              <w:rPr>
                <w:rFonts w:cs="Arial"/>
              </w:rPr>
              <w:t>Has the meaning given to “offshore waters” in Section 90(9) of the Energy Act 2004.</w:t>
            </w:r>
          </w:p>
        </w:tc>
      </w:tr>
      <w:tr w:rsidR="00284A6A" w:rsidRPr="007E0B31" w14:paraId="466BFA2A" w14:textId="77777777" w:rsidTr="2F419186">
        <w:trPr>
          <w:cantSplit/>
        </w:trPr>
        <w:tc>
          <w:tcPr>
            <w:tcW w:w="2884" w:type="dxa"/>
          </w:tcPr>
          <w:p w14:paraId="3248E0E0" w14:textId="77777777" w:rsidR="00284A6A" w:rsidRPr="007E0B31" w:rsidRDefault="00284A6A" w:rsidP="00284A6A">
            <w:pPr>
              <w:pStyle w:val="Arial11Bold"/>
              <w:rPr>
                <w:rFonts w:cs="Arial"/>
              </w:rPr>
            </w:pPr>
            <w:r w:rsidRPr="007E0B31">
              <w:rPr>
                <w:rFonts w:cs="Arial"/>
              </w:rPr>
              <w:t>Offshore Works Assumptions</w:t>
            </w:r>
          </w:p>
        </w:tc>
        <w:tc>
          <w:tcPr>
            <w:tcW w:w="6634" w:type="dxa"/>
          </w:tcPr>
          <w:p w14:paraId="30E7C48C" w14:textId="77777777" w:rsidR="00284A6A" w:rsidRPr="007E0B31" w:rsidRDefault="00284A6A" w:rsidP="00284A6A">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284A6A" w:rsidRPr="007E0B31" w14:paraId="2CC977C3" w14:textId="77777777" w:rsidTr="2F419186">
        <w:trPr>
          <w:cantSplit/>
        </w:trPr>
        <w:tc>
          <w:tcPr>
            <w:tcW w:w="2884" w:type="dxa"/>
          </w:tcPr>
          <w:p w14:paraId="3768E5CA" w14:textId="77777777" w:rsidR="00284A6A" w:rsidRPr="007E0B31" w:rsidRDefault="00284A6A" w:rsidP="00284A6A">
            <w:pPr>
              <w:pStyle w:val="Arial11Bold"/>
              <w:rPr>
                <w:rFonts w:cs="Arial"/>
                <w:highlight w:val="yellow"/>
              </w:rPr>
            </w:pPr>
            <w:r w:rsidRPr="007E0B31">
              <w:rPr>
                <w:rFonts w:cs="Arial"/>
              </w:rPr>
              <w:t>Onshore</w:t>
            </w:r>
          </w:p>
        </w:tc>
        <w:tc>
          <w:tcPr>
            <w:tcW w:w="6634" w:type="dxa"/>
          </w:tcPr>
          <w:p w14:paraId="4E4449A1" w14:textId="77777777" w:rsidR="00284A6A" w:rsidRPr="007E0B31" w:rsidRDefault="00284A6A" w:rsidP="00284A6A">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284A6A" w:rsidRPr="007E0B31" w14:paraId="36B6B3C3" w14:textId="77777777" w:rsidTr="2F419186">
        <w:trPr>
          <w:cantSplit/>
        </w:trPr>
        <w:tc>
          <w:tcPr>
            <w:tcW w:w="2884" w:type="dxa"/>
          </w:tcPr>
          <w:p w14:paraId="48043840" w14:textId="77777777" w:rsidR="00284A6A" w:rsidRPr="007E0B31" w:rsidRDefault="00284A6A" w:rsidP="00284A6A">
            <w:pPr>
              <w:pStyle w:val="Arial11Bold"/>
              <w:rPr>
                <w:rFonts w:cs="Arial"/>
                <w:highlight w:val="yellow"/>
              </w:rPr>
            </w:pPr>
            <w:r w:rsidRPr="007E0B31">
              <w:rPr>
                <w:rFonts w:cs="Arial"/>
              </w:rPr>
              <w:lastRenderedPageBreak/>
              <w:t>Onshore DC Converter</w:t>
            </w:r>
          </w:p>
        </w:tc>
        <w:tc>
          <w:tcPr>
            <w:tcW w:w="6634" w:type="dxa"/>
          </w:tcPr>
          <w:p w14:paraId="64EEC2DE" w14:textId="77777777" w:rsidR="00284A6A" w:rsidRPr="007E0B31" w:rsidRDefault="00284A6A" w:rsidP="00284A6A">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284A6A" w:rsidRPr="007E0B31" w14:paraId="4A68E7D9" w14:textId="77777777" w:rsidTr="2F419186">
        <w:trPr>
          <w:cantSplit/>
        </w:trPr>
        <w:tc>
          <w:tcPr>
            <w:tcW w:w="2884" w:type="dxa"/>
          </w:tcPr>
          <w:p w14:paraId="1A1B1603" w14:textId="77777777" w:rsidR="00284A6A" w:rsidRPr="007E0B31" w:rsidRDefault="00284A6A" w:rsidP="00284A6A">
            <w:pPr>
              <w:pStyle w:val="Arial11Bold"/>
              <w:rPr>
                <w:rFonts w:cs="Arial"/>
              </w:rPr>
            </w:pPr>
            <w:r w:rsidRPr="007E0B31">
              <w:rPr>
                <w:rFonts w:cs="Arial"/>
              </w:rPr>
              <w:t>Onshore Generating Unit</w:t>
            </w:r>
          </w:p>
        </w:tc>
        <w:tc>
          <w:tcPr>
            <w:tcW w:w="6634" w:type="dxa"/>
          </w:tcPr>
          <w:p w14:paraId="1C282039" w14:textId="3958CEB1" w:rsidR="00284A6A" w:rsidRPr="007E0B31" w:rsidRDefault="00284A6A" w:rsidP="00284A6A">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284A6A" w:rsidRPr="007E0B31" w14:paraId="35FFB4AD" w14:textId="77777777" w:rsidTr="2F419186">
        <w:trPr>
          <w:cantSplit/>
        </w:trPr>
        <w:tc>
          <w:tcPr>
            <w:tcW w:w="2884" w:type="dxa"/>
          </w:tcPr>
          <w:p w14:paraId="35935210" w14:textId="77777777" w:rsidR="00284A6A" w:rsidRPr="007E0B31" w:rsidRDefault="00284A6A" w:rsidP="00284A6A">
            <w:pPr>
              <w:pStyle w:val="Arial11Bold"/>
              <w:rPr>
                <w:rFonts w:cs="Arial"/>
              </w:rPr>
            </w:pPr>
            <w:r w:rsidRPr="007E0B31">
              <w:rPr>
                <w:rFonts w:cs="Arial"/>
              </w:rPr>
              <w:t>Onshore Grid Entry Point</w:t>
            </w:r>
          </w:p>
        </w:tc>
        <w:tc>
          <w:tcPr>
            <w:tcW w:w="6634" w:type="dxa"/>
          </w:tcPr>
          <w:p w14:paraId="6FC00EAB" w14:textId="6552310D" w:rsidR="00284A6A" w:rsidRPr="007E0B31" w:rsidRDefault="00284A6A" w:rsidP="00284A6A">
            <w:pPr>
              <w:pStyle w:val="TableArial11"/>
              <w:rPr>
                <w:rFonts w:cs="Arial"/>
              </w:rPr>
            </w:pPr>
            <w:r w:rsidRPr="007E0B31">
              <w:rPr>
                <w:rFonts w:cs="Arial"/>
              </w:rPr>
              <w:t xml:space="preserve">A point at which a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284A6A" w:rsidRPr="007E0B31" w14:paraId="7ABD28A6" w14:textId="77777777" w:rsidTr="2F419186">
        <w:trPr>
          <w:cantSplit/>
        </w:trPr>
        <w:tc>
          <w:tcPr>
            <w:tcW w:w="2884" w:type="dxa"/>
          </w:tcPr>
          <w:p w14:paraId="2DC322BF" w14:textId="77777777" w:rsidR="00284A6A" w:rsidRPr="007E0B31" w:rsidRDefault="00284A6A" w:rsidP="00284A6A">
            <w:pPr>
              <w:pStyle w:val="Arial11Bold"/>
              <w:rPr>
                <w:rFonts w:cs="Arial"/>
                <w:highlight w:val="yellow"/>
              </w:rPr>
            </w:pPr>
            <w:r w:rsidRPr="007E0B31">
              <w:rPr>
                <w:rFonts w:cs="Arial"/>
              </w:rPr>
              <w:t>Onshore HVDC Converter</w:t>
            </w:r>
          </w:p>
        </w:tc>
        <w:tc>
          <w:tcPr>
            <w:tcW w:w="6634" w:type="dxa"/>
          </w:tcPr>
          <w:p w14:paraId="3218C152" w14:textId="77777777" w:rsidR="00284A6A" w:rsidRPr="007E0B31" w:rsidRDefault="00284A6A" w:rsidP="00284A6A">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284A6A" w:rsidRPr="007E0B31" w14:paraId="47B1C59A" w14:textId="77777777" w:rsidTr="2F419186">
        <w:trPr>
          <w:cantSplit/>
        </w:trPr>
        <w:tc>
          <w:tcPr>
            <w:tcW w:w="2884" w:type="dxa"/>
          </w:tcPr>
          <w:p w14:paraId="45CD5B8B" w14:textId="77777777" w:rsidR="00284A6A" w:rsidRPr="007E0B31" w:rsidRDefault="00284A6A" w:rsidP="00284A6A">
            <w:pPr>
              <w:pStyle w:val="Arial11Bold"/>
              <w:rPr>
                <w:rFonts w:cs="Arial"/>
              </w:rPr>
            </w:pPr>
            <w:r w:rsidRPr="007E0B31">
              <w:rPr>
                <w:rFonts w:cs="Arial"/>
              </w:rPr>
              <w:t>Onshore Non-Synchronous Generating Unit</w:t>
            </w:r>
          </w:p>
        </w:tc>
        <w:tc>
          <w:tcPr>
            <w:tcW w:w="6634" w:type="dxa"/>
          </w:tcPr>
          <w:p w14:paraId="723DCB6B" w14:textId="4724C80E"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284A6A" w:rsidRPr="007E0B31" w14:paraId="5C54790F" w14:textId="77777777" w:rsidTr="2F419186">
        <w:trPr>
          <w:cantSplit/>
        </w:trPr>
        <w:tc>
          <w:tcPr>
            <w:tcW w:w="2884" w:type="dxa"/>
          </w:tcPr>
          <w:p w14:paraId="09F676FF" w14:textId="77777777" w:rsidR="00284A6A" w:rsidRPr="007E0B31" w:rsidRDefault="00284A6A" w:rsidP="00284A6A">
            <w:pPr>
              <w:pStyle w:val="Arial11Bold"/>
              <w:rPr>
                <w:rFonts w:cs="Arial"/>
              </w:rPr>
            </w:pPr>
            <w:r w:rsidRPr="007E0B31">
              <w:rPr>
                <w:rFonts w:cs="Arial"/>
              </w:rPr>
              <w:t>Onshore Power Park Module</w:t>
            </w:r>
          </w:p>
        </w:tc>
        <w:tc>
          <w:tcPr>
            <w:tcW w:w="6634" w:type="dxa"/>
          </w:tcPr>
          <w:p w14:paraId="4F3FC424" w14:textId="4AD18E75" w:rsidR="00284A6A" w:rsidRPr="007E0B31" w:rsidRDefault="00284A6A" w:rsidP="00284A6A">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284A6A" w:rsidRPr="007E0B31" w14:paraId="67BDC2D1" w14:textId="77777777" w:rsidTr="2F419186">
        <w:trPr>
          <w:cantSplit/>
        </w:trPr>
        <w:tc>
          <w:tcPr>
            <w:tcW w:w="2884" w:type="dxa"/>
          </w:tcPr>
          <w:p w14:paraId="2FB52871" w14:textId="77777777" w:rsidR="00284A6A" w:rsidRPr="007E0B31" w:rsidRDefault="00284A6A" w:rsidP="00284A6A">
            <w:pPr>
              <w:pStyle w:val="Arial11Bold"/>
              <w:rPr>
                <w:rFonts w:cs="Arial"/>
              </w:rPr>
            </w:pPr>
            <w:r w:rsidRPr="007E0B31">
              <w:rPr>
                <w:rFonts w:cs="Arial"/>
              </w:rPr>
              <w:t>Onshore Synchronous Generating Unit</w:t>
            </w:r>
          </w:p>
        </w:tc>
        <w:tc>
          <w:tcPr>
            <w:tcW w:w="6634" w:type="dxa"/>
          </w:tcPr>
          <w:p w14:paraId="53DD316B" w14:textId="296089E4" w:rsidR="00284A6A" w:rsidRPr="007E0B31" w:rsidRDefault="00284A6A" w:rsidP="00284A6A">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284A6A" w:rsidRPr="007E0B31" w14:paraId="322DBDDD" w14:textId="77777777" w:rsidTr="2F419186">
        <w:trPr>
          <w:cantSplit/>
        </w:trPr>
        <w:tc>
          <w:tcPr>
            <w:tcW w:w="2884" w:type="dxa"/>
          </w:tcPr>
          <w:p w14:paraId="75E7A9CF" w14:textId="77777777" w:rsidR="00284A6A" w:rsidRPr="007E0B31" w:rsidDel="004B6FBB" w:rsidRDefault="00284A6A" w:rsidP="00284A6A">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lastRenderedPageBreak/>
              <w:t>Onshore Synchronous Power Generating Module</w:t>
            </w:r>
          </w:p>
        </w:tc>
        <w:tc>
          <w:tcPr>
            <w:tcW w:w="6634" w:type="dxa"/>
          </w:tcPr>
          <w:p w14:paraId="3DABEE66" w14:textId="7CF5D79C" w:rsidR="00284A6A" w:rsidRDefault="00284A6A" w:rsidP="00284A6A">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284A6A" w:rsidRPr="00A87826" w:rsidDel="004B6FBB" w:rsidRDefault="00284A6A" w:rsidP="00284A6A">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proofErr w:type="gramStart"/>
            <w:r w:rsidRPr="007E0B31">
              <w:rPr>
                <w:rFonts w:cs="Arial"/>
                <w:color w:val="auto"/>
              </w:rPr>
              <w:t>located</w:t>
            </w:r>
            <w:proofErr w:type="gramEnd"/>
            <w:r w:rsidRPr="007E0B31">
              <w:rPr>
                <w:rFonts w:cs="Arial"/>
                <w:b/>
                <w:color w:val="auto"/>
              </w:rPr>
              <w:t xml:space="preserve"> Onshore</w:t>
            </w:r>
            <w:r w:rsidRPr="007E0B31">
              <w:rPr>
                <w:rFonts w:cs="Arial"/>
                <w:color w:val="auto"/>
              </w:rPr>
              <w:t>.</w:t>
            </w:r>
          </w:p>
        </w:tc>
      </w:tr>
      <w:tr w:rsidR="00284A6A" w:rsidRPr="007E0B31" w14:paraId="57567868" w14:textId="77777777" w:rsidTr="2F419186">
        <w:trPr>
          <w:cantSplit/>
        </w:trPr>
        <w:tc>
          <w:tcPr>
            <w:tcW w:w="2884" w:type="dxa"/>
          </w:tcPr>
          <w:p w14:paraId="1FD98361" w14:textId="77777777" w:rsidR="00284A6A" w:rsidRPr="007E0B31" w:rsidRDefault="00284A6A" w:rsidP="00284A6A">
            <w:pPr>
              <w:pStyle w:val="Arial11Bold"/>
              <w:rPr>
                <w:rFonts w:cs="Arial"/>
              </w:rPr>
            </w:pPr>
            <w:r w:rsidRPr="007E0B31">
              <w:rPr>
                <w:rFonts w:cs="Arial"/>
              </w:rPr>
              <w:t>Onshore Transmission Licensee</w:t>
            </w:r>
          </w:p>
        </w:tc>
        <w:tc>
          <w:tcPr>
            <w:tcW w:w="6634" w:type="dxa"/>
          </w:tcPr>
          <w:p w14:paraId="7691EDA3" w14:textId="2EBD7EE0" w:rsidR="00284A6A" w:rsidRPr="007E0B31" w:rsidRDefault="00284A6A" w:rsidP="00284A6A">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r w:rsidRPr="007E0B31">
              <w:rPr>
                <w:rFonts w:cs="Arial"/>
                <w:b/>
              </w:rPr>
              <w:t>SHETL</w:t>
            </w:r>
            <w:r>
              <w:rPr>
                <w:rFonts w:cs="Arial"/>
              </w:rPr>
              <w:t xml:space="preserve">, </w:t>
            </w:r>
            <w:r w:rsidRPr="00411C8B">
              <w:rPr>
                <w:rFonts w:cs="Arial"/>
              </w:rPr>
              <w:t>or a</w:t>
            </w:r>
            <w:r w:rsidRPr="00411C8B">
              <w:rPr>
                <w:rFonts w:cs="Arial"/>
                <w:b/>
                <w:bCs/>
              </w:rPr>
              <w:t xml:space="preserve"> Competitively Appointed Transmission Licensee</w:t>
            </w:r>
            <w:r w:rsidRPr="00C95C55">
              <w:rPr>
                <w:rFonts w:cs="Arial"/>
              </w:rPr>
              <w:t>.</w:t>
            </w:r>
          </w:p>
        </w:tc>
      </w:tr>
      <w:tr w:rsidR="00284A6A" w:rsidRPr="007E0B31" w14:paraId="0953DDC7" w14:textId="77777777" w:rsidTr="2F419186">
        <w:trPr>
          <w:cantSplit/>
        </w:trPr>
        <w:tc>
          <w:tcPr>
            <w:tcW w:w="2884" w:type="dxa"/>
          </w:tcPr>
          <w:p w14:paraId="2B5600BA" w14:textId="77777777" w:rsidR="00284A6A" w:rsidRPr="007E0B31" w:rsidRDefault="00284A6A" w:rsidP="00284A6A">
            <w:pPr>
              <w:pStyle w:val="Arial11Bold"/>
              <w:rPr>
                <w:rFonts w:cs="Arial"/>
              </w:rPr>
            </w:pPr>
            <w:r w:rsidRPr="007E0B31">
              <w:rPr>
                <w:rFonts w:cs="Arial"/>
              </w:rPr>
              <w:t>Onshore Transmission System</w:t>
            </w:r>
          </w:p>
        </w:tc>
        <w:tc>
          <w:tcPr>
            <w:tcW w:w="6634" w:type="dxa"/>
          </w:tcPr>
          <w:p w14:paraId="1D66BC55" w14:textId="3B198D30" w:rsidR="00284A6A" w:rsidRPr="007E0B31" w:rsidRDefault="00284A6A" w:rsidP="00284A6A">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284A6A" w:rsidRPr="007E0B31" w14:paraId="31EBBBE3" w14:textId="77777777" w:rsidTr="2F419186">
        <w:trPr>
          <w:cantSplit/>
        </w:trPr>
        <w:tc>
          <w:tcPr>
            <w:tcW w:w="2884" w:type="dxa"/>
          </w:tcPr>
          <w:p w14:paraId="716FC70C" w14:textId="77777777" w:rsidR="00284A6A" w:rsidRPr="007E0B31" w:rsidRDefault="00284A6A" w:rsidP="00284A6A">
            <w:pPr>
              <w:pStyle w:val="Arial11Bold"/>
              <w:rPr>
                <w:rFonts w:cs="Arial"/>
              </w:rPr>
            </w:pPr>
            <w:r w:rsidRPr="007E0B31">
              <w:rPr>
                <w:rFonts w:cs="Arial"/>
              </w:rPr>
              <w:t>On-Site Generator Site</w:t>
            </w:r>
          </w:p>
        </w:tc>
        <w:tc>
          <w:tcPr>
            <w:tcW w:w="6634" w:type="dxa"/>
          </w:tcPr>
          <w:p w14:paraId="68341A8F" w14:textId="77777777" w:rsidR="00284A6A" w:rsidRPr="007E0B31" w:rsidRDefault="00284A6A" w:rsidP="00284A6A">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284A6A" w:rsidRPr="007E0B31" w14:paraId="6EC47238" w14:textId="77777777" w:rsidTr="2F419186">
        <w:trPr>
          <w:cantSplit/>
        </w:trPr>
        <w:tc>
          <w:tcPr>
            <w:tcW w:w="2884" w:type="dxa"/>
          </w:tcPr>
          <w:p w14:paraId="3B93C86F" w14:textId="77777777" w:rsidR="00284A6A" w:rsidRPr="007E0B31" w:rsidRDefault="00284A6A" w:rsidP="00284A6A">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634" w:type="dxa"/>
          </w:tcPr>
          <w:p w14:paraId="2F7D236A" w14:textId="77777777" w:rsidR="00284A6A" w:rsidRPr="007E0B31" w:rsidRDefault="00284A6A" w:rsidP="00284A6A">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284A6A" w:rsidRPr="007E0B31" w14:paraId="0706312C" w14:textId="77777777" w:rsidTr="2F419186">
        <w:trPr>
          <w:cantSplit/>
        </w:trPr>
        <w:tc>
          <w:tcPr>
            <w:tcW w:w="2884" w:type="dxa"/>
          </w:tcPr>
          <w:p w14:paraId="015ED0F3" w14:textId="77777777" w:rsidR="00284A6A" w:rsidRPr="007E0B31" w:rsidRDefault="00284A6A" w:rsidP="00284A6A">
            <w:pPr>
              <w:pStyle w:val="Arial11Bold"/>
              <w:rPr>
                <w:rFonts w:cs="Arial"/>
              </w:rPr>
            </w:pPr>
            <w:r w:rsidRPr="007E0B31">
              <w:rPr>
                <w:rFonts w:cs="Arial"/>
              </w:rPr>
              <w:t>Operating Margin</w:t>
            </w:r>
          </w:p>
        </w:tc>
        <w:tc>
          <w:tcPr>
            <w:tcW w:w="6634" w:type="dxa"/>
          </w:tcPr>
          <w:p w14:paraId="2D829E78" w14:textId="77777777" w:rsidR="00284A6A" w:rsidRPr="007E0B31" w:rsidRDefault="00284A6A" w:rsidP="00284A6A">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284A6A" w:rsidRPr="007E0B31" w14:paraId="6399AF34" w14:textId="77777777" w:rsidTr="2F419186">
        <w:trPr>
          <w:cantSplit/>
        </w:trPr>
        <w:tc>
          <w:tcPr>
            <w:tcW w:w="2884" w:type="dxa"/>
          </w:tcPr>
          <w:p w14:paraId="13992038" w14:textId="77777777" w:rsidR="00284A6A" w:rsidRPr="007E0B31" w:rsidRDefault="00284A6A" w:rsidP="00284A6A">
            <w:pPr>
              <w:pStyle w:val="Arial11Bold"/>
              <w:rPr>
                <w:rFonts w:cs="Arial"/>
              </w:rPr>
            </w:pPr>
            <w:r w:rsidRPr="007E0B31">
              <w:rPr>
                <w:rFonts w:cs="Arial"/>
              </w:rPr>
              <w:t>Operating Reserve</w:t>
            </w:r>
          </w:p>
        </w:tc>
        <w:tc>
          <w:tcPr>
            <w:tcW w:w="6634" w:type="dxa"/>
          </w:tcPr>
          <w:p w14:paraId="7475BB27" w14:textId="77777777" w:rsidR="00284A6A" w:rsidRPr="007E0B31" w:rsidRDefault="00284A6A" w:rsidP="00284A6A">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284A6A" w:rsidRPr="007E0B31" w14:paraId="7103EDE6" w14:textId="77777777" w:rsidTr="2F419186">
        <w:trPr>
          <w:cantSplit/>
        </w:trPr>
        <w:tc>
          <w:tcPr>
            <w:tcW w:w="2884" w:type="dxa"/>
          </w:tcPr>
          <w:p w14:paraId="19E35302" w14:textId="77777777" w:rsidR="00284A6A" w:rsidRPr="007E0B31" w:rsidRDefault="00284A6A" w:rsidP="00284A6A">
            <w:pPr>
              <w:pStyle w:val="Arial11Bold"/>
              <w:rPr>
                <w:rFonts w:cs="Arial"/>
              </w:rPr>
            </w:pPr>
            <w:r w:rsidRPr="007E0B31">
              <w:rPr>
                <w:rFonts w:cs="Arial"/>
              </w:rPr>
              <w:t>Operation</w:t>
            </w:r>
          </w:p>
        </w:tc>
        <w:tc>
          <w:tcPr>
            <w:tcW w:w="6634" w:type="dxa"/>
          </w:tcPr>
          <w:p w14:paraId="40F42388" w14:textId="77777777" w:rsidR="00284A6A" w:rsidRPr="007E0B31" w:rsidRDefault="00284A6A" w:rsidP="00284A6A">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284A6A" w:rsidRPr="007E0B31" w14:paraId="7F250311" w14:textId="77777777" w:rsidTr="2F419186">
        <w:trPr>
          <w:cantSplit/>
        </w:trPr>
        <w:tc>
          <w:tcPr>
            <w:tcW w:w="2884" w:type="dxa"/>
          </w:tcPr>
          <w:p w14:paraId="3ECA740F" w14:textId="77777777" w:rsidR="00284A6A" w:rsidRPr="007E0B31" w:rsidRDefault="00284A6A" w:rsidP="00284A6A">
            <w:pPr>
              <w:pStyle w:val="Arial11Bold"/>
              <w:rPr>
                <w:rFonts w:cs="Arial"/>
              </w:rPr>
            </w:pPr>
            <w:r w:rsidRPr="007E0B31">
              <w:rPr>
                <w:rFonts w:cs="Arial"/>
              </w:rPr>
              <w:t>Operational Data</w:t>
            </w:r>
          </w:p>
        </w:tc>
        <w:tc>
          <w:tcPr>
            <w:tcW w:w="6634" w:type="dxa"/>
          </w:tcPr>
          <w:p w14:paraId="77D345AD" w14:textId="77777777" w:rsidR="00284A6A" w:rsidRPr="007E0B31" w:rsidRDefault="00284A6A" w:rsidP="00284A6A">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284A6A" w:rsidRPr="007E0B31" w14:paraId="72A00B17" w14:textId="77777777" w:rsidTr="2F419186">
        <w:trPr>
          <w:cantSplit/>
        </w:trPr>
        <w:tc>
          <w:tcPr>
            <w:tcW w:w="2884" w:type="dxa"/>
          </w:tcPr>
          <w:p w14:paraId="49F3A1E1" w14:textId="77777777" w:rsidR="00284A6A" w:rsidRPr="007E0B31" w:rsidRDefault="00284A6A" w:rsidP="00284A6A">
            <w:pPr>
              <w:pStyle w:val="Arial11Bold"/>
              <w:rPr>
                <w:rFonts w:cs="Arial"/>
              </w:rPr>
            </w:pPr>
            <w:r w:rsidRPr="007E0B31">
              <w:rPr>
                <w:rFonts w:cs="Arial"/>
              </w:rPr>
              <w:t>Operational Day</w:t>
            </w:r>
          </w:p>
        </w:tc>
        <w:tc>
          <w:tcPr>
            <w:tcW w:w="6634" w:type="dxa"/>
          </w:tcPr>
          <w:p w14:paraId="22961493" w14:textId="77777777" w:rsidR="00284A6A" w:rsidRPr="007E0B31" w:rsidRDefault="00284A6A" w:rsidP="00284A6A">
            <w:pPr>
              <w:pStyle w:val="TableArial11"/>
              <w:rPr>
                <w:rFonts w:cs="Arial"/>
              </w:rPr>
            </w:pPr>
            <w:r w:rsidRPr="007E0B31">
              <w:rPr>
                <w:rFonts w:cs="Arial"/>
              </w:rPr>
              <w:t>The period from 0500 hours on one day to 0500 on the following day.</w:t>
            </w:r>
          </w:p>
        </w:tc>
      </w:tr>
      <w:tr w:rsidR="00284A6A" w:rsidRPr="007E0B31" w14:paraId="4B79EEEB" w14:textId="77777777" w:rsidTr="2F419186">
        <w:trPr>
          <w:cantSplit/>
        </w:trPr>
        <w:tc>
          <w:tcPr>
            <w:tcW w:w="2884" w:type="dxa"/>
          </w:tcPr>
          <w:p w14:paraId="00D65A56" w14:textId="77777777" w:rsidR="00284A6A" w:rsidRPr="007E0B31" w:rsidRDefault="00284A6A" w:rsidP="00284A6A">
            <w:pPr>
              <w:pStyle w:val="Arial11Bold"/>
              <w:rPr>
                <w:rFonts w:cs="Arial"/>
              </w:rPr>
            </w:pPr>
            <w:r w:rsidRPr="007E0B31">
              <w:rPr>
                <w:rFonts w:cs="Arial"/>
              </w:rPr>
              <w:t>Operation Diagrams</w:t>
            </w:r>
          </w:p>
        </w:tc>
        <w:tc>
          <w:tcPr>
            <w:tcW w:w="6634" w:type="dxa"/>
          </w:tcPr>
          <w:p w14:paraId="3A5434CA" w14:textId="77777777" w:rsidR="00284A6A" w:rsidRPr="007E0B31" w:rsidRDefault="00284A6A" w:rsidP="00284A6A">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incorporating its numbering, nomenclature and labelling.</w:t>
            </w:r>
          </w:p>
        </w:tc>
      </w:tr>
      <w:tr w:rsidR="00284A6A" w:rsidRPr="007E0B31" w14:paraId="605B3609" w14:textId="77777777" w:rsidTr="2F419186">
        <w:trPr>
          <w:cantSplit/>
        </w:trPr>
        <w:tc>
          <w:tcPr>
            <w:tcW w:w="2884" w:type="dxa"/>
          </w:tcPr>
          <w:p w14:paraId="1FCF81E4" w14:textId="77777777" w:rsidR="00284A6A" w:rsidRPr="007E0B31" w:rsidRDefault="00284A6A" w:rsidP="00284A6A">
            <w:pPr>
              <w:pStyle w:val="Arial11Bold"/>
              <w:rPr>
                <w:rFonts w:cs="Arial"/>
              </w:rPr>
            </w:pPr>
            <w:r w:rsidRPr="007E0B31">
              <w:rPr>
                <w:rFonts w:cs="Arial"/>
              </w:rPr>
              <w:t>Operational Effect</w:t>
            </w:r>
          </w:p>
        </w:tc>
        <w:tc>
          <w:tcPr>
            <w:tcW w:w="6634" w:type="dxa"/>
          </w:tcPr>
          <w:p w14:paraId="76B6DD78" w14:textId="77777777" w:rsidR="00284A6A" w:rsidRPr="007E0B31" w:rsidRDefault="00284A6A" w:rsidP="00284A6A">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284A6A" w:rsidRPr="007E0B31" w14:paraId="1CAC0F6C" w14:textId="77777777" w:rsidTr="2F419186">
        <w:trPr>
          <w:cantSplit/>
        </w:trPr>
        <w:tc>
          <w:tcPr>
            <w:tcW w:w="2884" w:type="dxa"/>
          </w:tcPr>
          <w:p w14:paraId="2634D169" w14:textId="77777777" w:rsidR="00284A6A" w:rsidRPr="007E0B31" w:rsidRDefault="00284A6A" w:rsidP="00284A6A">
            <w:pPr>
              <w:pStyle w:val="Arial11Bold"/>
              <w:rPr>
                <w:rFonts w:cs="Arial"/>
              </w:rPr>
            </w:pPr>
            <w:r w:rsidRPr="007E0B31">
              <w:rPr>
                <w:rFonts w:cs="Arial"/>
              </w:rPr>
              <w:t xml:space="preserve">Operational </w:t>
            </w:r>
            <w:proofErr w:type="spellStart"/>
            <w:r w:rsidRPr="007E0B31">
              <w:rPr>
                <w:rFonts w:cs="Arial"/>
              </w:rPr>
              <w:t>Intertripping</w:t>
            </w:r>
            <w:proofErr w:type="spellEnd"/>
          </w:p>
        </w:tc>
        <w:tc>
          <w:tcPr>
            <w:tcW w:w="6634" w:type="dxa"/>
          </w:tcPr>
          <w:p w14:paraId="53527053" w14:textId="59F2C50B" w:rsidR="00284A6A" w:rsidRPr="007E0B31" w:rsidRDefault="00284A6A" w:rsidP="00284A6A">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w:t>
            </w:r>
            <w:proofErr w:type="spellStart"/>
            <w:r w:rsidRPr="007E0B31">
              <w:rPr>
                <w:rFonts w:cs="Arial"/>
              </w:rPr>
              <w:t>intertripping</w:t>
            </w:r>
            <w:proofErr w:type="spellEnd"/>
            <w:r w:rsidRPr="007E0B31">
              <w:rPr>
                <w:rFonts w:cs="Arial"/>
              </w:rPr>
              <w:t xml:space="preserve"> schemes.</w:t>
            </w:r>
          </w:p>
        </w:tc>
      </w:tr>
      <w:tr w:rsidR="00284A6A" w:rsidRPr="007E0B31" w14:paraId="6473278D" w14:textId="77777777" w:rsidTr="2F419186">
        <w:trPr>
          <w:cantSplit/>
        </w:trPr>
        <w:tc>
          <w:tcPr>
            <w:tcW w:w="2884" w:type="dxa"/>
          </w:tcPr>
          <w:p w14:paraId="0FD871F6" w14:textId="5FABA3D0" w:rsidR="00284A6A" w:rsidRPr="007E0B31" w:rsidRDefault="00284A6A" w:rsidP="00284A6A">
            <w:pPr>
              <w:pStyle w:val="Arial11Bold"/>
              <w:rPr>
                <w:rFonts w:cs="Arial"/>
              </w:rPr>
            </w:pPr>
            <w:bookmarkStart w:id="238" w:name="_DV_C41"/>
            <w:r w:rsidRPr="007E0B31">
              <w:rPr>
                <w:rFonts w:cs="Arial"/>
              </w:rPr>
              <w:lastRenderedPageBreak/>
              <w:t>Operational Notifications</w:t>
            </w:r>
            <w:bookmarkEnd w:id="238"/>
          </w:p>
        </w:tc>
        <w:tc>
          <w:tcPr>
            <w:tcW w:w="6634" w:type="dxa"/>
          </w:tcPr>
          <w:p w14:paraId="7D98A808" w14:textId="07D64618" w:rsidR="00284A6A" w:rsidRPr="007E0B31" w:rsidRDefault="00284A6A" w:rsidP="00284A6A">
            <w:pPr>
              <w:pStyle w:val="TableArial11"/>
              <w:rPr>
                <w:rFonts w:cs="Arial"/>
              </w:rPr>
            </w:pPr>
            <w:bookmarkStart w:id="239"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239"/>
          </w:p>
        </w:tc>
      </w:tr>
      <w:tr w:rsidR="00284A6A" w:rsidRPr="007E0B31" w14:paraId="5A6E5201" w14:textId="77777777" w:rsidTr="2F419186">
        <w:trPr>
          <w:cantSplit/>
        </w:trPr>
        <w:tc>
          <w:tcPr>
            <w:tcW w:w="2884" w:type="dxa"/>
          </w:tcPr>
          <w:p w14:paraId="30C134C0" w14:textId="77777777" w:rsidR="00284A6A" w:rsidRPr="007E0B31" w:rsidRDefault="00284A6A" w:rsidP="00284A6A">
            <w:pPr>
              <w:pStyle w:val="Arial11Bold"/>
              <w:rPr>
                <w:rFonts w:cs="Arial"/>
              </w:rPr>
            </w:pPr>
            <w:r w:rsidRPr="007E0B31">
              <w:rPr>
                <w:rFonts w:cs="Arial"/>
              </w:rPr>
              <w:t>Operational Planning</w:t>
            </w:r>
          </w:p>
        </w:tc>
        <w:tc>
          <w:tcPr>
            <w:tcW w:w="6634" w:type="dxa"/>
          </w:tcPr>
          <w:p w14:paraId="7F116C22" w14:textId="65769247" w:rsidR="00284A6A" w:rsidRPr="007E0B31" w:rsidRDefault="00284A6A" w:rsidP="00284A6A">
            <w:pPr>
              <w:pStyle w:val="TableArial11"/>
              <w:rPr>
                <w:rFonts w:cs="Arial"/>
              </w:rPr>
            </w:pPr>
            <w:r w:rsidRPr="329F1AB0">
              <w:rPr>
                <w:rFonts w:cs="Arial"/>
              </w:rPr>
              <w:t xml:space="preserve">Planning through various timescales the matching of generation output with forecast </w:t>
            </w:r>
            <w:r w:rsidRPr="329F1AB0">
              <w:rPr>
                <w:rFonts w:cs="Arial"/>
                <w:b/>
                <w:bCs/>
              </w:rPr>
              <w:t>National Electricity Transmission System</w:t>
            </w:r>
            <w:r w:rsidRPr="329F1AB0">
              <w:rPr>
                <w:rFonts w:cs="Arial"/>
              </w:rPr>
              <w:t xml:space="preserve"> </w:t>
            </w:r>
            <w:r w:rsidRPr="329F1AB0">
              <w:rPr>
                <w:rFonts w:cs="Arial"/>
                <w:b/>
                <w:bCs/>
              </w:rPr>
              <w:t>Demand</w:t>
            </w:r>
            <w:r w:rsidRPr="329F1AB0">
              <w:rPr>
                <w:rFonts w:cs="Arial"/>
              </w:rPr>
              <w:t xml:space="preserve"> together with a reserve of generation to provide a margin, taking into account outages of certain </w:t>
            </w:r>
            <w:r w:rsidRPr="329F1AB0">
              <w:rPr>
                <w:rFonts w:cs="Arial"/>
                <w:b/>
                <w:bCs/>
              </w:rPr>
              <w:t xml:space="preserve">Generating Units </w:t>
            </w:r>
            <w:r w:rsidRPr="329F1AB0">
              <w:rPr>
                <w:rFonts w:cs="Arial"/>
              </w:rPr>
              <w:t>or</w:t>
            </w:r>
            <w:r w:rsidRPr="329F1AB0">
              <w:rPr>
                <w:rFonts w:cs="Arial"/>
                <w:b/>
                <w:bCs/>
              </w:rPr>
              <w:t xml:space="preserve"> Power Generating Modules</w:t>
            </w:r>
            <w:r w:rsidRPr="329F1AB0">
              <w:rPr>
                <w:rFonts w:cs="Arial"/>
              </w:rPr>
              <w:t xml:space="preserve">, of parts of the </w:t>
            </w:r>
            <w:r w:rsidRPr="329F1AB0">
              <w:rPr>
                <w:rFonts w:cs="Arial"/>
                <w:b/>
                <w:bCs/>
              </w:rPr>
              <w:t>National Electricity Transmission System</w:t>
            </w:r>
            <w:r w:rsidRPr="329F1AB0">
              <w:rPr>
                <w:rFonts w:cs="Arial"/>
              </w:rPr>
              <w:t xml:space="preserve"> and of parts of </w:t>
            </w:r>
            <w:r w:rsidRPr="329F1AB0">
              <w:rPr>
                <w:rFonts w:cs="Arial"/>
                <w:b/>
                <w:bCs/>
              </w:rPr>
              <w:t>User Systems</w:t>
            </w:r>
            <w:r w:rsidRPr="329F1AB0">
              <w:rPr>
                <w:rFonts w:cs="Arial"/>
              </w:rPr>
              <w:t xml:space="preserve"> to which </w:t>
            </w:r>
            <w:r w:rsidRPr="329F1AB0">
              <w:rPr>
                <w:rFonts w:cs="Arial"/>
                <w:b/>
                <w:bCs/>
              </w:rPr>
              <w:t>Power Stations</w:t>
            </w:r>
            <w:r w:rsidRPr="329F1AB0">
              <w:rPr>
                <w:rFonts w:cs="Arial"/>
              </w:rPr>
              <w:t xml:space="preserve"> and/or </w:t>
            </w:r>
            <w:r w:rsidRPr="329F1AB0">
              <w:rPr>
                <w:rFonts w:cs="Arial"/>
                <w:b/>
                <w:bCs/>
              </w:rPr>
              <w:t>Customers</w:t>
            </w:r>
            <w:r w:rsidRPr="329F1AB0">
              <w:rPr>
                <w:rFonts w:cs="Arial"/>
              </w:rPr>
              <w:t xml:space="preserve"> are connected, carried out to achieve, so far as possible, the standards of security set out in </w:t>
            </w:r>
            <w:r w:rsidRPr="004E64E8">
              <w:rPr>
                <w:rFonts w:cs="Arial"/>
              </w:rPr>
              <w:t>the</w:t>
            </w:r>
            <w:r w:rsidRPr="329F1AB0">
              <w:rPr>
                <w:rFonts w:cs="Arial"/>
                <w:b/>
                <w:bCs/>
              </w:rPr>
              <w:t xml:space="preserve">  ESO Licence</w:t>
            </w:r>
            <w:r w:rsidRPr="329F1AB0">
              <w:rPr>
                <w:rFonts w:cs="Arial"/>
              </w:rPr>
              <w:t xml:space="preserve">, each </w:t>
            </w:r>
            <w:r w:rsidRPr="329F1AB0">
              <w:rPr>
                <w:rFonts w:cs="Arial"/>
                <w:b/>
                <w:bCs/>
              </w:rPr>
              <w:t>Relevant Transmission Licensee’s Transmission Licence</w:t>
            </w:r>
            <w:r w:rsidRPr="329F1AB0">
              <w:rPr>
                <w:rFonts w:cs="Arial"/>
              </w:rPr>
              <w:t xml:space="preserve"> or </w:t>
            </w:r>
            <w:r w:rsidRPr="329F1AB0">
              <w:rPr>
                <w:rFonts w:cs="Arial"/>
                <w:b/>
                <w:bCs/>
              </w:rPr>
              <w:t>Electricity Distribution Licence</w:t>
            </w:r>
            <w:r w:rsidRPr="329F1AB0">
              <w:rPr>
                <w:rFonts w:cs="Arial"/>
              </w:rPr>
              <w:t>, as the case may be.</w:t>
            </w:r>
          </w:p>
        </w:tc>
      </w:tr>
      <w:tr w:rsidR="00284A6A" w:rsidRPr="007E0B31" w14:paraId="2391955F" w14:textId="77777777" w:rsidTr="2F419186">
        <w:trPr>
          <w:cantSplit/>
        </w:trPr>
        <w:tc>
          <w:tcPr>
            <w:tcW w:w="2884" w:type="dxa"/>
          </w:tcPr>
          <w:p w14:paraId="554CE1BB" w14:textId="77777777" w:rsidR="00284A6A" w:rsidRPr="007E0B31" w:rsidRDefault="00284A6A" w:rsidP="00284A6A">
            <w:pPr>
              <w:pStyle w:val="Arial11Bold"/>
              <w:rPr>
                <w:rFonts w:cs="Arial"/>
              </w:rPr>
            </w:pPr>
            <w:r w:rsidRPr="007E0B31">
              <w:rPr>
                <w:rFonts w:cs="Arial"/>
              </w:rPr>
              <w:t xml:space="preserve">Operational Planning Margin </w:t>
            </w:r>
          </w:p>
        </w:tc>
        <w:tc>
          <w:tcPr>
            <w:tcW w:w="6634" w:type="dxa"/>
          </w:tcPr>
          <w:p w14:paraId="017C95F5" w14:textId="0ABFFC9A" w:rsidR="00284A6A" w:rsidRPr="007E0B31" w:rsidRDefault="00284A6A" w:rsidP="00284A6A">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284A6A" w:rsidRPr="007E0B31" w14:paraId="2C70A3EB" w14:textId="77777777" w:rsidTr="2F419186">
        <w:trPr>
          <w:cantSplit/>
        </w:trPr>
        <w:tc>
          <w:tcPr>
            <w:tcW w:w="2884" w:type="dxa"/>
          </w:tcPr>
          <w:p w14:paraId="231C2E4A" w14:textId="77777777" w:rsidR="00284A6A" w:rsidRPr="007E0B31" w:rsidRDefault="00284A6A" w:rsidP="00284A6A">
            <w:pPr>
              <w:pStyle w:val="Arial11Bold"/>
              <w:rPr>
                <w:rFonts w:cs="Arial"/>
              </w:rPr>
            </w:pPr>
            <w:r w:rsidRPr="007E0B31">
              <w:rPr>
                <w:rFonts w:cs="Arial"/>
              </w:rPr>
              <w:t>Operational Planning Phase</w:t>
            </w:r>
          </w:p>
        </w:tc>
        <w:tc>
          <w:tcPr>
            <w:tcW w:w="6634" w:type="dxa"/>
          </w:tcPr>
          <w:p w14:paraId="0B288485" w14:textId="77777777" w:rsidR="00284A6A" w:rsidRPr="007E0B31" w:rsidRDefault="00284A6A" w:rsidP="00284A6A">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284A6A" w:rsidRPr="007E0B31" w14:paraId="5168CED3" w14:textId="77777777" w:rsidTr="2F419186">
        <w:trPr>
          <w:cantSplit/>
        </w:trPr>
        <w:tc>
          <w:tcPr>
            <w:tcW w:w="2884" w:type="dxa"/>
          </w:tcPr>
          <w:p w14:paraId="784D3609" w14:textId="77777777" w:rsidR="00284A6A" w:rsidRPr="007E0B31" w:rsidRDefault="00284A6A" w:rsidP="00284A6A">
            <w:pPr>
              <w:pStyle w:val="Arial11Bold"/>
              <w:rPr>
                <w:rFonts w:cs="Arial"/>
              </w:rPr>
            </w:pPr>
            <w:r w:rsidRPr="007E0B31">
              <w:rPr>
                <w:rFonts w:cs="Arial"/>
              </w:rPr>
              <w:t>Operational Procedures</w:t>
            </w:r>
          </w:p>
        </w:tc>
        <w:tc>
          <w:tcPr>
            <w:tcW w:w="6634" w:type="dxa"/>
          </w:tcPr>
          <w:p w14:paraId="451F00A7" w14:textId="77777777" w:rsidR="00284A6A" w:rsidRPr="007E0B31" w:rsidRDefault="00284A6A" w:rsidP="00284A6A">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284A6A" w:rsidRPr="007E0B31" w14:paraId="756B3E49" w14:textId="77777777" w:rsidTr="2F419186">
        <w:trPr>
          <w:cantSplit/>
        </w:trPr>
        <w:tc>
          <w:tcPr>
            <w:tcW w:w="2884" w:type="dxa"/>
          </w:tcPr>
          <w:p w14:paraId="3CD34B6B" w14:textId="77777777" w:rsidR="00284A6A" w:rsidRPr="007E0B31" w:rsidRDefault="00284A6A" w:rsidP="00284A6A">
            <w:pPr>
              <w:pStyle w:val="Arial11Bold"/>
              <w:rPr>
                <w:rFonts w:cs="Arial"/>
              </w:rPr>
            </w:pPr>
            <w:r w:rsidRPr="007E0B31">
              <w:rPr>
                <w:rFonts w:cs="Arial"/>
              </w:rPr>
              <w:t>Operational Switching</w:t>
            </w:r>
          </w:p>
        </w:tc>
        <w:tc>
          <w:tcPr>
            <w:tcW w:w="6634" w:type="dxa"/>
          </w:tcPr>
          <w:p w14:paraId="11012EC0" w14:textId="782A13A7" w:rsidR="00284A6A" w:rsidRPr="007E0B31" w:rsidRDefault="00284A6A" w:rsidP="00284A6A">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284A6A" w:rsidRPr="007E0B31" w14:paraId="19E6505D" w14:textId="77777777" w:rsidTr="2F419186">
        <w:trPr>
          <w:cantSplit/>
        </w:trPr>
        <w:tc>
          <w:tcPr>
            <w:tcW w:w="2884" w:type="dxa"/>
          </w:tcPr>
          <w:p w14:paraId="2E415BC0" w14:textId="77777777" w:rsidR="00284A6A" w:rsidRPr="007E0B31" w:rsidRDefault="00284A6A" w:rsidP="00284A6A">
            <w:pPr>
              <w:pStyle w:val="Arial11Bold"/>
              <w:rPr>
                <w:rFonts w:cs="Arial"/>
              </w:rPr>
            </w:pPr>
            <w:r w:rsidRPr="007E0B31">
              <w:rPr>
                <w:rFonts w:cs="Arial"/>
              </w:rPr>
              <w:t>Other Relevant Data</w:t>
            </w:r>
          </w:p>
        </w:tc>
        <w:tc>
          <w:tcPr>
            <w:tcW w:w="6634" w:type="dxa"/>
          </w:tcPr>
          <w:p w14:paraId="1C699783" w14:textId="77777777" w:rsidR="00284A6A" w:rsidRPr="007E0B31" w:rsidRDefault="00284A6A" w:rsidP="00284A6A">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284A6A" w:rsidRPr="007E0B31" w14:paraId="24B77B54" w14:textId="77777777" w:rsidTr="2F419186">
        <w:trPr>
          <w:cantSplit/>
        </w:trPr>
        <w:tc>
          <w:tcPr>
            <w:tcW w:w="2884" w:type="dxa"/>
          </w:tcPr>
          <w:p w14:paraId="33A5B61C" w14:textId="77777777" w:rsidR="00284A6A" w:rsidRPr="007E0B31" w:rsidRDefault="00284A6A" w:rsidP="00284A6A">
            <w:pPr>
              <w:pStyle w:val="Arial11Bold"/>
              <w:rPr>
                <w:rFonts w:cs="Arial"/>
              </w:rPr>
            </w:pPr>
            <w:r w:rsidRPr="007E0B31">
              <w:rPr>
                <w:rFonts w:cs="Arial"/>
              </w:rPr>
              <w:t>OTSDUW Arrangements</w:t>
            </w:r>
          </w:p>
        </w:tc>
        <w:tc>
          <w:tcPr>
            <w:tcW w:w="6634" w:type="dxa"/>
          </w:tcPr>
          <w:p w14:paraId="77481E18" w14:textId="77777777" w:rsidR="00284A6A" w:rsidRPr="007E0B31" w:rsidRDefault="00284A6A" w:rsidP="00284A6A">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284A6A" w:rsidRPr="007E0B31" w14:paraId="6566765E" w14:textId="77777777" w:rsidTr="2F419186">
        <w:trPr>
          <w:cantSplit/>
        </w:trPr>
        <w:tc>
          <w:tcPr>
            <w:tcW w:w="2884" w:type="dxa"/>
          </w:tcPr>
          <w:p w14:paraId="2E02FBB1" w14:textId="77777777" w:rsidR="00284A6A" w:rsidRPr="007E0B31" w:rsidRDefault="00284A6A" w:rsidP="00284A6A">
            <w:pPr>
              <w:pStyle w:val="Arial11Bold"/>
              <w:rPr>
                <w:rFonts w:cs="Arial"/>
              </w:rPr>
            </w:pPr>
            <w:r w:rsidRPr="007E0B31">
              <w:rPr>
                <w:rFonts w:cs="Arial"/>
              </w:rPr>
              <w:t>OTSDUW Data and Information</w:t>
            </w:r>
          </w:p>
        </w:tc>
        <w:tc>
          <w:tcPr>
            <w:tcW w:w="6634" w:type="dxa"/>
          </w:tcPr>
          <w:p w14:paraId="437E754A" w14:textId="7B9123D2" w:rsidR="00284A6A" w:rsidRPr="007E0B31" w:rsidRDefault="00284A6A" w:rsidP="00284A6A">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284A6A" w:rsidRPr="007E0B31" w14:paraId="0DFC68CA" w14:textId="77777777" w:rsidTr="2F419186">
        <w:trPr>
          <w:cantSplit/>
        </w:trPr>
        <w:tc>
          <w:tcPr>
            <w:tcW w:w="2884" w:type="dxa"/>
          </w:tcPr>
          <w:p w14:paraId="26D7CFDD" w14:textId="77777777" w:rsidR="00284A6A" w:rsidRPr="007E0B31" w:rsidRDefault="00284A6A" w:rsidP="00284A6A">
            <w:pPr>
              <w:pStyle w:val="Arial11Bold"/>
              <w:rPr>
                <w:rFonts w:cs="Arial"/>
              </w:rPr>
            </w:pPr>
            <w:r w:rsidRPr="007E0B31">
              <w:rPr>
                <w:rFonts w:cs="Arial"/>
              </w:rPr>
              <w:t>OTSDUW DC Converter</w:t>
            </w:r>
          </w:p>
        </w:tc>
        <w:tc>
          <w:tcPr>
            <w:tcW w:w="6634" w:type="dxa"/>
          </w:tcPr>
          <w:p w14:paraId="404E1159" w14:textId="77777777" w:rsidR="00284A6A" w:rsidRPr="007E0B31" w:rsidRDefault="00284A6A" w:rsidP="00284A6A">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284A6A" w:rsidRPr="007E0B31" w14:paraId="1F5DFCE4" w14:textId="77777777" w:rsidTr="2F419186">
        <w:trPr>
          <w:cantSplit/>
        </w:trPr>
        <w:tc>
          <w:tcPr>
            <w:tcW w:w="2884" w:type="dxa"/>
          </w:tcPr>
          <w:p w14:paraId="274CBE9D" w14:textId="77777777" w:rsidR="00284A6A" w:rsidRPr="007E0B31" w:rsidRDefault="00284A6A" w:rsidP="00284A6A">
            <w:pPr>
              <w:pStyle w:val="Arial11Bold"/>
              <w:rPr>
                <w:rFonts w:cs="Arial"/>
              </w:rPr>
            </w:pPr>
            <w:r w:rsidRPr="007E0B31">
              <w:rPr>
                <w:rFonts w:cs="Arial"/>
              </w:rPr>
              <w:t>OTSDUW Development and Data Timetable</w:t>
            </w:r>
          </w:p>
        </w:tc>
        <w:tc>
          <w:tcPr>
            <w:tcW w:w="6634" w:type="dxa"/>
          </w:tcPr>
          <w:p w14:paraId="46394D79" w14:textId="77777777" w:rsidR="00284A6A" w:rsidRPr="007E0B31" w:rsidRDefault="00284A6A" w:rsidP="00284A6A">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284A6A" w:rsidRPr="007E0B31" w14:paraId="12983990" w14:textId="77777777" w:rsidTr="2F419186">
        <w:trPr>
          <w:cantSplit/>
        </w:trPr>
        <w:tc>
          <w:tcPr>
            <w:tcW w:w="2884" w:type="dxa"/>
          </w:tcPr>
          <w:p w14:paraId="73BB79D0" w14:textId="77777777" w:rsidR="00284A6A" w:rsidRPr="007E0B31" w:rsidRDefault="00284A6A" w:rsidP="00284A6A">
            <w:pPr>
              <w:pStyle w:val="Arial11Bold"/>
              <w:rPr>
                <w:rFonts w:cs="Arial"/>
              </w:rPr>
            </w:pPr>
            <w:r w:rsidRPr="007E0B31">
              <w:rPr>
                <w:rFonts w:cs="Arial"/>
              </w:rPr>
              <w:t xml:space="preserve">OTSDUW Network Data and Information </w:t>
            </w:r>
          </w:p>
        </w:tc>
        <w:tc>
          <w:tcPr>
            <w:tcW w:w="6634" w:type="dxa"/>
          </w:tcPr>
          <w:p w14:paraId="7A3D093C" w14:textId="0A18302C" w:rsidR="00284A6A" w:rsidRPr="007E0B31" w:rsidRDefault="00284A6A" w:rsidP="00284A6A">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284A6A" w:rsidRPr="007E0B31" w14:paraId="2F357AF2" w14:textId="77777777" w:rsidTr="2F419186">
        <w:trPr>
          <w:cantSplit/>
        </w:trPr>
        <w:tc>
          <w:tcPr>
            <w:tcW w:w="2884" w:type="dxa"/>
          </w:tcPr>
          <w:p w14:paraId="74E4F90A" w14:textId="77777777" w:rsidR="00284A6A" w:rsidRPr="007E0B31" w:rsidRDefault="00284A6A" w:rsidP="00284A6A">
            <w:pPr>
              <w:pStyle w:val="Arial11Bold"/>
              <w:rPr>
                <w:rFonts w:cs="Arial"/>
              </w:rPr>
            </w:pPr>
            <w:r w:rsidRPr="007E0B31">
              <w:rPr>
                <w:rFonts w:cs="Arial"/>
              </w:rPr>
              <w:lastRenderedPageBreak/>
              <w:t>OTSDUW Plant and Apparatus</w:t>
            </w:r>
          </w:p>
        </w:tc>
        <w:tc>
          <w:tcPr>
            <w:tcW w:w="6634" w:type="dxa"/>
          </w:tcPr>
          <w:p w14:paraId="0F32E986" w14:textId="77777777" w:rsidR="00284A6A" w:rsidRPr="007E0B31" w:rsidRDefault="00284A6A" w:rsidP="00284A6A">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284A6A" w:rsidRPr="007E0B31" w14:paraId="365142B1" w14:textId="77777777" w:rsidTr="2F419186">
        <w:trPr>
          <w:cantSplit/>
        </w:trPr>
        <w:tc>
          <w:tcPr>
            <w:tcW w:w="2884" w:type="dxa"/>
          </w:tcPr>
          <w:p w14:paraId="31BA5169" w14:textId="77777777" w:rsidR="00284A6A" w:rsidRPr="007E0B31" w:rsidRDefault="00284A6A" w:rsidP="00284A6A">
            <w:pPr>
              <w:pStyle w:val="Arial11Bold"/>
              <w:rPr>
                <w:rFonts w:cs="Arial"/>
              </w:rPr>
            </w:pPr>
            <w:r w:rsidRPr="007E0B31">
              <w:rPr>
                <w:rFonts w:cs="Arial"/>
              </w:rPr>
              <w:t>OTSUA Transfer Time</w:t>
            </w:r>
          </w:p>
        </w:tc>
        <w:tc>
          <w:tcPr>
            <w:tcW w:w="6634" w:type="dxa"/>
          </w:tcPr>
          <w:p w14:paraId="53D1E529" w14:textId="77777777" w:rsidR="00284A6A" w:rsidRPr="007E0B31" w:rsidRDefault="00284A6A" w:rsidP="00284A6A">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284A6A" w:rsidRPr="007E0B31" w14:paraId="3D6D4D93" w14:textId="77777777" w:rsidTr="2F419186">
        <w:trPr>
          <w:cantSplit/>
        </w:trPr>
        <w:tc>
          <w:tcPr>
            <w:tcW w:w="2884" w:type="dxa"/>
          </w:tcPr>
          <w:p w14:paraId="6678503F" w14:textId="77777777" w:rsidR="00284A6A" w:rsidRPr="007E0B31" w:rsidRDefault="00284A6A" w:rsidP="00284A6A">
            <w:pPr>
              <w:pStyle w:val="Arial11Bold"/>
              <w:rPr>
                <w:rFonts w:cs="Arial"/>
              </w:rPr>
            </w:pPr>
            <w:r w:rsidRPr="007E0B31">
              <w:rPr>
                <w:rFonts w:cs="Arial"/>
              </w:rPr>
              <w:t>Out of Synchronism</w:t>
            </w:r>
          </w:p>
        </w:tc>
        <w:tc>
          <w:tcPr>
            <w:tcW w:w="6634" w:type="dxa"/>
          </w:tcPr>
          <w:p w14:paraId="30AB79D2" w14:textId="77777777" w:rsidR="00284A6A" w:rsidRPr="007E0B31" w:rsidRDefault="00284A6A" w:rsidP="00284A6A">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284A6A" w:rsidRPr="007E0B31" w14:paraId="04D20161" w14:textId="77777777" w:rsidTr="2F419186">
        <w:trPr>
          <w:cantSplit/>
        </w:trPr>
        <w:tc>
          <w:tcPr>
            <w:tcW w:w="2884" w:type="dxa"/>
          </w:tcPr>
          <w:p w14:paraId="2545C38A" w14:textId="77777777" w:rsidR="00284A6A" w:rsidRPr="007E0B31" w:rsidRDefault="00284A6A" w:rsidP="00284A6A">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634" w:type="dxa"/>
          </w:tcPr>
          <w:p w14:paraId="006B5563" w14:textId="175D7D2A" w:rsidR="00284A6A" w:rsidRPr="007E0B31" w:rsidRDefault="00284A6A" w:rsidP="00284A6A">
            <w:pPr>
              <w:pStyle w:val="TableArial11"/>
              <w:rPr>
                <w:rFonts w:cs="Arial"/>
              </w:rPr>
            </w:pPr>
            <w:r w:rsidRPr="007E0B31">
              <w:rPr>
                <w:rFonts w:cs="Arial"/>
              </w:rPr>
              <w:t xml:space="preserve">The forecast value (in MW), </w:t>
            </w:r>
            <w:r>
              <w:rPr>
                <w:rFonts w:cs="Arial"/>
              </w:rPr>
              <w:t xml:space="preserve">profiled across </w:t>
            </w:r>
            <w:r w:rsidRPr="007E0B31">
              <w:rPr>
                <w:rFonts w:cs="Arial"/>
              </w:rPr>
              <w:t xml:space="preserve">the </w:t>
            </w:r>
            <w:proofErr w:type="gramStart"/>
            <w:r w:rsidRPr="007E0B31">
              <w:rPr>
                <w:rFonts w:cs="Arial"/>
              </w:rPr>
              <w:t xml:space="preserve">time </w:t>
            </w:r>
            <w:r>
              <w:rPr>
                <w:rFonts w:cs="Arial"/>
              </w:rPr>
              <w:t>period</w:t>
            </w:r>
            <w:proofErr w:type="gramEnd"/>
            <w:r>
              <w:rPr>
                <w:rFonts w:cs="Arial"/>
              </w:rPr>
              <w:t xml:space="preserve"> affected by</w:t>
            </w:r>
            <w:r w:rsidRPr="007E0B31">
              <w:rPr>
                <w:rFonts w:cs="Arial"/>
              </w:rPr>
              <w:t xml:space="preserve"> the </w:t>
            </w:r>
            <w:r>
              <w:rPr>
                <w:rFonts w:cs="Arial"/>
              </w:rPr>
              <w:t>unplanned</w:t>
            </w:r>
            <w:r w:rsidRPr="007E0B31">
              <w:rPr>
                <w:rFonts w:cs="Arial"/>
              </w:rPr>
              <w:t xml:space="preserve"> or </w:t>
            </w:r>
            <w:r>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284A6A" w:rsidRPr="007E0B31" w:rsidRDefault="00284A6A" w:rsidP="00284A6A">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284A6A" w:rsidRPr="007E0B31" w14:paraId="4CD6C7B7" w14:textId="77777777" w:rsidTr="2F419186">
        <w:trPr>
          <w:cantSplit/>
        </w:trPr>
        <w:tc>
          <w:tcPr>
            <w:tcW w:w="2884" w:type="dxa"/>
          </w:tcPr>
          <w:p w14:paraId="078B9004" w14:textId="77777777" w:rsidR="00284A6A" w:rsidRPr="007E0B31" w:rsidRDefault="00284A6A" w:rsidP="00284A6A">
            <w:pPr>
              <w:pStyle w:val="Arial11Bold"/>
              <w:rPr>
                <w:rFonts w:cs="Arial"/>
              </w:rPr>
            </w:pPr>
            <w:r w:rsidRPr="007E0B31">
              <w:rPr>
                <w:rFonts w:cs="Arial"/>
              </w:rPr>
              <w:t>Over-excitation Limiter</w:t>
            </w:r>
          </w:p>
        </w:tc>
        <w:tc>
          <w:tcPr>
            <w:tcW w:w="6634" w:type="dxa"/>
          </w:tcPr>
          <w:p w14:paraId="102093E7" w14:textId="2C3E59FC" w:rsidR="00284A6A" w:rsidRPr="007E0B31" w:rsidRDefault="00284A6A" w:rsidP="00284A6A">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284A6A" w:rsidRPr="007E0B31" w14:paraId="30243EFA" w14:textId="77777777" w:rsidTr="2F419186">
        <w:trPr>
          <w:cantSplit/>
        </w:trPr>
        <w:tc>
          <w:tcPr>
            <w:tcW w:w="2884" w:type="dxa"/>
          </w:tcPr>
          <w:p w14:paraId="66B8A1EA" w14:textId="0810689B" w:rsidR="00284A6A" w:rsidRPr="007E0B31" w:rsidRDefault="00284A6A" w:rsidP="00284A6A">
            <w:pPr>
              <w:pStyle w:val="Arial11Bold"/>
              <w:rPr>
                <w:rFonts w:cs="Arial"/>
              </w:rPr>
            </w:pPr>
            <w:r w:rsidRPr="007E0B31">
              <w:rPr>
                <w:rFonts w:cs="Arial"/>
              </w:rPr>
              <w:t>Panel Chair</w:t>
            </w:r>
            <w:r>
              <w:rPr>
                <w:rFonts w:cs="Arial"/>
              </w:rPr>
              <w:t>person</w:t>
            </w:r>
          </w:p>
        </w:tc>
        <w:tc>
          <w:tcPr>
            <w:tcW w:w="6634" w:type="dxa"/>
          </w:tcPr>
          <w:p w14:paraId="54287BDA" w14:textId="77777777" w:rsidR="00284A6A" w:rsidRPr="007E0B31" w:rsidRDefault="00284A6A" w:rsidP="00284A6A">
            <w:pPr>
              <w:pStyle w:val="TableArial11"/>
              <w:rPr>
                <w:rFonts w:cs="Arial"/>
              </w:rPr>
            </w:pPr>
            <w:r w:rsidRPr="007E0B31">
              <w:rPr>
                <w:rFonts w:cs="Arial"/>
              </w:rPr>
              <w:t>A person appointed as such in accordance with GR.4.1.</w:t>
            </w:r>
          </w:p>
        </w:tc>
      </w:tr>
      <w:tr w:rsidR="00284A6A" w:rsidRPr="007E0B31" w14:paraId="407A0574" w14:textId="77777777" w:rsidTr="2F419186">
        <w:trPr>
          <w:cantSplit/>
        </w:trPr>
        <w:tc>
          <w:tcPr>
            <w:tcW w:w="2884" w:type="dxa"/>
          </w:tcPr>
          <w:p w14:paraId="7990BC0E" w14:textId="77777777" w:rsidR="00284A6A" w:rsidRPr="007E0B31" w:rsidRDefault="00284A6A" w:rsidP="00284A6A">
            <w:pPr>
              <w:pStyle w:val="Arial11Bold"/>
              <w:rPr>
                <w:rFonts w:cs="Arial"/>
              </w:rPr>
            </w:pPr>
            <w:r w:rsidRPr="007E0B31">
              <w:rPr>
                <w:rFonts w:cs="Arial"/>
              </w:rPr>
              <w:t>Panel Member</w:t>
            </w:r>
          </w:p>
        </w:tc>
        <w:tc>
          <w:tcPr>
            <w:tcW w:w="6634" w:type="dxa"/>
          </w:tcPr>
          <w:p w14:paraId="408B70FA" w14:textId="77777777" w:rsidR="00284A6A" w:rsidRPr="007E0B31" w:rsidRDefault="00284A6A" w:rsidP="00284A6A">
            <w:pPr>
              <w:pStyle w:val="TableArial11"/>
              <w:rPr>
                <w:rFonts w:cs="Arial"/>
              </w:rPr>
            </w:pPr>
            <w:r w:rsidRPr="007E0B31">
              <w:rPr>
                <w:rFonts w:cs="Arial"/>
              </w:rPr>
              <w:t>Any of the persons identified as such in GR.4.</w:t>
            </w:r>
          </w:p>
        </w:tc>
      </w:tr>
      <w:tr w:rsidR="00284A6A" w:rsidRPr="007E0B31" w14:paraId="4408AF49" w14:textId="77777777" w:rsidTr="2F419186">
        <w:trPr>
          <w:cantSplit/>
        </w:trPr>
        <w:tc>
          <w:tcPr>
            <w:tcW w:w="2884" w:type="dxa"/>
          </w:tcPr>
          <w:p w14:paraId="24301CCB" w14:textId="77777777" w:rsidR="00284A6A" w:rsidRPr="007E0B31" w:rsidRDefault="00284A6A" w:rsidP="00284A6A">
            <w:pPr>
              <w:pStyle w:val="Arial11Bold"/>
              <w:rPr>
                <w:rFonts w:cs="Arial"/>
              </w:rPr>
            </w:pPr>
            <w:r w:rsidRPr="007E0B31">
              <w:rPr>
                <w:rFonts w:cs="Arial"/>
              </w:rPr>
              <w:t>Panel Members’</w:t>
            </w:r>
          </w:p>
          <w:p w14:paraId="64CD4F91" w14:textId="77777777" w:rsidR="00284A6A" w:rsidRPr="007E0B31" w:rsidRDefault="00284A6A" w:rsidP="00284A6A">
            <w:pPr>
              <w:pStyle w:val="Arial11Bold"/>
              <w:rPr>
                <w:rFonts w:cs="Arial"/>
              </w:rPr>
            </w:pPr>
            <w:r w:rsidRPr="007E0B31">
              <w:rPr>
                <w:rFonts w:cs="Arial"/>
              </w:rPr>
              <w:t>Recommendation</w:t>
            </w:r>
          </w:p>
        </w:tc>
        <w:tc>
          <w:tcPr>
            <w:tcW w:w="6634" w:type="dxa"/>
          </w:tcPr>
          <w:p w14:paraId="337253E1" w14:textId="33E0395A" w:rsidR="00284A6A" w:rsidRPr="007E0B31" w:rsidRDefault="00284A6A" w:rsidP="00284A6A">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284A6A" w:rsidRPr="007E0B31" w14:paraId="73919D58" w14:textId="77777777" w:rsidTr="2F419186">
        <w:trPr>
          <w:cantSplit/>
        </w:trPr>
        <w:tc>
          <w:tcPr>
            <w:tcW w:w="2884" w:type="dxa"/>
          </w:tcPr>
          <w:p w14:paraId="1C39677A" w14:textId="77777777" w:rsidR="00284A6A" w:rsidRPr="007E0B31" w:rsidRDefault="00284A6A" w:rsidP="00284A6A">
            <w:pPr>
              <w:pStyle w:val="Arial11Bold"/>
              <w:rPr>
                <w:rFonts w:cs="Arial"/>
              </w:rPr>
            </w:pPr>
            <w:r w:rsidRPr="007E0B31">
              <w:rPr>
                <w:rFonts w:cs="Arial"/>
              </w:rPr>
              <w:t>Panel Secretary</w:t>
            </w:r>
          </w:p>
        </w:tc>
        <w:tc>
          <w:tcPr>
            <w:tcW w:w="6634" w:type="dxa"/>
          </w:tcPr>
          <w:p w14:paraId="614372A2" w14:textId="77777777" w:rsidR="00284A6A" w:rsidRPr="007E0B31" w:rsidRDefault="00284A6A" w:rsidP="00284A6A">
            <w:pPr>
              <w:pStyle w:val="TableArial11"/>
              <w:rPr>
                <w:rFonts w:cs="Arial"/>
              </w:rPr>
            </w:pPr>
            <w:r w:rsidRPr="007E0B31">
              <w:rPr>
                <w:rFonts w:cs="Arial"/>
              </w:rPr>
              <w:t>A person appointed as such in accordance with GR.3.1.2(d).</w:t>
            </w:r>
          </w:p>
        </w:tc>
      </w:tr>
      <w:tr w:rsidR="00284A6A" w:rsidRPr="007E0B31" w14:paraId="1D7F1B6B" w14:textId="77777777" w:rsidTr="2F419186">
        <w:trPr>
          <w:cantSplit/>
        </w:trPr>
        <w:tc>
          <w:tcPr>
            <w:tcW w:w="2884" w:type="dxa"/>
          </w:tcPr>
          <w:p w14:paraId="344E39C6" w14:textId="77777777" w:rsidR="00284A6A" w:rsidRPr="007E0B31" w:rsidRDefault="00284A6A" w:rsidP="00284A6A">
            <w:pPr>
              <w:pStyle w:val="Arial11Bold"/>
              <w:rPr>
                <w:rFonts w:cs="Arial"/>
              </w:rPr>
            </w:pPr>
            <w:r w:rsidRPr="007E0B31">
              <w:rPr>
                <w:rFonts w:cs="Arial"/>
              </w:rPr>
              <w:t>Part 1 System Ancillary Services</w:t>
            </w:r>
          </w:p>
        </w:tc>
        <w:tc>
          <w:tcPr>
            <w:tcW w:w="6634" w:type="dxa"/>
          </w:tcPr>
          <w:p w14:paraId="380B1DB3" w14:textId="09F84F33" w:rsidR="00284A6A" w:rsidRPr="007E0B31" w:rsidRDefault="00284A6A" w:rsidP="00284A6A">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Pr="002A73E9">
              <w:rPr>
                <w:b/>
              </w:rPr>
              <w:t xml:space="preserve"> </w:t>
            </w:r>
            <w:r w:rsidRPr="00ED0CD8">
              <w:rPr>
                <w:rFonts w:cs="Arial"/>
                <w:bCs/>
              </w:rPr>
              <w:t>or</w:t>
            </w:r>
            <w:r>
              <w:rPr>
                <w:rFonts w:cs="Arial"/>
                <w:b/>
              </w:rPr>
              <w:t xml:space="preserve"> European Connection Conditions</w:t>
            </w:r>
            <w:r w:rsidRPr="007E0B31">
              <w:rPr>
                <w:rFonts w:cs="Arial"/>
              </w:rPr>
              <w:t xml:space="preserve">. 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284A6A" w:rsidRPr="007E0B31" w14:paraId="0D7E215D" w14:textId="77777777" w:rsidTr="2F419186">
        <w:trPr>
          <w:cantSplit/>
        </w:trPr>
        <w:tc>
          <w:tcPr>
            <w:tcW w:w="2884" w:type="dxa"/>
          </w:tcPr>
          <w:p w14:paraId="304BA4F9" w14:textId="77777777" w:rsidR="00284A6A" w:rsidRPr="007E0B31" w:rsidRDefault="00284A6A" w:rsidP="00284A6A">
            <w:pPr>
              <w:pStyle w:val="Arial11Bold"/>
              <w:rPr>
                <w:rFonts w:cs="Arial"/>
              </w:rPr>
            </w:pPr>
            <w:r w:rsidRPr="007E0B31">
              <w:rPr>
                <w:rFonts w:cs="Arial"/>
              </w:rPr>
              <w:t>Part 2 System Ancillary Services</w:t>
            </w:r>
          </w:p>
        </w:tc>
        <w:tc>
          <w:tcPr>
            <w:tcW w:w="6634" w:type="dxa"/>
          </w:tcPr>
          <w:p w14:paraId="6104BAC6" w14:textId="77777777" w:rsidR="00284A6A" w:rsidRPr="007E0B31" w:rsidRDefault="00284A6A" w:rsidP="00284A6A">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284A6A" w:rsidRPr="007E0B31" w14:paraId="15BCB468" w14:textId="77777777" w:rsidTr="2F419186">
        <w:trPr>
          <w:cantSplit/>
        </w:trPr>
        <w:tc>
          <w:tcPr>
            <w:tcW w:w="2884" w:type="dxa"/>
          </w:tcPr>
          <w:p w14:paraId="3AD2A1AF" w14:textId="77777777" w:rsidR="00284A6A" w:rsidRPr="007E0B31" w:rsidRDefault="00284A6A" w:rsidP="00284A6A">
            <w:pPr>
              <w:pStyle w:val="Arial11Bold"/>
              <w:rPr>
                <w:rFonts w:cs="Arial"/>
              </w:rPr>
            </w:pPr>
            <w:r w:rsidRPr="007E0B31">
              <w:rPr>
                <w:rFonts w:cs="Arial"/>
              </w:rPr>
              <w:t>Part Load</w:t>
            </w:r>
          </w:p>
        </w:tc>
        <w:tc>
          <w:tcPr>
            <w:tcW w:w="6634" w:type="dxa"/>
          </w:tcPr>
          <w:p w14:paraId="3D91998E" w14:textId="77777777" w:rsidR="00284A6A" w:rsidRPr="007E0B31" w:rsidRDefault="00284A6A" w:rsidP="00284A6A">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284A6A" w:rsidRPr="007E0B31" w14:paraId="2651AA6E" w14:textId="77777777" w:rsidTr="2F419186">
        <w:trPr>
          <w:cantSplit/>
        </w:trPr>
        <w:tc>
          <w:tcPr>
            <w:tcW w:w="2884" w:type="dxa"/>
          </w:tcPr>
          <w:p w14:paraId="18C02C4B" w14:textId="05548110" w:rsidR="00284A6A" w:rsidRPr="0053170A" w:rsidRDefault="00284A6A" w:rsidP="00284A6A">
            <w:pPr>
              <w:pStyle w:val="Arial11Bold"/>
              <w:rPr>
                <w:rFonts w:cs="Arial"/>
              </w:rPr>
            </w:pPr>
            <w:r w:rsidRPr="002510FF">
              <w:rPr>
                <w:rFonts w:cs="Arial"/>
              </w:rPr>
              <w:lastRenderedPageBreak/>
              <w:t>Peak Current Rating</w:t>
            </w:r>
          </w:p>
        </w:tc>
        <w:tc>
          <w:tcPr>
            <w:tcW w:w="6634" w:type="dxa"/>
          </w:tcPr>
          <w:p w14:paraId="15E7F46B" w14:textId="77777777" w:rsidR="00284A6A" w:rsidRPr="002510FF" w:rsidRDefault="00284A6A" w:rsidP="00284A6A">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284A6A" w:rsidRPr="002510FF" w:rsidRDefault="00284A6A" w:rsidP="00284A6A">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284A6A" w:rsidRPr="002510FF" w:rsidRDefault="00284A6A" w:rsidP="00284A6A">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284A6A" w:rsidRPr="0053170A" w:rsidRDefault="00284A6A" w:rsidP="00284A6A">
            <w:pPr>
              <w:pStyle w:val="TableArial11"/>
              <w:rPr>
                <w:rFonts w:cs="Arial"/>
              </w:rPr>
            </w:pPr>
            <w:r w:rsidRPr="002510FF">
              <w:rPr>
                <w:rFonts w:cs="Arial"/>
              </w:rPr>
              <w:t xml:space="preserve">This is the maximum </w:t>
            </w:r>
            <w:proofErr w:type="gramStart"/>
            <w:r w:rsidRPr="002510FF">
              <w:rPr>
                <w:rFonts w:cs="Arial"/>
              </w:rPr>
              <w:t>short term</w:t>
            </w:r>
            <w:proofErr w:type="gramEnd"/>
            <w:r w:rsidRPr="002510FF">
              <w:rPr>
                <w:rFonts w:cs="Arial"/>
              </w:rPr>
              <w:t xml:space="preserve">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284A6A" w:rsidRPr="007E0B31" w14:paraId="55F461B9" w14:textId="77777777" w:rsidTr="2F419186">
        <w:trPr>
          <w:cantSplit/>
        </w:trPr>
        <w:tc>
          <w:tcPr>
            <w:tcW w:w="2884" w:type="dxa"/>
          </w:tcPr>
          <w:p w14:paraId="0361A8C4" w14:textId="77777777" w:rsidR="00284A6A" w:rsidRPr="007E0B31" w:rsidRDefault="00284A6A" w:rsidP="00284A6A">
            <w:pPr>
              <w:pStyle w:val="Arial11Bold"/>
              <w:rPr>
                <w:rFonts w:cs="Arial"/>
              </w:rPr>
            </w:pPr>
            <w:r w:rsidRPr="007E0B31">
              <w:rPr>
                <w:rFonts w:cs="Arial"/>
              </w:rPr>
              <w:t>Permit for Work for proximity work</w:t>
            </w:r>
          </w:p>
        </w:tc>
        <w:tc>
          <w:tcPr>
            <w:tcW w:w="6634" w:type="dxa"/>
          </w:tcPr>
          <w:p w14:paraId="54941668" w14:textId="77777777" w:rsidR="00284A6A" w:rsidRPr="007E0B31" w:rsidRDefault="00284A6A" w:rsidP="00284A6A">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284A6A" w:rsidRPr="007E0B31" w:rsidRDefault="00284A6A" w:rsidP="00284A6A">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w:t>
            </w:r>
            <w:proofErr w:type="gramStart"/>
            <w:r w:rsidRPr="007E0B31">
              <w:rPr>
                <w:rFonts w:cs="Arial"/>
              </w:rPr>
              <w:t>permits</w:t>
            </w:r>
            <w:proofErr w:type="gramEnd"/>
            <w:r w:rsidRPr="007E0B31">
              <w:rPr>
                <w:rFonts w:cs="Arial"/>
              </w:rPr>
              <w:t xml:space="preserve"> for work are attached as Appendix E to </w:t>
            </w:r>
            <w:r w:rsidRPr="007E0B31">
              <w:rPr>
                <w:rFonts w:cs="Arial"/>
                <w:b/>
              </w:rPr>
              <w:t>OC8B</w:t>
            </w:r>
            <w:r w:rsidRPr="007E0B31">
              <w:rPr>
                <w:rFonts w:cs="Arial"/>
              </w:rPr>
              <w:t>.</w:t>
            </w:r>
          </w:p>
        </w:tc>
      </w:tr>
      <w:tr w:rsidR="00284A6A" w:rsidRPr="007E0B31" w14:paraId="1F8F8A6D" w14:textId="77777777" w:rsidTr="2F419186">
        <w:trPr>
          <w:cantSplit/>
        </w:trPr>
        <w:tc>
          <w:tcPr>
            <w:tcW w:w="2884" w:type="dxa"/>
          </w:tcPr>
          <w:p w14:paraId="1B55D572" w14:textId="77777777" w:rsidR="00284A6A" w:rsidRPr="007E0B31" w:rsidRDefault="00284A6A" w:rsidP="00284A6A">
            <w:pPr>
              <w:pStyle w:val="Arial11Bold"/>
              <w:rPr>
                <w:rFonts w:cs="Arial"/>
              </w:rPr>
            </w:pPr>
            <w:r w:rsidRPr="007E0B31">
              <w:rPr>
                <w:rFonts w:cs="Arial"/>
              </w:rPr>
              <w:t>Partial Shutdown</w:t>
            </w:r>
          </w:p>
        </w:tc>
        <w:tc>
          <w:tcPr>
            <w:tcW w:w="6634" w:type="dxa"/>
          </w:tcPr>
          <w:p w14:paraId="46EA24B8" w14:textId="50C4B317" w:rsidR="00284A6A" w:rsidRPr="007E0B31" w:rsidRDefault="00284A6A" w:rsidP="00284A6A">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sidRPr="009B1C24">
              <w:rPr>
                <w:rFonts w:cs="Arial"/>
                <w:b/>
                <w:bCs/>
              </w:rPr>
              <w:t>System Restoration</w:t>
            </w:r>
            <w:r w:rsidRPr="007E0B31">
              <w:rPr>
                <w:rFonts w:cs="Arial"/>
              </w:rPr>
              <w:t>.</w:t>
            </w:r>
          </w:p>
        </w:tc>
      </w:tr>
      <w:tr w:rsidR="00284A6A" w:rsidRPr="007E0B31" w14:paraId="01813162" w14:textId="77777777" w:rsidTr="2F419186">
        <w:trPr>
          <w:cantSplit/>
        </w:trPr>
        <w:tc>
          <w:tcPr>
            <w:tcW w:w="2884" w:type="dxa"/>
          </w:tcPr>
          <w:p w14:paraId="60BE3A6F" w14:textId="77777777" w:rsidR="00284A6A" w:rsidRPr="007E0B31" w:rsidRDefault="00284A6A" w:rsidP="00284A6A">
            <w:pPr>
              <w:pStyle w:val="Arial11Bold"/>
              <w:rPr>
                <w:rFonts w:cs="Arial"/>
              </w:rPr>
            </w:pPr>
            <w:r w:rsidRPr="007E0B31">
              <w:rPr>
                <w:rFonts w:cs="Arial"/>
              </w:rPr>
              <w:t>Pending Grid Code Modification Proposal</w:t>
            </w:r>
          </w:p>
        </w:tc>
        <w:tc>
          <w:tcPr>
            <w:tcW w:w="6634" w:type="dxa"/>
          </w:tcPr>
          <w:p w14:paraId="7CD48F0F" w14:textId="10D6A4B5" w:rsidR="00284A6A" w:rsidRPr="007E0B31" w:rsidRDefault="00284A6A" w:rsidP="00284A6A">
            <w:pPr>
              <w:pStyle w:val="TableArial11"/>
              <w:rPr>
                <w:rFonts w:cs="Arial"/>
              </w:rPr>
            </w:pPr>
            <w:r w:rsidRPr="38E6A229">
              <w:rPr>
                <w:rFonts w:cs="Arial"/>
              </w:rPr>
              <w:t xml:space="preserve">A </w:t>
            </w:r>
            <w:r w:rsidRPr="38E6A229">
              <w:rPr>
                <w:rFonts w:cs="Arial"/>
                <w:b/>
                <w:bCs/>
              </w:rPr>
              <w:t>Grid Code Modification Proposal</w:t>
            </w:r>
            <w:r w:rsidRPr="38E6A229">
              <w:rPr>
                <w:rFonts w:cs="Arial"/>
              </w:rPr>
              <w:t xml:space="preserve"> in respect of which, at the relevant time, the </w:t>
            </w:r>
            <w:r w:rsidRPr="38E6A229">
              <w:rPr>
                <w:rFonts w:cs="Arial"/>
                <w:b/>
                <w:bCs/>
              </w:rPr>
              <w:t>Authority</w:t>
            </w:r>
            <w:r w:rsidRPr="38E6A229">
              <w:rPr>
                <w:rFonts w:cs="Arial"/>
              </w:rPr>
              <w:t xml:space="preserve"> has not yet made a decision as to whether to direct such </w:t>
            </w:r>
            <w:r w:rsidRPr="38E6A229">
              <w:rPr>
                <w:rFonts w:cs="Arial"/>
                <w:b/>
                <w:bCs/>
              </w:rPr>
              <w:t>Grid Code Modification Proposal</w:t>
            </w:r>
            <w:r w:rsidRPr="38E6A229">
              <w:rPr>
                <w:rFonts w:cs="Arial"/>
              </w:rPr>
              <w:t xml:space="preserve"> to be made pursuant to the </w:t>
            </w:r>
            <w:r w:rsidRPr="38E6A229">
              <w:rPr>
                <w:rFonts w:cs="Arial"/>
                <w:b/>
                <w:bCs/>
              </w:rPr>
              <w:t>ESO Licence</w:t>
            </w:r>
            <w:r w:rsidRPr="38E6A229">
              <w:rPr>
                <w:rFonts w:cs="Arial"/>
              </w:rPr>
              <w:t xml:space="preserve"> (whether or not a </w:t>
            </w:r>
            <w:r w:rsidRPr="38E6A229">
              <w:rPr>
                <w:rFonts w:cs="Arial"/>
                <w:b/>
                <w:bCs/>
              </w:rPr>
              <w:t>Grid Code Modification Report</w:t>
            </w:r>
            <w:r w:rsidRPr="38E6A229">
              <w:rPr>
                <w:rFonts w:cs="Arial"/>
              </w:rPr>
              <w:t xml:space="preserve"> has been submitted in respect of such </w:t>
            </w:r>
            <w:r w:rsidRPr="38E6A229">
              <w:rPr>
                <w:rFonts w:cs="Arial"/>
                <w:b/>
                <w:bCs/>
              </w:rPr>
              <w:t>Grid Code Modification Proposal</w:t>
            </w:r>
            <w:r w:rsidRPr="38E6A229">
              <w:rPr>
                <w:rFonts w:cs="Arial"/>
              </w:rPr>
              <w:t xml:space="preserve">) or, in the case of a </w:t>
            </w:r>
            <w:r w:rsidRPr="38E6A229">
              <w:rPr>
                <w:rFonts w:cs="Arial"/>
                <w:b/>
                <w:bCs/>
              </w:rPr>
              <w:t>Grid Code Self Governance Proposals</w:t>
            </w:r>
            <w:r w:rsidRPr="38E6A229">
              <w:rPr>
                <w:rFonts w:cs="Arial"/>
              </w:rPr>
              <w:t xml:space="preserve">, in respect of which the </w:t>
            </w:r>
            <w:r w:rsidRPr="38E6A229">
              <w:rPr>
                <w:rFonts w:cs="Arial"/>
                <w:b/>
                <w:bCs/>
              </w:rPr>
              <w:t>Grid Code Review Panel</w:t>
            </w:r>
            <w:r w:rsidRPr="38E6A229">
              <w:rPr>
                <w:rFonts w:cs="Arial"/>
              </w:rPr>
              <w:t xml:space="preserve"> has not yet voted whether or not to approve.</w:t>
            </w:r>
          </w:p>
        </w:tc>
      </w:tr>
      <w:tr w:rsidR="00284A6A" w:rsidRPr="007E0B31" w14:paraId="6FD50AA9" w14:textId="77777777" w:rsidTr="2F419186">
        <w:trPr>
          <w:cantSplit/>
        </w:trPr>
        <w:tc>
          <w:tcPr>
            <w:tcW w:w="2884" w:type="dxa"/>
          </w:tcPr>
          <w:p w14:paraId="18519627" w14:textId="64385BF6" w:rsidR="00284A6A" w:rsidRPr="00247DBF" w:rsidRDefault="00284A6A" w:rsidP="00284A6A">
            <w:pPr>
              <w:pStyle w:val="Arial11Bold"/>
              <w:rPr>
                <w:rFonts w:cs="Arial"/>
              </w:rPr>
            </w:pPr>
            <w:r w:rsidRPr="002510FF">
              <w:rPr>
                <w:rFonts w:cs="Arial"/>
              </w:rPr>
              <w:t>Phase Jump Angle</w:t>
            </w:r>
          </w:p>
        </w:tc>
        <w:tc>
          <w:tcPr>
            <w:tcW w:w="6634" w:type="dxa"/>
          </w:tcPr>
          <w:p w14:paraId="0CFA0D18" w14:textId="612CCA40" w:rsidR="00284A6A" w:rsidRPr="00247DBF" w:rsidRDefault="00284A6A" w:rsidP="00284A6A">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284A6A" w:rsidRPr="007E0B31" w14:paraId="4A36544F" w14:textId="77777777" w:rsidTr="2F419186">
        <w:trPr>
          <w:cantSplit/>
        </w:trPr>
        <w:tc>
          <w:tcPr>
            <w:tcW w:w="2884" w:type="dxa"/>
          </w:tcPr>
          <w:p w14:paraId="4B64D01C" w14:textId="0E57E9F2" w:rsidR="00284A6A" w:rsidRPr="00247DBF" w:rsidRDefault="00284A6A" w:rsidP="00284A6A">
            <w:pPr>
              <w:pStyle w:val="Arial11Bold"/>
              <w:rPr>
                <w:rFonts w:cs="Arial"/>
              </w:rPr>
            </w:pPr>
            <w:r w:rsidRPr="002510FF">
              <w:rPr>
                <w:rFonts w:cs="Arial"/>
              </w:rPr>
              <w:t xml:space="preserve">Phase Jump Angle Limit </w:t>
            </w:r>
          </w:p>
        </w:tc>
        <w:tc>
          <w:tcPr>
            <w:tcW w:w="6634" w:type="dxa"/>
          </w:tcPr>
          <w:p w14:paraId="7590AC7E" w14:textId="5DB6A395" w:rsidR="00284A6A" w:rsidRPr="00247DBF" w:rsidRDefault="00284A6A" w:rsidP="00284A6A">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284A6A" w:rsidRPr="007E0B31" w14:paraId="6A5A8541" w14:textId="77777777" w:rsidTr="2F419186">
        <w:trPr>
          <w:cantSplit/>
        </w:trPr>
        <w:tc>
          <w:tcPr>
            <w:tcW w:w="2884" w:type="dxa"/>
          </w:tcPr>
          <w:p w14:paraId="22CECB1C" w14:textId="42AE6D96" w:rsidR="00284A6A" w:rsidRPr="00247DBF" w:rsidRDefault="00284A6A" w:rsidP="00284A6A">
            <w:pPr>
              <w:pStyle w:val="Arial11Bold"/>
              <w:rPr>
                <w:rFonts w:cs="Arial"/>
              </w:rPr>
            </w:pPr>
            <w:r w:rsidRPr="002510FF">
              <w:rPr>
                <w:rFonts w:cs="Arial"/>
              </w:rPr>
              <w:lastRenderedPageBreak/>
              <w:t>Phase Jump Angle Withstand</w:t>
            </w:r>
          </w:p>
        </w:tc>
        <w:tc>
          <w:tcPr>
            <w:tcW w:w="6634" w:type="dxa"/>
          </w:tcPr>
          <w:p w14:paraId="7252B79A" w14:textId="38AEE0E5" w:rsidR="00284A6A" w:rsidRPr="00247DBF" w:rsidRDefault="00284A6A" w:rsidP="00284A6A">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284A6A" w:rsidRPr="007E0B31" w14:paraId="05663CAA" w14:textId="77777777" w:rsidTr="2F419186">
        <w:trPr>
          <w:cantSplit/>
        </w:trPr>
        <w:tc>
          <w:tcPr>
            <w:tcW w:w="2884" w:type="dxa"/>
          </w:tcPr>
          <w:p w14:paraId="545024B0" w14:textId="77777777" w:rsidR="00284A6A" w:rsidRPr="007E0B31" w:rsidRDefault="00284A6A" w:rsidP="00284A6A">
            <w:pPr>
              <w:pStyle w:val="Arial11Bold"/>
              <w:rPr>
                <w:rFonts w:cs="Arial"/>
              </w:rPr>
            </w:pPr>
            <w:r w:rsidRPr="007E0B31">
              <w:rPr>
                <w:rFonts w:cs="Arial"/>
              </w:rPr>
              <w:t>Phase (Voltage) Unbalance</w:t>
            </w:r>
          </w:p>
        </w:tc>
        <w:tc>
          <w:tcPr>
            <w:tcW w:w="6634" w:type="dxa"/>
          </w:tcPr>
          <w:p w14:paraId="219C5499" w14:textId="77777777" w:rsidR="00284A6A" w:rsidRPr="007E0B31" w:rsidRDefault="00284A6A" w:rsidP="00284A6A">
            <w:pPr>
              <w:pStyle w:val="TableArial11"/>
              <w:rPr>
                <w:rFonts w:cs="Arial"/>
              </w:rPr>
            </w:pPr>
            <w:r w:rsidRPr="007E0B31">
              <w:rPr>
                <w:rFonts w:cs="Arial"/>
              </w:rPr>
              <w:t>The ratio (in percent) between the rms values of the negative sequence component and the positive sequence component of the voltage.</w:t>
            </w:r>
          </w:p>
        </w:tc>
      </w:tr>
      <w:tr w:rsidR="00284A6A" w:rsidRPr="007E0B31" w14:paraId="0C635CC5" w14:textId="77777777" w:rsidTr="2F419186">
        <w:trPr>
          <w:cantSplit/>
        </w:trPr>
        <w:tc>
          <w:tcPr>
            <w:tcW w:w="2884" w:type="dxa"/>
          </w:tcPr>
          <w:p w14:paraId="3E31F962" w14:textId="77777777" w:rsidR="00284A6A" w:rsidRPr="007E0B31" w:rsidRDefault="00284A6A" w:rsidP="00284A6A">
            <w:pPr>
              <w:pStyle w:val="Arial11Bold"/>
              <w:rPr>
                <w:rFonts w:cs="Arial"/>
              </w:rPr>
            </w:pPr>
            <w:r w:rsidRPr="007E0B31">
              <w:rPr>
                <w:rFonts w:cs="Arial"/>
              </w:rPr>
              <w:t>Physical Notification</w:t>
            </w:r>
          </w:p>
        </w:tc>
        <w:tc>
          <w:tcPr>
            <w:tcW w:w="6634" w:type="dxa"/>
          </w:tcPr>
          <w:p w14:paraId="1E390436" w14:textId="77777777" w:rsidR="00284A6A" w:rsidRPr="007E0B31" w:rsidRDefault="00284A6A" w:rsidP="00284A6A">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Pr="00760D37">
              <w:rPr>
                <w:rFonts w:cs="Arial"/>
              </w:rPr>
              <w:t xml:space="preserve">except in the instance of a </w:t>
            </w:r>
            <w:r>
              <w:rPr>
                <w:rFonts w:cs="Arial"/>
              </w:rPr>
              <w:t xml:space="preserve">Stage 2 or higher </w:t>
            </w:r>
            <w:r w:rsidRPr="007F5AF4">
              <w:rPr>
                <w:rFonts w:cs="Arial"/>
                <w:b/>
                <w:bCs/>
              </w:rPr>
              <w:t>Network Gas Supply Emergency</w:t>
            </w:r>
            <w:r>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284A6A" w:rsidRPr="007E0B31" w14:paraId="583C475D" w14:textId="77777777" w:rsidTr="2F419186">
        <w:trPr>
          <w:cantSplit/>
        </w:trPr>
        <w:tc>
          <w:tcPr>
            <w:tcW w:w="2884" w:type="dxa"/>
          </w:tcPr>
          <w:p w14:paraId="5AEA9A2D" w14:textId="77777777" w:rsidR="00284A6A" w:rsidRPr="007E0B31" w:rsidRDefault="00284A6A" w:rsidP="00284A6A">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634" w:type="dxa"/>
          </w:tcPr>
          <w:p w14:paraId="75299B6B" w14:textId="77777777" w:rsidR="00284A6A" w:rsidRPr="007E0B31" w:rsidRDefault="00284A6A" w:rsidP="00284A6A">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284A6A" w:rsidRPr="007E0B31" w14:paraId="5058EEC1" w14:textId="77777777" w:rsidTr="2F419186">
        <w:trPr>
          <w:cantSplit/>
        </w:trPr>
        <w:tc>
          <w:tcPr>
            <w:tcW w:w="2884" w:type="dxa"/>
          </w:tcPr>
          <w:p w14:paraId="1B8A9F6B" w14:textId="77777777" w:rsidR="00284A6A" w:rsidRPr="007E0B31" w:rsidRDefault="00284A6A" w:rsidP="00284A6A">
            <w:pPr>
              <w:pStyle w:val="Arial11Bold"/>
              <w:rPr>
                <w:rFonts w:cs="Arial"/>
              </w:rPr>
            </w:pPr>
            <w:r w:rsidRPr="007E0B31">
              <w:rPr>
                <w:rFonts w:cs="Arial"/>
              </w:rPr>
              <w:t>Planned Maintenance Outage</w:t>
            </w:r>
          </w:p>
        </w:tc>
        <w:tc>
          <w:tcPr>
            <w:tcW w:w="6634" w:type="dxa"/>
          </w:tcPr>
          <w:p w14:paraId="30127D2D" w14:textId="435FEC76" w:rsidR="00284A6A" w:rsidRPr="007E0B31" w:rsidRDefault="00284A6A" w:rsidP="00284A6A">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284A6A" w:rsidRPr="007E0B31" w14:paraId="0012AFBC" w14:textId="77777777" w:rsidTr="2F419186">
        <w:trPr>
          <w:cantSplit/>
        </w:trPr>
        <w:tc>
          <w:tcPr>
            <w:tcW w:w="2884" w:type="dxa"/>
          </w:tcPr>
          <w:p w14:paraId="7ECC3FEC" w14:textId="77777777" w:rsidR="00284A6A" w:rsidRPr="007E0B31" w:rsidRDefault="00284A6A" w:rsidP="00284A6A">
            <w:pPr>
              <w:pStyle w:val="Arial11Bold"/>
              <w:rPr>
                <w:rFonts w:cs="Arial"/>
              </w:rPr>
            </w:pPr>
            <w:r w:rsidRPr="007E0B31">
              <w:rPr>
                <w:rFonts w:cs="Arial"/>
              </w:rPr>
              <w:t>Planned Outage</w:t>
            </w:r>
          </w:p>
        </w:tc>
        <w:tc>
          <w:tcPr>
            <w:tcW w:w="6634" w:type="dxa"/>
          </w:tcPr>
          <w:p w14:paraId="7CBD2A74" w14:textId="51FF4C20" w:rsidR="00284A6A" w:rsidRPr="007E0B31" w:rsidRDefault="00284A6A" w:rsidP="00284A6A">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284A6A" w:rsidRPr="007E0B31" w14:paraId="5F0D47AA" w14:textId="77777777" w:rsidTr="2F419186">
        <w:trPr>
          <w:cantSplit/>
        </w:trPr>
        <w:tc>
          <w:tcPr>
            <w:tcW w:w="2884" w:type="dxa"/>
          </w:tcPr>
          <w:p w14:paraId="67EC820E" w14:textId="77777777" w:rsidR="00284A6A" w:rsidRPr="007E0B31" w:rsidRDefault="00284A6A" w:rsidP="00284A6A">
            <w:pPr>
              <w:pStyle w:val="Arial11Bold"/>
              <w:rPr>
                <w:rFonts w:cs="Arial"/>
              </w:rPr>
            </w:pPr>
            <w:r w:rsidRPr="007E0B31">
              <w:rPr>
                <w:rFonts w:cs="Arial"/>
              </w:rPr>
              <w:t>Plant</w:t>
            </w:r>
          </w:p>
        </w:tc>
        <w:tc>
          <w:tcPr>
            <w:tcW w:w="6634" w:type="dxa"/>
          </w:tcPr>
          <w:p w14:paraId="77464D38" w14:textId="77777777" w:rsidR="00284A6A" w:rsidRPr="007E0B31" w:rsidRDefault="00284A6A" w:rsidP="00284A6A">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284A6A" w:rsidRPr="007E0B31" w14:paraId="78245E04" w14:textId="77777777" w:rsidTr="2F419186">
        <w:trPr>
          <w:cantSplit/>
        </w:trPr>
        <w:tc>
          <w:tcPr>
            <w:tcW w:w="2884" w:type="dxa"/>
          </w:tcPr>
          <w:p w14:paraId="1B833B5F" w14:textId="77777777" w:rsidR="00284A6A" w:rsidRPr="007E0B31" w:rsidRDefault="00284A6A" w:rsidP="00284A6A">
            <w:pPr>
              <w:pStyle w:val="Arial11Bold"/>
              <w:rPr>
                <w:rFonts w:cs="Arial"/>
              </w:rPr>
            </w:pPr>
            <w:r w:rsidRPr="007E0B31">
              <w:rPr>
                <w:rFonts w:cs="Arial"/>
              </w:rPr>
              <w:t>Point of Common Coupling</w:t>
            </w:r>
          </w:p>
        </w:tc>
        <w:tc>
          <w:tcPr>
            <w:tcW w:w="6634" w:type="dxa"/>
          </w:tcPr>
          <w:p w14:paraId="14897399" w14:textId="77777777" w:rsidR="00284A6A" w:rsidRPr="007E0B31" w:rsidRDefault="00284A6A" w:rsidP="00284A6A">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284A6A" w:rsidRPr="007E0B31" w14:paraId="5E9A00B9" w14:textId="77777777" w:rsidTr="2F419186">
        <w:trPr>
          <w:cantSplit/>
        </w:trPr>
        <w:tc>
          <w:tcPr>
            <w:tcW w:w="2884" w:type="dxa"/>
          </w:tcPr>
          <w:p w14:paraId="2637AA74" w14:textId="77777777" w:rsidR="00284A6A" w:rsidRPr="007E0B31" w:rsidRDefault="00284A6A" w:rsidP="00284A6A">
            <w:pPr>
              <w:pStyle w:val="Arial11Bold"/>
              <w:rPr>
                <w:rFonts w:cs="Arial"/>
              </w:rPr>
            </w:pPr>
            <w:r w:rsidRPr="007E0B31">
              <w:rPr>
                <w:rFonts w:cs="Arial"/>
              </w:rPr>
              <w:t>Point of Connection</w:t>
            </w:r>
          </w:p>
        </w:tc>
        <w:tc>
          <w:tcPr>
            <w:tcW w:w="6634" w:type="dxa"/>
          </w:tcPr>
          <w:p w14:paraId="4092E64D" w14:textId="77777777" w:rsidR="00284A6A" w:rsidRPr="007E0B31" w:rsidRDefault="00284A6A" w:rsidP="00284A6A">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284A6A" w:rsidRPr="007E0B31" w14:paraId="12DBCD04" w14:textId="77777777" w:rsidTr="2F419186">
        <w:trPr>
          <w:cantSplit/>
        </w:trPr>
        <w:tc>
          <w:tcPr>
            <w:tcW w:w="2884" w:type="dxa"/>
          </w:tcPr>
          <w:p w14:paraId="551A907F" w14:textId="77777777" w:rsidR="00284A6A" w:rsidRPr="007E0B31" w:rsidRDefault="00284A6A" w:rsidP="00284A6A">
            <w:pPr>
              <w:pStyle w:val="Arial11Bold"/>
              <w:rPr>
                <w:rFonts w:cs="Arial"/>
              </w:rPr>
            </w:pPr>
            <w:r w:rsidRPr="007E0B31">
              <w:rPr>
                <w:rFonts w:cs="Arial"/>
              </w:rPr>
              <w:t>Point of Isolation</w:t>
            </w:r>
          </w:p>
        </w:tc>
        <w:tc>
          <w:tcPr>
            <w:tcW w:w="6634" w:type="dxa"/>
          </w:tcPr>
          <w:p w14:paraId="7726496D" w14:textId="77777777" w:rsidR="00284A6A" w:rsidRPr="007E0B31" w:rsidRDefault="00284A6A" w:rsidP="00284A6A">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284A6A" w:rsidRPr="007E0B31" w14:paraId="79CC6E2F" w14:textId="77777777" w:rsidTr="2F419186">
        <w:trPr>
          <w:cantSplit/>
        </w:trPr>
        <w:tc>
          <w:tcPr>
            <w:tcW w:w="2884" w:type="dxa"/>
          </w:tcPr>
          <w:p w14:paraId="1554D405" w14:textId="77777777" w:rsidR="00284A6A" w:rsidRPr="007E0B31" w:rsidRDefault="00284A6A" w:rsidP="00284A6A">
            <w:pPr>
              <w:pStyle w:val="Arial11Bold"/>
              <w:rPr>
                <w:rFonts w:cs="Arial"/>
              </w:rPr>
            </w:pPr>
            <w:r w:rsidRPr="007E0B31">
              <w:rPr>
                <w:rFonts w:cs="Arial"/>
              </w:rPr>
              <w:t>Post-Control Phase</w:t>
            </w:r>
          </w:p>
        </w:tc>
        <w:tc>
          <w:tcPr>
            <w:tcW w:w="6634" w:type="dxa"/>
          </w:tcPr>
          <w:p w14:paraId="725674D1" w14:textId="77777777" w:rsidR="00284A6A" w:rsidRPr="007E0B31" w:rsidRDefault="00284A6A" w:rsidP="00284A6A">
            <w:pPr>
              <w:pStyle w:val="TableArial11"/>
              <w:rPr>
                <w:rFonts w:cs="Arial"/>
              </w:rPr>
            </w:pPr>
            <w:r w:rsidRPr="007E0B31">
              <w:rPr>
                <w:rFonts w:cs="Arial"/>
              </w:rPr>
              <w:t>The period following real time operation.</w:t>
            </w:r>
          </w:p>
        </w:tc>
      </w:tr>
      <w:tr w:rsidR="00284A6A" w:rsidRPr="007E0B31" w14:paraId="6D586683" w14:textId="77777777" w:rsidTr="2F419186">
        <w:trPr>
          <w:cantSplit/>
        </w:trPr>
        <w:tc>
          <w:tcPr>
            <w:tcW w:w="2884" w:type="dxa"/>
          </w:tcPr>
          <w:p w14:paraId="32ABEF72" w14:textId="77777777" w:rsidR="00284A6A" w:rsidRPr="007E0B31" w:rsidRDefault="00284A6A" w:rsidP="00284A6A">
            <w:pPr>
              <w:pStyle w:val="Arial11Bold"/>
              <w:rPr>
                <w:rFonts w:cs="Arial"/>
              </w:rPr>
            </w:pPr>
            <w:r w:rsidRPr="007E0B31">
              <w:rPr>
                <w:rFonts w:cs="Arial"/>
              </w:rPr>
              <w:lastRenderedPageBreak/>
              <w:t>Power Available</w:t>
            </w:r>
          </w:p>
        </w:tc>
        <w:tc>
          <w:tcPr>
            <w:tcW w:w="6634" w:type="dxa"/>
          </w:tcPr>
          <w:p w14:paraId="090DB153" w14:textId="783F911A" w:rsidR="00284A6A" w:rsidRPr="007E0B31" w:rsidRDefault="00284A6A" w:rsidP="00284A6A">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284A6A" w:rsidRPr="007E0B31" w14:paraId="345CCB51" w14:textId="77777777" w:rsidTr="2F419186">
        <w:trPr>
          <w:cantSplit/>
        </w:trPr>
        <w:tc>
          <w:tcPr>
            <w:tcW w:w="2884" w:type="dxa"/>
          </w:tcPr>
          <w:p w14:paraId="7361939E" w14:textId="77777777" w:rsidR="00284A6A" w:rsidRPr="007E0B31" w:rsidRDefault="00284A6A" w:rsidP="00284A6A">
            <w:pPr>
              <w:pStyle w:val="Arial11Bold"/>
              <w:rPr>
                <w:rFonts w:cs="Arial"/>
              </w:rPr>
            </w:pPr>
            <w:r w:rsidRPr="007E0B31">
              <w:rPr>
                <w:rFonts w:cs="Arial"/>
              </w:rPr>
              <w:t>Power Factor</w:t>
            </w:r>
          </w:p>
        </w:tc>
        <w:tc>
          <w:tcPr>
            <w:tcW w:w="6634" w:type="dxa"/>
          </w:tcPr>
          <w:p w14:paraId="01690120" w14:textId="77777777" w:rsidR="00284A6A" w:rsidRPr="007E0B31" w:rsidRDefault="00284A6A" w:rsidP="00284A6A">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284A6A" w:rsidRPr="007E0B31" w14:paraId="2852E6E0" w14:textId="77777777" w:rsidTr="2F419186">
        <w:trPr>
          <w:cantSplit/>
        </w:trPr>
        <w:tc>
          <w:tcPr>
            <w:tcW w:w="2884" w:type="dxa"/>
          </w:tcPr>
          <w:p w14:paraId="66F0C016" w14:textId="77777777" w:rsidR="00284A6A" w:rsidRPr="007E0B31" w:rsidRDefault="00284A6A" w:rsidP="00284A6A">
            <w:pPr>
              <w:pStyle w:val="Level1Text"/>
              <w:tabs>
                <w:tab w:val="left" w:pos="0"/>
              </w:tabs>
              <w:ind w:left="0" w:firstLine="0"/>
              <w:rPr>
                <w:rFonts w:cs="Arial"/>
                <w:color w:val="auto"/>
              </w:rPr>
            </w:pPr>
            <w:r w:rsidRPr="007E0B31">
              <w:rPr>
                <w:rFonts w:cs="Arial"/>
                <w:b/>
                <w:color w:val="auto"/>
              </w:rPr>
              <w:t>Power-Generating Module</w:t>
            </w:r>
          </w:p>
        </w:tc>
        <w:tc>
          <w:tcPr>
            <w:tcW w:w="6634" w:type="dxa"/>
          </w:tcPr>
          <w:p w14:paraId="3D05F348" w14:textId="5F3F9D1E" w:rsidR="00284A6A" w:rsidRPr="007E0B31" w:rsidRDefault="00284A6A" w:rsidP="00284A6A">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Module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284A6A" w:rsidRPr="007E0B31" w14:paraId="562ACF6D" w14:textId="77777777" w:rsidTr="2F419186">
        <w:trPr>
          <w:cantSplit/>
        </w:trPr>
        <w:tc>
          <w:tcPr>
            <w:tcW w:w="2884" w:type="dxa"/>
          </w:tcPr>
          <w:p w14:paraId="0F6FF16D"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Power-Generating Module Document (PGMD)</w:t>
            </w:r>
          </w:p>
        </w:tc>
        <w:tc>
          <w:tcPr>
            <w:tcW w:w="6634" w:type="dxa"/>
          </w:tcPr>
          <w:p w14:paraId="548D921A" w14:textId="1E41132A"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284A6A" w:rsidRPr="007E0B31" w14:paraId="53E0E2A7" w14:textId="77777777" w:rsidTr="2F419186">
        <w:trPr>
          <w:cantSplit/>
        </w:trPr>
        <w:tc>
          <w:tcPr>
            <w:tcW w:w="2884" w:type="dxa"/>
          </w:tcPr>
          <w:p w14:paraId="43647C96"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634" w:type="dxa"/>
          </w:tcPr>
          <w:p w14:paraId="010C673B" w14:textId="4A9B9BD0"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284A6A" w:rsidRPr="007E0B31" w14:paraId="06D65955" w14:textId="77777777" w:rsidTr="2F419186">
        <w:trPr>
          <w:cantSplit/>
        </w:trPr>
        <w:tc>
          <w:tcPr>
            <w:tcW w:w="2884" w:type="dxa"/>
          </w:tcPr>
          <w:p w14:paraId="7563FE8D" w14:textId="77777777" w:rsidR="00284A6A" w:rsidRPr="007E0B31" w:rsidRDefault="00284A6A" w:rsidP="00284A6A">
            <w:pPr>
              <w:pStyle w:val="Arial11Bold"/>
              <w:rPr>
                <w:rFonts w:cs="Arial"/>
              </w:rPr>
            </w:pPr>
            <w:r w:rsidRPr="007E0B31">
              <w:rPr>
                <w:rFonts w:cs="Arial"/>
              </w:rPr>
              <w:t>Power Island</w:t>
            </w:r>
          </w:p>
        </w:tc>
        <w:tc>
          <w:tcPr>
            <w:tcW w:w="6634" w:type="dxa"/>
          </w:tcPr>
          <w:p w14:paraId="18296362" w14:textId="0B558EC0" w:rsidR="00284A6A" w:rsidRPr="007E0B31" w:rsidRDefault="00284A6A" w:rsidP="00284A6A">
            <w:pPr>
              <w:pStyle w:val="CommentText"/>
              <w:jc w:val="both"/>
            </w:pPr>
            <w:r>
              <w:rPr>
                <w:rFonts w:eastAsia="Cambria" w:cs="Arial"/>
                <w:bCs/>
                <w:snapToGrid/>
                <w:color w:val="000000"/>
                <w:lang w:eastAsia="en-GB"/>
              </w:rPr>
              <w:t xml:space="preserve">Part of the </w:t>
            </w:r>
            <w:r w:rsidRPr="00133906">
              <w:rPr>
                <w:rFonts w:eastAsia="Cambria" w:cs="Arial"/>
                <w:b/>
                <w:bCs/>
                <w:snapToGrid/>
                <w:color w:val="000000"/>
                <w:lang w:eastAsia="en-GB"/>
              </w:rPr>
              <w:t xml:space="preserve">Total </w:t>
            </w:r>
            <w:proofErr w:type="gramStart"/>
            <w:r w:rsidRPr="00133906">
              <w:rPr>
                <w:rFonts w:eastAsia="Cambria" w:cs="Arial"/>
                <w:b/>
                <w:bCs/>
                <w:snapToGrid/>
                <w:color w:val="000000"/>
                <w:lang w:eastAsia="en-GB"/>
              </w:rPr>
              <w:t>System</w:t>
            </w:r>
            <w:proofErr w:type="gramEnd"/>
            <w:r>
              <w:rPr>
                <w:rFonts w:eastAsia="Cambria" w:cs="Arial"/>
                <w:bCs/>
                <w:snapToGrid/>
                <w:color w:val="000000"/>
                <w:lang w:eastAsia="en-GB"/>
              </w:rPr>
              <w:t xml:space="preserve"> which is </w:t>
            </w:r>
            <w:r w:rsidRPr="001006C1">
              <w:rPr>
                <w:rFonts w:eastAsia="Cambria" w:cs="Arial"/>
                <w:snapToGrid/>
                <w:color w:val="000000"/>
                <w:lang w:eastAsia="en-GB"/>
              </w:rPr>
              <w:t xml:space="preserve">disconnected from, and out of </w:t>
            </w:r>
            <w:r w:rsidRPr="001006C1">
              <w:rPr>
                <w:rFonts w:eastAsia="Cambria" w:cs="Arial"/>
                <w:b/>
                <w:snapToGrid/>
                <w:color w:val="000000"/>
                <w:lang w:eastAsia="en-GB"/>
              </w:rPr>
              <w:t>Synchronism</w:t>
            </w:r>
            <w:r w:rsidRPr="001006C1">
              <w:rPr>
                <w:rFonts w:eastAsia="Cambria" w:cs="Arial"/>
                <w:snapToGrid/>
                <w:color w:val="000000"/>
                <w:lang w:eastAsia="en-GB"/>
              </w:rPr>
              <w:t xml:space="preserve"> with, the rest of the </w:t>
            </w:r>
            <w:r w:rsidRPr="001006C1">
              <w:rPr>
                <w:rFonts w:eastAsia="Cambria" w:cs="Arial"/>
                <w:b/>
                <w:bCs/>
                <w:snapToGrid/>
                <w:color w:val="000000"/>
                <w:lang w:eastAsia="en-GB"/>
              </w:rPr>
              <w:t>Total System</w:t>
            </w:r>
            <w:r>
              <w:rPr>
                <w:rFonts w:eastAsia="Cambria" w:cs="Arial"/>
                <w:bCs/>
                <w:snapToGrid/>
                <w:color w:val="000000"/>
                <w:lang w:eastAsia="en-GB"/>
              </w:rPr>
              <w:t xml:space="preserve"> containing </w:t>
            </w:r>
            <w:r w:rsidRPr="001006C1">
              <w:rPr>
                <w:rFonts w:eastAsia="Cambria" w:cs="Arial"/>
                <w:b/>
                <w:bCs/>
                <w:snapToGrid/>
                <w:color w:val="000000"/>
                <w:lang w:eastAsia="en-GB"/>
              </w:rPr>
              <w:t>Generating Unit</w:t>
            </w:r>
            <w:r>
              <w:rPr>
                <w:rFonts w:eastAsia="Cambria" w:cs="Arial"/>
                <w:b/>
                <w:bCs/>
                <w:snapToGrid/>
                <w:color w:val="000000"/>
                <w:lang w:eastAsia="en-GB"/>
              </w:rPr>
              <w:t>(</w:t>
            </w:r>
            <w:r w:rsidRPr="001006C1">
              <w:rPr>
                <w:rFonts w:eastAsia="Cambria" w:cs="Arial"/>
                <w:b/>
                <w:bCs/>
                <w:snapToGrid/>
                <w:color w:val="000000"/>
                <w:lang w:eastAsia="en-GB"/>
              </w:rPr>
              <w:t>s</w:t>
            </w:r>
            <w:r>
              <w:rPr>
                <w:rFonts w:eastAsia="Cambria" w:cs="Arial"/>
                <w:b/>
                <w:bCs/>
                <w:snapToGrid/>
                <w:color w:val="000000"/>
                <w:lang w:eastAsia="en-GB"/>
              </w:rPr>
              <w:t>)</w:t>
            </w:r>
            <w:r w:rsidRPr="002A73E9">
              <w:rPr>
                <w:rFonts w:eastAsia="Cambria"/>
                <w:color w:val="000000"/>
              </w:rPr>
              <w:t xml:space="preserve"> at </w:t>
            </w:r>
            <w:r w:rsidRPr="001006C1">
              <w:rPr>
                <w:rFonts w:eastAsia="Cambria" w:cs="Arial"/>
                <w:snapToGrid/>
                <w:color w:val="000000"/>
                <w:lang w:eastAsia="en-GB"/>
              </w:rPr>
              <w:t>one or more</w:t>
            </w:r>
            <w:r w:rsidRPr="002A73E9">
              <w:rPr>
                <w:rFonts w:eastAsia="Cambria"/>
                <w:color w:val="000000"/>
              </w:rPr>
              <w:t xml:space="preserve"> </w:t>
            </w:r>
            <w:r w:rsidRPr="002A73E9">
              <w:rPr>
                <w:rFonts w:eastAsia="Cambria"/>
                <w:b/>
                <w:color w:val="000000"/>
              </w:rPr>
              <w:t xml:space="preserve">Power </w:t>
            </w:r>
            <w:r w:rsidRPr="001006C1">
              <w:rPr>
                <w:rFonts w:eastAsia="Cambria" w:cs="Arial"/>
                <w:b/>
                <w:bCs/>
                <w:snapToGrid/>
                <w:color w:val="000000"/>
                <w:lang w:eastAsia="en-GB"/>
              </w:rPr>
              <w:t>Stations</w:t>
            </w:r>
            <w:r w:rsidRPr="001F77D8">
              <w:rPr>
                <w:rFonts w:eastAsia="Cambria" w:cs="Arial"/>
                <w:bCs/>
                <w:snapToGrid/>
                <w:color w:val="000000"/>
                <w:lang w:eastAsia="en-GB"/>
              </w:rPr>
              <w:t>,</w:t>
            </w:r>
            <w:r w:rsidRPr="001006C1">
              <w:rPr>
                <w:rFonts w:eastAsia="Cambria" w:cs="Arial"/>
                <w:b/>
                <w:bCs/>
                <w:snapToGrid/>
                <w:color w:val="000000"/>
                <w:lang w:eastAsia="en-GB"/>
              </w:rPr>
              <w:t xml:space="preserve"> </w:t>
            </w:r>
            <w:r w:rsidRPr="001006C1">
              <w:rPr>
                <w:rFonts w:eastAsia="Cambria" w:cs="Arial"/>
                <w:snapToGrid/>
                <w:color w:val="000000"/>
                <w:lang w:eastAsia="en-GB"/>
              </w:rPr>
              <w:t>and/or</w:t>
            </w:r>
            <w:r w:rsidRPr="001006C1">
              <w:rPr>
                <w:rFonts w:eastAsia="Cambria" w:cs="Arial"/>
                <w:b/>
                <w:bCs/>
                <w:snapToGrid/>
                <w:color w:val="000000"/>
                <w:lang w:eastAsia="en-GB"/>
              </w:rPr>
              <w:t xml:space="preserve"> HVDC Systems </w:t>
            </w:r>
            <w:r w:rsidRPr="001006C1">
              <w:rPr>
                <w:rFonts w:eastAsia="Cambria" w:cs="Arial"/>
                <w:snapToGrid/>
                <w:color w:val="000000"/>
                <w:lang w:eastAsia="en-GB"/>
              </w:rPr>
              <w:t>and/or</w:t>
            </w:r>
            <w:r w:rsidRPr="001006C1">
              <w:rPr>
                <w:rFonts w:eastAsia="Cambria" w:cs="Arial"/>
                <w:b/>
                <w:bCs/>
                <w:snapToGrid/>
                <w:color w:val="000000"/>
                <w:lang w:eastAsia="en-GB"/>
              </w:rPr>
              <w:t xml:space="preserve"> DC Converters</w:t>
            </w:r>
            <w:r w:rsidRPr="002A73E9">
              <w:rPr>
                <w:rFonts w:eastAsia="Cambria"/>
                <w:color w:val="000000"/>
              </w:rPr>
              <w:t xml:space="preserve">, together with complementary local </w:t>
            </w:r>
            <w:r w:rsidRPr="002A73E9">
              <w:rPr>
                <w:rFonts w:eastAsia="Cambria"/>
                <w:b/>
                <w:color w:val="000000"/>
              </w:rPr>
              <w:t>Demand</w:t>
            </w:r>
            <w:r w:rsidRPr="002A73E9">
              <w:rPr>
                <w:rFonts w:eastAsia="Cambria"/>
                <w:color w:val="000000"/>
              </w:rPr>
              <w:t>.</w:t>
            </w:r>
          </w:p>
        </w:tc>
      </w:tr>
      <w:tr w:rsidR="00284A6A" w:rsidRPr="007E0B31" w14:paraId="7C3D7BF6" w14:textId="77777777" w:rsidTr="2F419186">
        <w:trPr>
          <w:cantSplit/>
        </w:trPr>
        <w:tc>
          <w:tcPr>
            <w:tcW w:w="2884" w:type="dxa"/>
          </w:tcPr>
          <w:p w14:paraId="682DC43B" w14:textId="77777777" w:rsidR="00284A6A" w:rsidRPr="007E0B31" w:rsidRDefault="00284A6A" w:rsidP="00284A6A">
            <w:pPr>
              <w:pStyle w:val="Arial11Bold"/>
              <w:rPr>
                <w:rFonts w:cs="Arial"/>
              </w:rPr>
            </w:pPr>
            <w:r w:rsidRPr="007E0B31">
              <w:rPr>
                <w:rFonts w:cs="Arial"/>
              </w:rPr>
              <w:t>Power Park Module</w:t>
            </w:r>
          </w:p>
        </w:tc>
        <w:tc>
          <w:tcPr>
            <w:tcW w:w="6634" w:type="dxa"/>
          </w:tcPr>
          <w:p w14:paraId="3ECDE7AC" w14:textId="77777777" w:rsidR="00284A6A" w:rsidRPr="007E0B31" w:rsidRDefault="00284A6A" w:rsidP="00284A6A">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284A6A" w:rsidRPr="007E0B31" w14:paraId="6D897286" w14:textId="77777777" w:rsidTr="2F419186">
        <w:trPr>
          <w:cantSplit/>
        </w:trPr>
        <w:tc>
          <w:tcPr>
            <w:tcW w:w="2884" w:type="dxa"/>
          </w:tcPr>
          <w:p w14:paraId="5DC97B56" w14:textId="77777777" w:rsidR="00284A6A" w:rsidRPr="007E0B31" w:rsidRDefault="00284A6A" w:rsidP="00284A6A">
            <w:pPr>
              <w:pStyle w:val="Arial11Bold"/>
              <w:rPr>
                <w:rFonts w:cs="Arial"/>
              </w:rPr>
            </w:pPr>
            <w:r w:rsidRPr="007E0B31">
              <w:rPr>
                <w:rFonts w:cs="Arial"/>
              </w:rPr>
              <w:t>Power Park Module Availability Matrix</w:t>
            </w:r>
          </w:p>
        </w:tc>
        <w:tc>
          <w:tcPr>
            <w:tcW w:w="6634" w:type="dxa"/>
          </w:tcPr>
          <w:p w14:paraId="158D6C89" w14:textId="77777777" w:rsidR="00284A6A" w:rsidRPr="007E0B31" w:rsidRDefault="00284A6A" w:rsidP="00284A6A">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284A6A" w:rsidRPr="007E0B31" w14:paraId="4C2DEAED" w14:textId="77777777" w:rsidTr="2F419186">
        <w:trPr>
          <w:cantSplit/>
        </w:trPr>
        <w:tc>
          <w:tcPr>
            <w:tcW w:w="2884" w:type="dxa"/>
          </w:tcPr>
          <w:p w14:paraId="4CFB65B5" w14:textId="77777777" w:rsidR="00284A6A" w:rsidRPr="007E0B31" w:rsidRDefault="00284A6A" w:rsidP="00284A6A">
            <w:pPr>
              <w:pStyle w:val="Arial11Bold"/>
              <w:rPr>
                <w:rFonts w:cs="Arial"/>
              </w:rPr>
            </w:pPr>
            <w:r w:rsidRPr="007E0B31">
              <w:rPr>
                <w:rFonts w:cs="Arial"/>
              </w:rPr>
              <w:t>Power Park Module Planning Matrix</w:t>
            </w:r>
          </w:p>
        </w:tc>
        <w:tc>
          <w:tcPr>
            <w:tcW w:w="6634" w:type="dxa"/>
          </w:tcPr>
          <w:p w14:paraId="6379A14D" w14:textId="77777777" w:rsidR="00284A6A" w:rsidRPr="007E0B31" w:rsidRDefault="00284A6A" w:rsidP="00284A6A">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284A6A" w:rsidRPr="007E0B31" w14:paraId="73636B09" w14:textId="77777777" w:rsidTr="2F419186">
        <w:trPr>
          <w:cantSplit/>
        </w:trPr>
        <w:tc>
          <w:tcPr>
            <w:tcW w:w="2884" w:type="dxa"/>
          </w:tcPr>
          <w:p w14:paraId="189A6BC7" w14:textId="77777777" w:rsidR="00284A6A" w:rsidRPr="007E0B31" w:rsidRDefault="00284A6A" w:rsidP="00284A6A">
            <w:pPr>
              <w:pStyle w:val="Arial11Bold"/>
              <w:rPr>
                <w:rFonts w:cs="Arial"/>
              </w:rPr>
            </w:pPr>
            <w:r w:rsidRPr="007E0B31">
              <w:rPr>
                <w:rFonts w:cs="Arial"/>
              </w:rPr>
              <w:t>Power Park Unit</w:t>
            </w:r>
          </w:p>
        </w:tc>
        <w:tc>
          <w:tcPr>
            <w:tcW w:w="6634" w:type="dxa"/>
          </w:tcPr>
          <w:p w14:paraId="7725776C" w14:textId="77777777"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284A6A" w:rsidRPr="007E0B31" w14:paraId="45419B2C" w14:textId="77777777" w:rsidTr="2F419186">
        <w:trPr>
          <w:cantSplit/>
        </w:trPr>
        <w:tc>
          <w:tcPr>
            <w:tcW w:w="2884" w:type="dxa"/>
          </w:tcPr>
          <w:p w14:paraId="480E1B66" w14:textId="77777777" w:rsidR="00284A6A" w:rsidRPr="007E0B31" w:rsidRDefault="00284A6A" w:rsidP="00284A6A">
            <w:pPr>
              <w:pStyle w:val="Arial11Bold"/>
              <w:rPr>
                <w:rFonts w:cs="Arial"/>
              </w:rPr>
            </w:pPr>
            <w:r w:rsidRPr="007E0B31">
              <w:rPr>
                <w:rFonts w:cs="Arial"/>
              </w:rPr>
              <w:t xml:space="preserve">Power Station </w:t>
            </w:r>
          </w:p>
        </w:tc>
        <w:tc>
          <w:tcPr>
            <w:tcW w:w="6634" w:type="dxa"/>
          </w:tcPr>
          <w:p w14:paraId="603DFDE1" w14:textId="32880D9B" w:rsidR="00284A6A" w:rsidRPr="007E0B31" w:rsidRDefault="00284A6A" w:rsidP="00284A6A">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284A6A" w:rsidRPr="007E0B31" w14:paraId="6AE088B1" w14:textId="77777777" w:rsidTr="2F419186">
        <w:trPr>
          <w:cantSplit/>
        </w:trPr>
        <w:tc>
          <w:tcPr>
            <w:tcW w:w="2884" w:type="dxa"/>
          </w:tcPr>
          <w:p w14:paraId="00EAB92F" w14:textId="77777777" w:rsidR="00284A6A" w:rsidRPr="007E0B31" w:rsidRDefault="00284A6A" w:rsidP="00284A6A">
            <w:pPr>
              <w:pStyle w:val="Arial11Bold"/>
              <w:rPr>
                <w:rFonts w:cs="Arial"/>
              </w:rPr>
            </w:pPr>
            <w:r w:rsidRPr="007E0B31">
              <w:rPr>
                <w:rFonts w:cs="Arial"/>
              </w:rPr>
              <w:lastRenderedPageBreak/>
              <w:t xml:space="preserve">Power System Stabiliser </w:t>
            </w:r>
            <w:r w:rsidRPr="007E0B31">
              <w:rPr>
                <w:rFonts w:cs="Arial"/>
                <w:b w:val="0"/>
              </w:rPr>
              <w:t>or</w:t>
            </w:r>
            <w:r w:rsidRPr="007E0B31">
              <w:rPr>
                <w:rFonts w:cs="Arial"/>
              </w:rPr>
              <w:t xml:space="preserve"> PSS</w:t>
            </w:r>
          </w:p>
        </w:tc>
        <w:tc>
          <w:tcPr>
            <w:tcW w:w="6634" w:type="dxa"/>
          </w:tcPr>
          <w:p w14:paraId="47CEFD84" w14:textId="77777777" w:rsidR="00284A6A" w:rsidRPr="007E0B31" w:rsidRDefault="00284A6A" w:rsidP="00284A6A">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frequency or power (or a combination of these).</w:t>
            </w:r>
          </w:p>
        </w:tc>
      </w:tr>
      <w:tr w:rsidR="00284A6A" w:rsidRPr="007E0B31" w14:paraId="4E0EED07" w14:textId="77777777" w:rsidTr="2F419186">
        <w:trPr>
          <w:cantSplit/>
        </w:trPr>
        <w:tc>
          <w:tcPr>
            <w:tcW w:w="2884" w:type="dxa"/>
          </w:tcPr>
          <w:p w14:paraId="42E8EE81" w14:textId="77777777" w:rsidR="00284A6A" w:rsidRPr="007E0B31" w:rsidRDefault="00284A6A" w:rsidP="00284A6A">
            <w:pPr>
              <w:pStyle w:val="Arial11Bold"/>
              <w:rPr>
                <w:rFonts w:cs="Arial"/>
              </w:rPr>
            </w:pPr>
            <w:r w:rsidRPr="007E0B31">
              <w:rPr>
                <w:rFonts w:cs="Arial"/>
              </w:rPr>
              <w:t>Preface</w:t>
            </w:r>
          </w:p>
        </w:tc>
        <w:tc>
          <w:tcPr>
            <w:tcW w:w="6634" w:type="dxa"/>
          </w:tcPr>
          <w:p w14:paraId="7D129C9B" w14:textId="77777777" w:rsidR="00284A6A" w:rsidRPr="007E0B31" w:rsidRDefault="00284A6A" w:rsidP="00284A6A">
            <w:pPr>
              <w:pStyle w:val="TableArial11"/>
              <w:rPr>
                <w:rFonts w:cs="Arial"/>
              </w:rPr>
            </w:pPr>
            <w:r w:rsidRPr="007E0B31">
              <w:rPr>
                <w:rFonts w:cs="Arial"/>
              </w:rPr>
              <w:t>The preface to the Grid Code (which does not form part of the Grid Code and therefore is not binding).</w:t>
            </w:r>
          </w:p>
        </w:tc>
      </w:tr>
      <w:tr w:rsidR="00284A6A" w:rsidRPr="007E0B31" w14:paraId="1E032995" w14:textId="77777777" w:rsidTr="2F419186">
        <w:trPr>
          <w:cantSplit/>
        </w:trPr>
        <w:tc>
          <w:tcPr>
            <w:tcW w:w="2884" w:type="dxa"/>
          </w:tcPr>
          <w:p w14:paraId="2DA81629" w14:textId="77777777" w:rsidR="00284A6A" w:rsidRPr="007E0B31" w:rsidRDefault="00284A6A" w:rsidP="00284A6A">
            <w:pPr>
              <w:pStyle w:val="Arial11Bold"/>
              <w:rPr>
                <w:rFonts w:cs="Arial"/>
              </w:rPr>
            </w:pPr>
            <w:r w:rsidRPr="007E0B31">
              <w:rPr>
                <w:rFonts w:cs="Arial"/>
              </w:rPr>
              <w:t>Preliminary Notice</w:t>
            </w:r>
          </w:p>
        </w:tc>
        <w:tc>
          <w:tcPr>
            <w:tcW w:w="6634" w:type="dxa"/>
          </w:tcPr>
          <w:p w14:paraId="2466FCF6" w14:textId="4188FF36" w:rsidR="00284A6A" w:rsidRPr="007E0B31" w:rsidRDefault="00284A6A" w:rsidP="00284A6A">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284A6A" w:rsidRPr="007E0B31" w14:paraId="717ACE5D" w14:textId="77777777" w:rsidTr="2F419186">
        <w:trPr>
          <w:cantSplit/>
        </w:trPr>
        <w:tc>
          <w:tcPr>
            <w:tcW w:w="2884" w:type="dxa"/>
          </w:tcPr>
          <w:p w14:paraId="7A5F0627" w14:textId="77777777" w:rsidR="00284A6A" w:rsidRPr="007E0B31" w:rsidRDefault="00284A6A" w:rsidP="00284A6A">
            <w:pPr>
              <w:pStyle w:val="Arial11Bold"/>
              <w:rPr>
                <w:rFonts w:cs="Arial"/>
              </w:rPr>
            </w:pPr>
            <w:r w:rsidRPr="007E0B31">
              <w:rPr>
                <w:rFonts w:cs="Arial"/>
              </w:rPr>
              <w:t>Preliminary Project Planning Data</w:t>
            </w:r>
          </w:p>
        </w:tc>
        <w:tc>
          <w:tcPr>
            <w:tcW w:w="6634" w:type="dxa"/>
          </w:tcPr>
          <w:p w14:paraId="2A7BFBE2" w14:textId="77777777" w:rsidR="00284A6A" w:rsidRPr="007E0B31" w:rsidRDefault="00284A6A" w:rsidP="00284A6A">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284A6A" w:rsidRPr="007E0B31" w14:paraId="3A69BCE4" w14:textId="77777777" w:rsidTr="2F419186">
        <w:trPr>
          <w:cantSplit/>
        </w:trPr>
        <w:tc>
          <w:tcPr>
            <w:tcW w:w="2884" w:type="dxa"/>
          </w:tcPr>
          <w:p w14:paraId="7E5AC1B9" w14:textId="77777777" w:rsidR="00284A6A" w:rsidRPr="007E0B31" w:rsidRDefault="00284A6A" w:rsidP="00284A6A">
            <w:pPr>
              <w:pStyle w:val="Arial11Bold"/>
              <w:rPr>
                <w:rFonts w:cs="Arial"/>
              </w:rPr>
            </w:pPr>
            <w:r w:rsidRPr="007E0B31">
              <w:rPr>
                <w:rFonts w:cs="Arial"/>
              </w:rPr>
              <w:t>Primary Response</w:t>
            </w:r>
          </w:p>
        </w:tc>
        <w:tc>
          <w:tcPr>
            <w:tcW w:w="6634" w:type="dxa"/>
          </w:tcPr>
          <w:p w14:paraId="7AC6DF19" w14:textId="77777777" w:rsidR="00284A6A" w:rsidRPr="007E0B31" w:rsidRDefault="00284A6A" w:rsidP="00284A6A">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284A6A" w:rsidRPr="007E0B31" w14:paraId="2901EA52" w14:textId="77777777" w:rsidTr="2F419186">
        <w:trPr>
          <w:cantSplit/>
        </w:trPr>
        <w:tc>
          <w:tcPr>
            <w:tcW w:w="2884" w:type="dxa"/>
          </w:tcPr>
          <w:p w14:paraId="05804595" w14:textId="77777777" w:rsidR="00284A6A" w:rsidRPr="007E0B31" w:rsidRDefault="00284A6A" w:rsidP="00284A6A">
            <w:pPr>
              <w:pStyle w:val="Level1Text"/>
              <w:tabs>
                <w:tab w:val="left" w:pos="0"/>
              </w:tabs>
              <w:ind w:hanging="1384"/>
              <w:rPr>
                <w:rFonts w:cs="Arial"/>
                <w:b/>
                <w:color w:val="auto"/>
                <w:lang w:val="en-GB"/>
              </w:rPr>
            </w:pPr>
            <w:r w:rsidRPr="007E0B31">
              <w:rPr>
                <w:rFonts w:cs="Arial"/>
                <w:b/>
                <w:color w:val="auto"/>
                <w:lang w:val="en-GB"/>
              </w:rPr>
              <w:t>Private Network</w:t>
            </w:r>
          </w:p>
        </w:tc>
        <w:tc>
          <w:tcPr>
            <w:tcW w:w="6634" w:type="dxa"/>
          </w:tcPr>
          <w:p w14:paraId="24FA14EF" w14:textId="6F0ED2EA" w:rsidR="00284A6A" w:rsidRPr="007E0B31" w:rsidRDefault="00284A6A" w:rsidP="00284A6A">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284A6A" w:rsidRPr="007E0B31" w14:paraId="147F892A" w14:textId="77777777" w:rsidTr="2F419186">
        <w:trPr>
          <w:cantSplit/>
        </w:trPr>
        <w:tc>
          <w:tcPr>
            <w:tcW w:w="2884" w:type="dxa"/>
          </w:tcPr>
          <w:p w14:paraId="498708EE" w14:textId="77777777" w:rsidR="00284A6A" w:rsidRPr="007E0B31" w:rsidRDefault="00284A6A" w:rsidP="00284A6A">
            <w:pPr>
              <w:pStyle w:val="Arial11Bold"/>
              <w:rPr>
                <w:rFonts w:cs="Arial"/>
              </w:rPr>
            </w:pPr>
            <w:r w:rsidRPr="007E0B31">
              <w:rPr>
                <w:rFonts w:cs="Arial"/>
              </w:rPr>
              <w:t>Programming Phase</w:t>
            </w:r>
          </w:p>
        </w:tc>
        <w:tc>
          <w:tcPr>
            <w:tcW w:w="6634" w:type="dxa"/>
          </w:tcPr>
          <w:p w14:paraId="5C6E74B1" w14:textId="77777777" w:rsidR="00284A6A" w:rsidRPr="007E0B31" w:rsidRDefault="00284A6A" w:rsidP="00284A6A">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284A6A" w:rsidRPr="007E0B31" w14:paraId="528BEDE3" w14:textId="77777777" w:rsidTr="2F419186">
        <w:trPr>
          <w:cantSplit/>
        </w:trPr>
        <w:tc>
          <w:tcPr>
            <w:tcW w:w="2884" w:type="dxa"/>
          </w:tcPr>
          <w:p w14:paraId="7BBDC215" w14:textId="77777777" w:rsidR="00284A6A" w:rsidRPr="007E0B31" w:rsidRDefault="00284A6A" w:rsidP="00284A6A">
            <w:pPr>
              <w:pStyle w:val="Arial11Bold"/>
              <w:rPr>
                <w:rFonts w:cs="Arial"/>
              </w:rPr>
            </w:pPr>
            <w:r w:rsidRPr="007E0B31">
              <w:rPr>
                <w:rFonts w:cs="Arial"/>
              </w:rPr>
              <w:t>Proposal Notice</w:t>
            </w:r>
          </w:p>
        </w:tc>
        <w:tc>
          <w:tcPr>
            <w:tcW w:w="6634" w:type="dxa"/>
          </w:tcPr>
          <w:p w14:paraId="39CB97D1" w14:textId="64B55C4F" w:rsidR="00284A6A" w:rsidRPr="007E0B31" w:rsidRDefault="00284A6A" w:rsidP="00284A6A">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284A6A" w:rsidRPr="007E0B31" w14:paraId="432EF504" w14:textId="77777777" w:rsidTr="2F419186">
        <w:trPr>
          <w:cantSplit/>
        </w:trPr>
        <w:tc>
          <w:tcPr>
            <w:tcW w:w="2884" w:type="dxa"/>
          </w:tcPr>
          <w:p w14:paraId="5D3209CF" w14:textId="77777777" w:rsidR="00284A6A" w:rsidRPr="007E0B31" w:rsidRDefault="00284A6A" w:rsidP="00284A6A">
            <w:pPr>
              <w:pStyle w:val="Arial11Bold"/>
              <w:rPr>
                <w:rFonts w:cs="Arial"/>
              </w:rPr>
            </w:pPr>
            <w:r w:rsidRPr="007E0B31">
              <w:rPr>
                <w:rFonts w:cs="Arial"/>
              </w:rPr>
              <w:t>Proposal Report</w:t>
            </w:r>
          </w:p>
        </w:tc>
        <w:tc>
          <w:tcPr>
            <w:tcW w:w="6634" w:type="dxa"/>
          </w:tcPr>
          <w:p w14:paraId="63AF3D10" w14:textId="77777777" w:rsidR="00284A6A" w:rsidRPr="007E0B31" w:rsidRDefault="00284A6A" w:rsidP="00284A6A">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w:t>
            </w:r>
            <w:proofErr w:type="gramStart"/>
            <w:r w:rsidRPr="007E0B31">
              <w:rPr>
                <w:rFonts w:cs="Arial"/>
              </w:rPr>
              <w:t>manner in which</w:t>
            </w:r>
            <w:proofErr w:type="gramEnd"/>
            <w:r w:rsidRPr="007E0B31">
              <w:rPr>
                <w:rFonts w:cs="Arial"/>
              </w:rPr>
              <w:t xml:space="preserve"> the </w:t>
            </w:r>
            <w:r w:rsidRPr="007E0B31">
              <w:rPr>
                <w:rFonts w:cs="Arial"/>
                <w:b/>
              </w:rPr>
              <w:t>System Test</w:t>
            </w:r>
            <w:r w:rsidRPr="007E0B31">
              <w:rPr>
                <w:rFonts w:cs="Arial"/>
              </w:rPr>
              <w:t xml:space="preserve"> is to be monitored</w:t>
            </w:r>
            <w:proofErr w:type="gramStart"/>
            <w:r w:rsidRPr="007E0B31">
              <w:rPr>
                <w:rFonts w:cs="Arial"/>
              </w:rPr>
              <w:t>);</w:t>
            </w:r>
            <w:proofErr w:type="gramEnd"/>
          </w:p>
          <w:p w14:paraId="5D476235"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284A6A" w:rsidRPr="007E0B31" w:rsidRDefault="00284A6A" w:rsidP="00284A6A">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284A6A" w:rsidRPr="007E0B31" w14:paraId="6C46AF56" w14:textId="77777777" w:rsidTr="2F419186">
        <w:trPr>
          <w:cantSplit/>
        </w:trPr>
        <w:tc>
          <w:tcPr>
            <w:tcW w:w="2884" w:type="dxa"/>
          </w:tcPr>
          <w:p w14:paraId="7B7A60CF" w14:textId="77777777" w:rsidR="00284A6A" w:rsidRPr="007E0B31" w:rsidRDefault="00284A6A" w:rsidP="00284A6A">
            <w:pPr>
              <w:pStyle w:val="Arial11Bold"/>
              <w:rPr>
                <w:rFonts w:cs="Arial"/>
              </w:rPr>
            </w:pPr>
            <w:r w:rsidRPr="007E0B31">
              <w:rPr>
                <w:rFonts w:cs="Arial"/>
              </w:rPr>
              <w:lastRenderedPageBreak/>
              <w:t>Proposed Implementation Date</w:t>
            </w:r>
          </w:p>
        </w:tc>
        <w:tc>
          <w:tcPr>
            <w:tcW w:w="6634" w:type="dxa"/>
          </w:tcPr>
          <w:p w14:paraId="20E0D48B" w14:textId="77777777" w:rsidR="00284A6A" w:rsidRPr="007E0B31" w:rsidRDefault="00284A6A" w:rsidP="00284A6A">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284A6A" w:rsidRPr="007E0B31" w14:paraId="600FA7E2" w14:textId="77777777" w:rsidTr="2F419186">
        <w:trPr>
          <w:cantSplit/>
        </w:trPr>
        <w:tc>
          <w:tcPr>
            <w:tcW w:w="2884" w:type="dxa"/>
          </w:tcPr>
          <w:p w14:paraId="2EF9FB68" w14:textId="57079F41" w:rsidR="00284A6A" w:rsidRPr="007E0B31" w:rsidRDefault="00284A6A" w:rsidP="00284A6A">
            <w:pPr>
              <w:pStyle w:val="Arial11Bold"/>
              <w:rPr>
                <w:rFonts w:cs="Arial"/>
              </w:rPr>
            </w:pPr>
            <w:r w:rsidRPr="00090EF5">
              <w:rPr>
                <w:rFonts w:eastAsia="Calibri" w:cs="Arial"/>
                <w:lang w:val="en-US"/>
              </w:rPr>
              <w:t>Proposer</w:t>
            </w:r>
          </w:p>
        </w:tc>
        <w:tc>
          <w:tcPr>
            <w:tcW w:w="6634" w:type="dxa"/>
          </w:tcPr>
          <w:p w14:paraId="472E8E23" w14:textId="5A7572BA" w:rsidR="00284A6A" w:rsidRPr="007E0B31" w:rsidRDefault="00284A6A" w:rsidP="00284A6A">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284A6A" w:rsidRPr="007E0B31" w14:paraId="2FDD1EFD" w14:textId="77777777" w:rsidTr="2F419186">
        <w:trPr>
          <w:cantSplit/>
        </w:trPr>
        <w:tc>
          <w:tcPr>
            <w:tcW w:w="2884" w:type="dxa"/>
          </w:tcPr>
          <w:p w14:paraId="6EC16416" w14:textId="77777777" w:rsidR="00284A6A" w:rsidRPr="007E0B31" w:rsidRDefault="00284A6A" w:rsidP="00284A6A">
            <w:pPr>
              <w:pStyle w:val="Arial11Bold"/>
              <w:rPr>
                <w:rFonts w:cs="Arial"/>
              </w:rPr>
            </w:pPr>
            <w:r w:rsidRPr="007E0B31">
              <w:rPr>
                <w:rFonts w:cs="Arial"/>
              </w:rPr>
              <w:t>Protection</w:t>
            </w:r>
          </w:p>
        </w:tc>
        <w:tc>
          <w:tcPr>
            <w:tcW w:w="6634" w:type="dxa"/>
          </w:tcPr>
          <w:p w14:paraId="0C2984ED" w14:textId="77777777" w:rsidR="00284A6A" w:rsidRPr="007E0B31" w:rsidRDefault="00284A6A" w:rsidP="00284A6A">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284A6A" w:rsidRPr="007E0B31" w14:paraId="339E4B68" w14:textId="77777777" w:rsidTr="2F419186">
        <w:trPr>
          <w:cantSplit/>
        </w:trPr>
        <w:tc>
          <w:tcPr>
            <w:tcW w:w="2884" w:type="dxa"/>
          </w:tcPr>
          <w:p w14:paraId="50FA8DCD" w14:textId="77777777" w:rsidR="00284A6A" w:rsidRPr="007E0B31" w:rsidRDefault="00284A6A" w:rsidP="00284A6A">
            <w:pPr>
              <w:pStyle w:val="Arial11Bold"/>
              <w:rPr>
                <w:rFonts w:cs="Arial"/>
              </w:rPr>
            </w:pPr>
            <w:r w:rsidRPr="007E0B31">
              <w:rPr>
                <w:rFonts w:cs="Arial"/>
              </w:rPr>
              <w:t>Protection Apparatus</w:t>
            </w:r>
          </w:p>
        </w:tc>
        <w:tc>
          <w:tcPr>
            <w:tcW w:w="6634" w:type="dxa"/>
          </w:tcPr>
          <w:p w14:paraId="371ECCA9" w14:textId="77777777" w:rsidR="00284A6A" w:rsidRPr="007E0B31" w:rsidRDefault="00284A6A" w:rsidP="00284A6A">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284A6A" w:rsidRPr="007E0B31" w14:paraId="0D949FA8" w14:textId="77777777" w:rsidTr="2F419186">
        <w:trPr>
          <w:cantSplit/>
        </w:trPr>
        <w:tc>
          <w:tcPr>
            <w:tcW w:w="2884" w:type="dxa"/>
          </w:tcPr>
          <w:p w14:paraId="5ABFB0B8" w14:textId="1B073C6D" w:rsidR="00284A6A" w:rsidRPr="007E0B31" w:rsidRDefault="00284A6A" w:rsidP="00284A6A">
            <w:pPr>
              <w:pStyle w:val="Arial11Bold"/>
              <w:rPr>
                <w:rFonts w:cs="Arial"/>
              </w:rPr>
            </w:pPr>
            <w:r w:rsidRPr="007E0B31">
              <w:rPr>
                <w:rFonts w:cs="Arial"/>
              </w:rPr>
              <w:t>Pump</w:t>
            </w:r>
            <w:r>
              <w:rPr>
                <w:rFonts w:cs="Arial"/>
              </w:rPr>
              <w:t>ed</w:t>
            </w:r>
            <w:r w:rsidRPr="007E0B31">
              <w:rPr>
                <w:rFonts w:cs="Arial"/>
              </w:rPr>
              <w:t xml:space="preserve"> Storage</w:t>
            </w:r>
          </w:p>
        </w:tc>
        <w:tc>
          <w:tcPr>
            <w:tcW w:w="6634" w:type="dxa"/>
          </w:tcPr>
          <w:p w14:paraId="06EB57D1" w14:textId="6A7D1553" w:rsidR="00284A6A" w:rsidRPr="007E0B31" w:rsidRDefault="00284A6A" w:rsidP="00284A6A">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284A6A" w:rsidRPr="007E0B31" w14:paraId="763F95A9" w14:textId="77777777" w:rsidTr="2F419186">
        <w:trPr>
          <w:cantSplit/>
        </w:trPr>
        <w:tc>
          <w:tcPr>
            <w:tcW w:w="2884" w:type="dxa"/>
          </w:tcPr>
          <w:p w14:paraId="3489E2F3" w14:textId="4937B4CF" w:rsidR="00284A6A" w:rsidRPr="007E0B31" w:rsidRDefault="00284A6A" w:rsidP="00284A6A">
            <w:pPr>
              <w:pStyle w:val="Arial11Bold"/>
              <w:rPr>
                <w:rFonts w:cs="Arial"/>
              </w:rPr>
            </w:pPr>
            <w:r>
              <w:t>Pumped Storage Generating Unit</w:t>
            </w:r>
          </w:p>
        </w:tc>
        <w:tc>
          <w:tcPr>
            <w:tcW w:w="6634" w:type="dxa"/>
          </w:tcPr>
          <w:p w14:paraId="28D45EA5" w14:textId="78281C6F" w:rsidR="00284A6A" w:rsidRPr="007E0B31" w:rsidRDefault="00284A6A" w:rsidP="00284A6A">
            <w:pPr>
              <w:pStyle w:val="TableArial11"/>
              <w:rPr>
                <w:rFonts w:cs="Arial"/>
              </w:rPr>
            </w:pPr>
            <w:r>
              <w:t xml:space="preserve">A </w:t>
            </w:r>
            <w:r w:rsidRPr="00C67361">
              <w:rPr>
                <w:b/>
              </w:rPr>
              <w:t>Generating Unit</w:t>
            </w:r>
            <w:r>
              <w:t xml:space="preserve"> at a </w:t>
            </w:r>
            <w:r w:rsidRPr="00C67361">
              <w:rPr>
                <w:b/>
              </w:rPr>
              <w:t>Pumped Storage Plant</w:t>
            </w:r>
          </w:p>
        </w:tc>
      </w:tr>
      <w:tr w:rsidR="00284A6A" w:rsidRPr="007E0B31" w14:paraId="1F4EB396" w14:textId="77777777" w:rsidTr="2F419186">
        <w:trPr>
          <w:cantSplit/>
        </w:trPr>
        <w:tc>
          <w:tcPr>
            <w:tcW w:w="2884" w:type="dxa"/>
          </w:tcPr>
          <w:p w14:paraId="19BDA263" w14:textId="77777777" w:rsidR="00284A6A" w:rsidRPr="007E0B31" w:rsidRDefault="00284A6A" w:rsidP="00284A6A">
            <w:pPr>
              <w:pStyle w:val="Arial11Bold"/>
              <w:rPr>
                <w:rFonts w:cs="Arial"/>
              </w:rPr>
            </w:pPr>
            <w:r w:rsidRPr="007E0B31">
              <w:rPr>
                <w:rFonts w:cs="Arial"/>
              </w:rPr>
              <w:t>Pumped Storage Generator</w:t>
            </w:r>
          </w:p>
        </w:tc>
        <w:tc>
          <w:tcPr>
            <w:tcW w:w="6634" w:type="dxa"/>
          </w:tcPr>
          <w:p w14:paraId="1B0B65D7" w14:textId="77777777" w:rsidR="00284A6A" w:rsidRPr="007E0B31" w:rsidRDefault="00284A6A" w:rsidP="00284A6A">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284A6A" w:rsidRPr="007E0B31" w14:paraId="5C5DE0C2" w14:textId="77777777" w:rsidTr="2F419186">
        <w:trPr>
          <w:cantSplit/>
        </w:trPr>
        <w:tc>
          <w:tcPr>
            <w:tcW w:w="2884" w:type="dxa"/>
          </w:tcPr>
          <w:p w14:paraId="294C4A19" w14:textId="77777777" w:rsidR="00284A6A" w:rsidRPr="007E0B31" w:rsidRDefault="00284A6A" w:rsidP="00284A6A">
            <w:pPr>
              <w:pStyle w:val="Arial11Bold"/>
              <w:rPr>
                <w:rFonts w:cs="Arial"/>
              </w:rPr>
            </w:pPr>
            <w:r w:rsidRPr="007E0B31">
              <w:rPr>
                <w:rFonts w:cs="Arial"/>
              </w:rPr>
              <w:t>Pumped Storage Plant</w:t>
            </w:r>
          </w:p>
        </w:tc>
        <w:tc>
          <w:tcPr>
            <w:tcW w:w="6634" w:type="dxa"/>
          </w:tcPr>
          <w:p w14:paraId="6EC37B4B" w14:textId="3205A98B" w:rsidR="00284A6A" w:rsidRPr="007E0B31" w:rsidRDefault="00284A6A" w:rsidP="00284A6A">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284A6A" w:rsidRPr="007E0B31" w14:paraId="374B3C1B" w14:textId="77777777" w:rsidTr="2F419186">
        <w:trPr>
          <w:cantSplit/>
        </w:trPr>
        <w:tc>
          <w:tcPr>
            <w:tcW w:w="2884" w:type="dxa"/>
          </w:tcPr>
          <w:p w14:paraId="18845DB4" w14:textId="77777777" w:rsidR="00284A6A" w:rsidRPr="007E0B31" w:rsidRDefault="00284A6A" w:rsidP="00284A6A">
            <w:pPr>
              <w:pStyle w:val="Arial11Bold"/>
              <w:rPr>
                <w:rFonts w:cs="Arial"/>
              </w:rPr>
            </w:pPr>
            <w:r w:rsidRPr="007E0B31">
              <w:rPr>
                <w:rFonts w:cs="Arial"/>
              </w:rPr>
              <w:t>Pumped Storage Unit</w:t>
            </w:r>
          </w:p>
        </w:tc>
        <w:tc>
          <w:tcPr>
            <w:tcW w:w="6634" w:type="dxa"/>
          </w:tcPr>
          <w:p w14:paraId="290B7319" w14:textId="7CE3B4C0"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284A6A" w:rsidRPr="007E0B31" w14:paraId="449CBA4A" w14:textId="77777777" w:rsidTr="2F419186">
        <w:trPr>
          <w:cantSplit/>
        </w:trPr>
        <w:tc>
          <w:tcPr>
            <w:tcW w:w="2884" w:type="dxa"/>
          </w:tcPr>
          <w:p w14:paraId="5C4DB039" w14:textId="77777777" w:rsidR="00284A6A" w:rsidRPr="007E0B31" w:rsidRDefault="00284A6A" w:rsidP="00284A6A">
            <w:pPr>
              <w:pStyle w:val="Arial11Bold"/>
              <w:rPr>
                <w:rFonts w:cs="Arial"/>
              </w:rPr>
            </w:pPr>
            <w:r w:rsidRPr="007E0B31">
              <w:rPr>
                <w:rFonts w:cs="Arial"/>
              </w:rPr>
              <w:t>Purchase Contracts</w:t>
            </w:r>
          </w:p>
        </w:tc>
        <w:tc>
          <w:tcPr>
            <w:tcW w:w="6634" w:type="dxa"/>
          </w:tcPr>
          <w:p w14:paraId="2B6E616F" w14:textId="77777777" w:rsidR="00284A6A" w:rsidRPr="007E0B31" w:rsidRDefault="00284A6A" w:rsidP="00284A6A">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284A6A" w:rsidRPr="007E0B31" w14:paraId="169C7FAB" w14:textId="77777777" w:rsidTr="2F419186">
        <w:trPr>
          <w:cantSplit/>
        </w:trPr>
        <w:tc>
          <w:tcPr>
            <w:tcW w:w="2884" w:type="dxa"/>
          </w:tcPr>
          <w:p w14:paraId="4BA36FFD" w14:textId="77777777" w:rsidR="00284A6A" w:rsidRPr="007E0B31" w:rsidRDefault="00284A6A" w:rsidP="00284A6A">
            <w:pPr>
              <w:pStyle w:val="Level1Text"/>
              <w:tabs>
                <w:tab w:val="left" w:pos="0"/>
              </w:tabs>
              <w:ind w:left="0" w:firstLine="0"/>
              <w:rPr>
                <w:rFonts w:cs="Arial"/>
                <w:b/>
                <w:color w:val="auto"/>
                <w:lang w:val="en-GB"/>
              </w:rPr>
            </w:pPr>
            <w:r w:rsidRPr="007E0B31">
              <w:rPr>
                <w:rFonts w:cs="Arial"/>
                <w:b/>
                <w:color w:val="auto"/>
                <w:lang w:val="en-GB"/>
              </w:rPr>
              <w:t>Q/Pmax</w:t>
            </w:r>
          </w:p>
        </w:tc>
        <w:tc>
          <w:tcPr>
            <w:tcW w:w="6634" w:type="dxa"/>
          </w:tcPr>
          <w:p w14:paraId="580C2536" w14:textId="77777777" w:rsidR="00284A6A" w:rsidRPr="007E0B31" w:rsidRDefault="00284A6A" w:rsidP="00284A6A">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284A6A" w:rsidRPr="007E0B31" w:rsidRDefault="00284A6A" w:rsidP="00284A6A">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284A6A" w:rsidRPr="007E0B31" w:rsidRDefault="00284A6A" w:rsidP="00284A6A">
            <w:pPr>
              <w:pStyle w:val="Level1Text"/>
              <w:tabs>
                <w:tab w:val="left" w:pos="0"/>
              </w:tabs>
              <w:ind w:left="0" w:firstLine="0"/>
              <w:rPr>
                <w:rFonts w:cs="Arial"/>
                <w:color w:val="auto"/>
              </w:rPr>
            </w:pPr>
          </w:p>
          <w:p w14:paraId="3CF8247C" w14:textId="77777777" w:rsidR="00284A6A" w:rsidRPr="007E0B31" w:rsidDel="00FD6436" w:rsidRDefault="00284A6A" w:rsidP="00284A6A">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284A6A" w:rsidRPr="007E0B31" w14:paraId="7C2E6242" w14:textId="77777777" w:rsidTr="2F419186">
        <w:trPr>
          <w:cantSplit/>
        </w:trPr>
        <w:tc>
          <w:tcPr>
            <w:tcW w:w="2884" w:type="dxa"/>
          </w:tcPr>
          <w:p w14:paraId="68D71726" w14:textId="238986E0" w:rsidR="00284A6A" w:rsidRPr="000B675D" w:rsidRDefault="00284A6A" w:rsidP="00284A6A">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634" w:type="dxa"/>
          </w:tcPr>
          <w:p w14:paraId="1EA006B7" w14:textId="6C521691" w:rsidR="00284A6A" w:rsidRPr="000B675D" w:rsidRDefault="00284A6A" w:rsidP="00284A6A">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r>
              <w:rPr>
                <w:rFonts w:cs="Arial"/>
              </w:rPr>
              <w:t xml:space="preserve">is </w:t>
            </w:r>
            <w:r w:rsidRPr="00DB341C">
              <w:rPr>
                <w:rFonts w:cs="Arial"/>
              </w:rPr>
              <w:t xml:space="preserve">only </w:t>
            </w:r>
            <w:r>
              <w:rPr>
                <w:rFonts w:cs="Arial"/>
              </w:rPr>
              <w:t xml:space="preserve">mandatory for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r>
              <w:rPr>
                <w:rFonts w:cs="Arial"/>
                <w:b/>
                <w:bCs/>
              </w:rPr>
              <w:t xml:space="preserve"> </w:t>
            </w:r>
            <w:r w:rsidRPr="001006C1">
              <w:rPr>
                <w:rFonts w:cs="Arial"/>
                <w:bCs/>
              </w:rPr>
              <w:t xml:space="preserve">but does not preclude owners of other </w:t>
            </w:r>
            <w:proofErr w:type="gramStart"/>
            <w:r w:rsidRPr="001006C1">
              <w:rPr>
                <w:rFonts w:cs="Arial"/>
                <w:bCs/>
              </w:rPr>
              <w:t>generation</w:t>
            </w:r>
            <w:proofErr w:type="gramEnd"/>
            <w:r w:rsidRPr="001006C1">
              <w:rPr>
                <w:rFonts w:cs="Arial"/>
                <w:bCs/>
              </w:rPr>
              <w:t xml:space="preserve"> electing to provide the capability</w:t>
            </w:r>
            <w:r w:rsidRPr="00DB341C">
              <w:rPr>
                <w:rFonts w:cs="Arial"/>
              </w:rPr>
              <w:t>.</w:t>
            </w:r>
          </w:p>
        </w:tc>
      </w:tr>
      <w:tr w:rsidR="00284A6A" w:rsidRPr="007E0B31" w14:paraId="2E8D30AC" w14:textId="77777777" w:rsidTr="2F419186">
        <w:trPr>
          <w:cantSplit/>
        </w:trPr>
        <w:tc>
          <w:tcPr>
            <w:tcW w:w="2884" w:type="dxa"/>
          </w:tcPr>
          <w:p w14:paraId="2AB6F035" w14:textId="5D123789" w:rsidR="00284A6A" w:rsidRPr="000B675D" w:rsidRDefault="00284A6A" w:rsidP="00284A6A">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634" w:type="dxa"/>
          </w:tcPr>
          <w:p w14:paraId="4729ED9B" w14:textId="2438A912" w:rsidR="00284A6A" w:rsidRPr="000B675D" w:rsidRDefault="00284A6A" w:rsidP="00284A6A">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OC5.7.2.5</w:t>
            </w:r>
            <w:r>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284A6A" w:rsidRPr="007E0B31" w14:paraId="42E6F9C6" w14:textId="77777777" w:rsidTr="2F419186">
        <w:trPr>
          <w:cantSplit/>
        </w:trPr>
        <w:tc>
          <w:tcPr>
            <w:tcW w:w="2884" w:type="dxa"/>
          </w:tcPr>
          <w:p w14:paraId="07A05229" w14:textId="77777777" w:rsidR="00284A6A" w:rsidRPr="007E0B31" w:rsidRDefault="00284A6A" w:rsidP="00284A6A">
            <w:pPr>
              <w:pStyle w:val="Arial11Bold"/>
              <w:rPr>
                <w:rFonts w:cs="Arial"/>
              </w:rPr>
            </w:pPr>
            <w:r w:rsidRPr="007E0B31">
              <w:rPr>
                <w:rFonts w:cs="Arial"/>
              </w:rPr>
              <w:lastRenderedPageBreak/>
              <w:t>Range CCGT Module</w:t>
            </w:r>
          </w:p>
        </w:tc>
        <w:tc>
          <w:tcPr>
            <w:tcW w:w="6634" w:type="dxa"/>
          </w:tcPr>
          <w:p w14:paraId="2C7C982E" w14:textId="77777777" w:rsidR="00284A6A" w:rsidRPr="007E0B31" w:rsidRDefault="00284A6A" w:rsidP="00284A6A">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284A6A" w:rsidRPr="007E0B31" w14:paraId="7556AD12" w14:textId="77777777" w:rsidTr="2F419186">
        <w:trPr>
          <w:cantSplit/>
        </w:trPr>
        <w:tc>
          <w:tcPr>
            <w:tcW w:w="2884" w:type="dxa"/>
          </w:tcPr>
          <w:p w14:paraId="3208EB56" w14:textId="77777777" w:rsidR="00284A6A" w:rsidRPr="007E0B31" w:rsidRDefault="00284A6A" w:rsidP="00284A6A">
            <w:pPr>
              <w:pStyle w:val="Arial11Bold"/>
              <w:rPr>
                <w:rFonts w:cs="Arial"/>
              </w:rPr>
            </w:pPr>
            <w:r w:rsidRPr="007E0B31">
              <w:rPr>
                <w:rFonts w:cs="Arial"/>
              </w:rPr>
              <w:t>Rated Field Voltage</w:t>
            </w:r>
          </w:p>
        </w:tc>
        <w:tc>
          <w:tcPr>
            <w:tcW w:w="6634" w:type="dxa"/>
          </w:tcPr>
          <w:p w14:paraId="1B3903E2" w14:textId="26BE47F5" w:rsidR="00284A6A" w:rsidRPr="007E0B31" w:rsidRDefault="00284A6A" w:rsidP="00284A6A">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284A6A" w:rsidRPr="007E0B31" w14:paraId="51D42A6E" w14:textId="77777777" w:rsidTr="2F419186">
        <w:trPr>
          <w:cantSplit/>
        </w:trPr>
        <w:tc>
          <w:tcPr>
            <w:tcW w:w="2884" w:type="dxa"/>
          </w:tcPr>
          <w:p w14:paraId="193A7FAE" w14:textId="77777777" w:rsidR="00284A6A" w:rsidRPr="007E0B31" w:rsidRDefault="00284A6A" w:rsidP="00284A6A">
            <w:pPr>
              <w:pStyle w:val="Arial11Bold"/>
              <w:rPr>
                <w:rFonts w:cs="Arial"/>
              </w:rPr>
            </w:pPr>
            <w:r w:rsidRPr="007E0B31">
              <w:rPr>
                <w:rFonts w:cs="Arial"/>
              </w:rPr>
              <w:t>Rated MW</w:t>
            </w:r>
          </w:p>
        </w:tc>
        <w:tc>
          <w:tcPr>
            <w:tcW w:w="6634" w:type="dxa"/>
          </w:tcPr>
          <w:p w14:paraId="7440FEAA" w14:textId="5AE0AD7F" w:rsidR="00284A6A" w:rsidRPr="007E0B31" w:rsidRDefault="00284A6A" w:rsidP="00284A6A">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284A6A" w:rsidRDefault="00284A6A" w:rsidP="00284A6A">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284A6A" w:rsidRDefault="00284A6A" w:rsidP="00284A6A">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284A6A" w:rsidRDefault="00284A6A" w:rsidP="00284A6A">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284A6A" w:rsidRPr="007E0B31" w:rsidRDefault="00284A6A" w:rsidP="00284A6A">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284A6A" w:rsidRPr="007E0B31" w14:paraId="273F78B3" w14:textId="77777777" w:rsidTr="2F419186">
        <w:trPr>
          <w:cantSplit/>
        </w:trPr>
        <w:tc>
          <w:tcPr>
            <w:tcW w:w="2884" w:type="dxa"/>
          </w:tcPr>
          <w:p w14:paraId="536CA4E9" w14:textId="77777777" w:rsidR="00284A6A" w:rsidRPr="007E0B31" w:rsidRDefault="00284A6A" w:rsidP="00284A6A">
            <w:pPr>
              <w:pStyle w:val="Arial11Bold"/>
              <w:rPr>
                <w:rFonts w:cs="Arial"/>
              </w:rPr>
            </w:pPr>
            <w:r w:rsidRPr="007E0B31">
              <w:rPr>
                <w:rFonts w:cs="Arial"/>
              </w:rPr>
              <w:t>Reactive Despatch Instruction</w:t>
            </w:r>
          </w:p>
        </w:tc>
        <w:tc>
          <w:tcPr>
            <w:tcW w:w="6634" w:type="dxa"/>
          </w:tcPr>
          <w:p w14:paraId="09FF6E84"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284A6A" w:rsidRPr="007E0B31" w14:paraId="109CC66C" w14:textId="77777777" w:rsidTr="2F419186">
        <w:trPr>
          <w:cantSplit/>
        </w:trPr>
        <w:tc>
          <w:tcPr>
            <w:tcW w:w="2884" w:type="dxa"/>
          </w:tcPr>
          <w:p w14:paraId="49062E17" w14:textId="77777777" w:rsidR="00284A6A" w:rsidRPr="007E0B31" w:rsidRDefault="00284A6A" w:rsidP="00284A6A">
            <w:pPr>
              <w:pStyle w:val="Arial11Bold"/>
              <w:rPr>
                <w:rFonts w:cs="Arial"/>
              </w:rPr>
            </w:pPr>
            <w:r w:rsidRPr="007E0B31">
              <w:rPr>
                <w:rFonts w:cs="Arial"/>
              </w:rPr>
              <w:t>Reactive Despatch Network Restriction</w:t>
            </w:r>
          </w:p>
        </w:tc>
        <w:tc>
          <w:tcPr>
            <w:tcW w:w="6634" w:type="dxa"/>
          </w:tcPr>
          <w:p w14:paraId="0D22F1A4" w14:textId="6CDB39AC" w:rsidR="00284A6A" w:rsidRPr="007E0B31" w:rsidRDefault="00284A6A" w:rsidP="00284A6A">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r w:rsidRPr="0079139F">
              <w:rPr>
                <w:rFonts w:cs="Arial"/>
              </w:rPr>
              <w:t>MVArs</w:t>
            </w:r>
            <w:r w:rsidRPr="007E0B31">
              <w:rPr>
                <w:rFonts w:cs="Arial"/>
              </w:rPr>
              <w:t xml:space="preserve"> over the range referred to in CC 6.3.2, ECC.6.3.2 or otherwise.</w:t>
            </w:r>
          </w:p>
        </w:tc>
      </w:tr>
      <w:tr w:rsidR="00284A6A" w:rsidRPr="0079139F" w14:paraId="41F1D243" w14:textId="77777777" w:rsidTr="2F419186">
        <w:trPr>
          <w:cantSplit/>
        </w:trPr>
        <w:tc>
          <w:tcPr>
            <w:tcW w:w="2884" w:type="dxa"/>
          </w:tcPr>
          <w:p w14:paraId="09E990EB" w14:textId="53E66CB7" w:rsidR="00284A6A" w:rsidRPr="0079139F" w:rsidRDefault="00284A6A" w:rsidP="00284A6A">
            <w:pPr>
              <w:pStyle w:val="Arial11Bold"/>
              <w:rPr>
                <w:rFonts w:cs="Arial"/>
              </w:rPr>
            </w:pPr>
            <w:r>
              <w:rPr>
                <w:rFonts w:cs="Arial"/>
              </w:rPr>
              <w:lastRenderedPageBreak/>
              <w:t xml:space="preserve">Reactive Despatch to Zero </w:t>
            </w:r>
            <w:proofErr w:type="spellStart"/>
            <w:r>
              <w:rPr>
                <w:rFonts w:cs="Arial"/>
              </w:rPr>
              <w:t>Mvar</w:t>
            </w:r>
            <w:proofErr w:type="spellEnd"/>
            <w:r>
              <w:rPr>
                <w:rFonts w:cs="Arial"/>
              </w:rPr>
              <w:t xml:space="preserve"> Network Restriction</w:t>
            </w:r>
          </w:p>
        </w:tc>
        <w:tc>
          <w:tcPr>
            <w:tcW w:w="6634" w:type="dxa"/>
          </w:tcPr>
          <w:p w14:paraId="606947BC" w14:textId="0AF66AB6" w:rsidR="00284A6A" w:rsidRPr="0079139F" w:rsidRDefault="00284A6A" w:rsidP="00284A6A">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284A6A" w:rsidRPr="007E0B31" w14:paraId="46314AF8" w14:textId="77777777" w:rsidTr="2F419186">
        <w:trPr>
          <w:cantSplit/>
        </w:trPr>
        <w:tc>
          <w:tcPr>
            <w:tcW w:w="2884" w:type="dxa"/>
          </w:tcPr>
          <w:p w14:paraId="6974C64B" w14:textId="77777777" w:rsidR="00284A6A" w:rsidRPr="007E0B31" w:rsidRDefault="00284A6A" w:rsidP="00284A6A">
            <w:pPr>
              <w:pStyle w:val="Arial11Bold"/>
              <w:rPr>
                <w:rFonts w:cs="Arial"/>
              </w:rPr>
            </w:pPr>
            <w:r w:rsidRPr="007E0B31">
              <w:rPr>
                <w:rFonts w:cs="Arial"/>
              </w:rPr>
              <w:t>Reactive Energy</w:t>
            </w:r>
          </w:p>
        </w:tc>
        <w:tc>
          <w:tcPr>
            <w:tcW w:w="6634" w:type="dxa"/>
          </w:tcPr>
          <w:p w14:paraId="3FE819C4" w14:textId="77777777" w:rsidR="00284A6A" w:rsidRPr="007E0B31" w:rsidRDefault="00284A6A" w:rsidP="00284A6A">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284A6A" w:rsidRPr="007E0B31" w14:paraId="4C6A9206" w14:textId="77777777" w:rsidTr="2F419186">
        <w:trPr>
          <w:cantSplit/>
        </w:trPr>
        <w:tc>
          <w:tcPr>
            <w:tcW w:w="2884" w:type="dxa"/>
          </w:tcPr>
          <w:p w14:paraId="6C15F2F8" w14:textId="77777777" w:rsidR="00284A6A" w:rsidRPr="007E0B31" w:rsidRDefault="00284A6A" w:rsidP="00284A6A">
            <w:pPr>
              <w:pStyle w:val="Arial11Bold"/>
              <w:rPr>
                <w:rFonts w:cs="Arial"/>
              </w:rPr>
            </w:pPr>
            <w:r w:rsidRPr="007E0B31">
              <w:rPr>
                <w:rFonts w:cs="Arial"/>
              </w:rPr>
              <w:t>Reactive Power</w:t>
            </w:r>
          </w:p>
        </w:tc>
        <w:tc>
          <w:tcPr>
            <w:tcW w:w="6634" w:type="dxa"/>
          </w:tcPr>
          <w:p w14:paraId="2116FCFF" w14:textId="77777777" w:rsidR="00284A6A" w:rsidRPr="007E0B31" w:rsidRDefault="00284A6A" w:rsidP="00284A6A">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284A6A" w:rsidRPr="007E0B31" w:rsidRDefault="00284A6A" w:rsidP="00284A6A">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284A6A" w:rsidRPr="007E0B31" w:rsidRDefault="00284A6A" w:rsidP="00284A6A">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284A6A" w:rsidRPr="007E0B31" w14:paraId="3CD853A2" w14:textId="77777777" w:rsidTr="2F419186">
        <w:trPr>
          <w:cantSplit/>
        </w:trPr>
        <w:tc>
          <w:tcPr>
            <w:tcW w:w="2884" w:type="dxa"/>
          </w:tcPr>
          <w:p w14:paraId="2F70D0FD" w14:textId="77777777" w:rsidR="00284A6A" w:rsidRPr="007E0B31" w:rsidRDefault="00284A6A" w:rsidP="00284A6A">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634" w:type="dxa"/>
          </w:tcPr>
          <w:p w14:paraId="160E4777" w14:textId="77777777" w:rsidR="00284A6A" w:rsidRPr="007E0B31" w:rsidRDefault="00284A6A" w:rsidP="00284A6A">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284A6A" w:rsidRPr="007E0B31" w14:paraId="0FE2CCF3" w14:textId="77777777" w:rsidTr="2F419186">
        <w:trPr>
          <w:cantSplit/>
        </w:trPr>
        <w:tc>
          <w:tcPr>
            <w:tcW w:w="2884" w:type="dxa"/>
          </w:tcPr>
          <w:p w14:paraId="4CA01335" w14:textId="11F1E4DD" w:rsidR="00284A6A" w:rsidRPr="007E0B31" w:rsidRDefault="00284A6A" w:rsidP="00284A6A">
            <w:pPr>
              <w:pStyle w:val="Arial11Bold"/>
              <w:rPr>
                <w:rFonts w:cs="Arial"/>
              </w:rPr>
            </w:pPr>
            <w:r>
              <w:t>Regenerative Braking</w:t>
            </w:r>
          </w:p>
        </w:tc>
        <w:tc>
          <w:tcPr>
            <w:tcW w:w="6634" w:type="dxa"/>
          </w:tcPr>
          <w:p w14:paraId="340DC8F2" w14:textId="18ACDBC8" w:rsidR="00284A6A" w:rsidRPr="007E0B31" w:rsidRDefault="00284A6A" w:rsidP="00284A6A">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284A6A" w:rsidRPr="007E0B31" w14:paraId="02810D1E" w14:textId="77777777" w:rsidTr="2F419186">
        <w:trPr>
          <w:cantSplit/>
        </w:trPr>
        <w:tc>
          <w:tcPr>
            <w:tcW w:w="2884" w:type="dxa"/>
          </w:tcPr>
          <w:p w14:paraId="520D388E" w14:textId="77777777" w:rsidR="00284A6A" w:rsidRPr="007E0B31" w:rsidRDefault="00284A6A" w:rsidP="00284A6A">
            <w:pPr>
              <w:pStyle w:val="Arial11Bold"/>
              <w:rPr>
                <w:rFonts w:cs="Arial"/>
              </w:rPr>
            </w:pPr>
            <w:r w:rsidRPr="007E0B31">
              <w:rPr>
                <w:rFonts w:cs="Arial"/>
              </w:rPr>
              <w:lastRenderedPageBreak/>
              <w:t>Registered Capacity</w:t>
            </w:r>
          </w:p>
        </w:tc>
        <w:tc>
          <w:tcPr>
            <w:tcW w:w="6634" w:type="dxa"/>
          </w:tcPr>
          <w:p w14:paraId="603F7D18"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284A6A" w:rsidRPr="007E0B31" w:rsidRDefault="00284A6A" w:rsidP="00284A6A">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284A6A" w:rsidRDefault="00284A6A" w:rsidP="00284A6A">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284A6A" w:rsidRPr="007E0B31" w:rsidRDefault="00284A6A" w:rsidP="00284A6A">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284A6A" w:rsidRPr="007E0B31" w14:paraId="28E3B2E3" w14:textId="77777777" w:rsidTr="2F419186">
        <w:trPr>
          <w:cantSplit/>
        </w:trPr>
        <w:tc>
          <w:tcPr>
            <w:tcW w:w="2884" w:type="dxa"/>
          </w:tcPr>
          <w:p w14:paraId="2BE0DBDE" w14:textId="77777777" w:rsidR="00284A6A" w:rsidRPr="007E0B31" w:rsidRDefault="00284A6A" w:rsidP="00284A6A">
            <w:pPr>
              <w:pStyle w:val="Arial11Bold"/>
              <w:rPr>
                <w:rFonts w:cs="Arial"/>
              </w:rPr>
            </w:pPr>
            <w:r w:rsidRPr="007E0B31">
              <w:rPr>
                <w:rFonts w:cs="Arial"/>
              </w:rPr>
              <w:lastRenderedPageBreak/>
              <w:t>Registered Data</w:t>
            </w:r>
          </w:p>
        </w:tc>
        <w:tc>
          <w:tcPr>
            <w:tcW w:w="6634" w:type="dxa"/>
          </w:tcPr>
          <w:p w14:paraId="6C5F8E51" w14:textId="77777777" w:rsidR="00284A6A" w:rsidRPr="007E0B31" w:rsidRDefault="00284A6A" w:rsidP="00284A6A">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284A6A" w:rsidRPr="007E0B31" w14:paraId="6D4F3B34" w14:textId="77777777" w:rsidTr="2F419186">
        <w:trPr>
          <w:cantSplit/>
        </w:trPr>
        <w:tc>
          <w:tcPr>
            <w:tcW w:w="2884" w:type="dxa"/>
          </w:tcPr>
          <w:p w14:paraId="425272E0" w14:textId="77777777" w:rsidR="00284A6A" w:rsidRPr="007E0B31" w:rsidRDefault="00284A6A" w:rsidP="00284A6A">
            <w:pPr>
              <w:pStyle w:val="Arial11Bold"/>
              <w:rPr>
                <w:rFonts w:cs="Arial"/>
              </w:rPr>
            </w:pPr>
            <w:r w:rsidRPr="007E0B31">
              <w:rPr>
                <w:rFonts w:cs="Arial"/>
              </w:rPr>
              <w:t>Registered Import Capability</w:t>
            </w:r>
          </w:p>
        </w:tc>
        <w:tc>
          <w:tcPr>
            <w:tcW w:w="6634" w:type="dxa"/>
          </w:tcPr>
          <w:p w14:paraId="700DCEFE" w14:textId="77777777" w:rsidR="00284A6A" w:rsidRPr="007E0B31" w:rsidRDefault="00284A6A" w:rsidP="00284A6A">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284A6A" w:rsidRDefault="00284A6A" w:rsidP="00284A6A">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284A6A" w:rsidRPr="007E0B31" w:rsidRDefault="00284A6A" w:rsidP="00284A6A">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284A6A" w:rsidRPr="007E0B31" w14:paraId="2F4B1BA2" w14:textId="77777777" w:rsidTr="2F419186">
        <w:trPr>
          <w:cantSplit/>
        </w:trPr>
        <w:tc>
          <w:tcPr>
            <w:tcW w:w="2884" w:type="dxa"/>
          </w:tcPr>
          <w:p w14:paraId="139F3CB8" w14:textId="77777777" w:rsidR="00284A6A" w:rsidRPr="007E0B31" w:rsidRDefault="00284A6A" w:rsidP="00284A6A">
            <w:pPr>
              <w:pStyle w:val="Arial11Bold"/>
              <w:rPr>
                <w:rFonts w:cs="Arial"/>
              </w:rPr>
            </w:pPr>
            <w:r w:rsidRPr="007E0B31">
              <w:rPr>
                <w:rFonts w:cs="Arial"/>
              </w:rPr>
              <w:t>Regulations</w:t>
            </w:r>
          </w:p>
        </w:tc>
        <w:tc>
          <w:tcPr>
            <w:tcW w:w="6634" w:type="dxa"/>
          </w:tcPr>
          <w:p w14:paraId="5EE91803" w14:textId="77777777" w:rsidR="00284A6A" w:rsidRPr="007E0B31" w:rsidRDefault="00284A6A" w:rsidP="00284A6A">
            <w:pPr>
              <w:pStyle w:val="TableArial11"/>
              <w:rPr>
                <w:rFonts w:cs="Arial"/>
              </w:rPr>
            </w:pPr>
            <w:r w:rsidRPr="007E0B31">
              <w:rPr>
                <w:rFonts w:cs="Arial"/>
              </w:rPr>
              <w:t>The Utilities Contracts Regulations 1996, as amended from time to time.</w:t>
            </w:r>
          </w:p>
        </w:tc>
      </w:tr>
      <w:tr w:rsidR="00284A6A" w:rsidRPr="00DE788D" w14:paraId="2B2A16BA" w14:textId="77777777" w:rsidTr="2F419186">
        <w:trPr>
          <w:cantSplit/>
        </w:trPr>
        <w:tc>
          <w:tcPr>
            <w:tcW w:w="2884" w:type="dxa"/>
          </w:tcPr>
          <w:p w14:paraId="07E0207E" w14:textId="00F1704F" w:rsidR="00284A6A" w:rsidRPr="00845BD2" w:rsidRDefault="00284A6A" w:rsidP="00284A6A">
            <w:pPr>
              <w:pStyle w:val="Arial11Bold"/>
              <w:rPr>
                <w:rFonts w:cs="Arial"/>
              </w:rPr>
            </w:pPr>
            <w:r w:rsidRPr="00845BD2">
              <w:rPr>
                <w:rFonts w:cs="Arial"/>
                <w:snapToGrid/>
                <w:lang w:val="x-none" w:eastAsia="en-GB"/>
              </w:rPr>
              <w:t>Regulated Sections</w:t>
            </w:r>
          </w:p>
        </w:tc>
        <w:tc>
          <w:tcPr>
            <w:tcW w:w="6634" w:type="dxa"/>
          </w:tcPr>
          <w:p w14:paraId="198AE7F5" w14:textId="77777777" w:rsidR="00284A6A" w:rsidRPr="00845BD2" w:rsidRDefault="00284A6A" w:rsidP="00284A6A">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284A6A" w:rsidRPr="00845BD2" w:rsidRDefault="00284A6A" w:rsidP="00284A6A">
            <w:pPr>
              <w:widowControl/>
              <w:autoSpaceDE w:val="0"/>
              <w:autoSpaceDN w:val="0"/>
              <w:adjustRightInd w:val="0"/>
              <w:snapToGrid w:val="0"/>
              <w:rPr>
                <w:rFonts w:cs="Arial"/>
              </w:rPr>
            </w:pPr>
          </w:p>
        </w:tc>
      </w:tr>
      <w:tr w:rsidR="00284A6A" w:rsidRPr="00DE788D" w14:paraId="7DFB31AF" w14:textId="77777777" w:rsidTr="2F419186">
        <w:trPr>
          <w:cantSplit/>
        </w:trPr>
        <w:tc>
          <w:tcPr>
            <w:tcW w:w="2884" w:type="dxa"/>
          </w:tcPr>
          <w:p w14:paraId="6F6FE8F2" w14:textId="77777777" w:rsidR="00284A6A" w:rsidRPr="00DE788D" w:rsidRDefault="00284A6A" w:rsidP="00284A6A">
            <w:pPr>
              <w:pStyle w:val="Arial11Bold"/>
              <w:rPr>
                <w:rFonts w:cs="Arial"/>
              </w:rPr>
            </w:pPr>
            <w:r w:rsidRPr="00DE788D">
              <w:rPr>
                <w:rFonts w:cs="Arial"/>
              </w:rPr>
              <w:t>Reheater Time Constant</w:t>
            </w:r>
          </w:p>
        </w:tc>
        <w:tc>
          <w:tcPr>
            <w:tcW w:w="6634" w:type="dxa"/>
          </w:tcPr>
          <w:p w14:paraId="3348769D" w14:textId="77777777" w:rsidR="00284A6A" w:rsidRPr="00DE788D" w:rsidRDefault="00284A6A" w:rsidP="00284A6A">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284A6A" w:rsidRPr="007E0B31" w14:paraId="23631208" w14:textId="77777777" w:rsidTr="2F419186">
        <w:trPr>
          <w:cantSplit/>
        </w:trPr>
        <w:tc>
          <w:tcPr>
            <w:tcW w:w="2884" w:type="dxa"/>
          </w:tcPr>
          <w:p w14:paraId="28ADFFCF" w14:textId="77777777" w:rsidR="00284A6A" w:rsidRPr="007E0B31" w:rsidRDefault="00284A6A" w:rsidP="00284A6A">
            <w:pPr>
              <w:pStyle w:val="Arial11Bold"/>
              <w:rPr>
                <w:rFonts w:cs="Arial"/>
              </w:rPr>
            </w:pPr>
            <w:r w:rsidRPr="007E0B31">
              <w:rPr>
                <w:rFonts w:cs="Arial"/>
              </w:rPr>
              <w:t>Rejected Grid Code Modification Proposal</w:t>
            </w:r>
          </w:p>
        </w:tc>
        <w:tc>
          <w:tcPr>
            <w:tcW w:w="6634" w:type="dxa"/>
          </w:tcPr>
          <w:p w14:paraId="363B7E25" w14:textId="0CABE5AF" w:rsidR="00284A6A" w:rsidRPr="007E0B31" w:rsidRDefault="00284A6A" w:rsidP="00284A6A">
            <w:pPr>
              <w:pStyle w:val="TableArial11"/>
              <w:rPr>
                <w:rFonts w:cs="Arial"/>
              </w:rPr>
            </w:pPr>
            <w:r w:rsidRPr="329F1AB0">
              <w:rPr>
                <w:rFonts w:cs="Arial"/>
              </w:rPr>
              <w:t xml:space="preserve">A </w:t>
            </w:r>
            <w:r w:rsidRPr="329F1AB0">
              <w:rPr>
                <w:rFonts w:cs="Arial"/>
                <w:b/>
                <w:bCs/>
              </w:rPr>
              <w:t>Grid Code Modification Proposal</w:t>
            </w:r>
            <w:r w:rsidRPr="329F1AB0">
              <w:rPr>
                <w:rFonts w:cs="Arial"/>
              </w:rPr>
              <w:t xml:space="preserve"> in respect of which the </w:t>
            </w:r>
            <w:r w:rsidRPr="329F1AB0">
              <w:rPr>
                <w:rFonts w:cs="Arial"/>
                <w:b/>
                <w:bCs/>
              </w:rPr>
              <w:t>Authority</w:t>
            </w:r>
            <w:r w:rsidRPr="329F1AB0">
              <w:rPr>
                <w:rFonts w:cs="Arial"/>
              </w:rPr>
              <w:t xml:space="preserve"> has decided not to direct </w:t>
            </w:r>
            <w:r w:rsidRPr="329F1AB0">
              <w:rPr>
                <w:rFonts w:cs="Arial"/>
                <w:b/>
                <w:bCs/>
              </w:rPr>
              <w:t>The Company</w:t>
            </w:r>
            <w:r w:rsidRPr="329F1AB0">
              <w:rPr>
                <w:rFonts w:cs="Arial"/>
              </w:rPr>
              <w:t xml:space="preserve"> to modify the </w:t>
            </w:r>
            <w:r w:rsidRPr="329F1AB0">
              <w:rPr>
                <w:rFonts w:cs="Arial"/>
                <w:b/>
                <w:bCs/>
              </w:rPr>
              <w:t>Grid Code</w:t>
            </w:r>
            <w:r w:rsidRPr="329F1AB0">
              <w:rPr>
                <w:rFonts w:cs="Arial"/>
              </w:rPr>
              <w:t xml:space="preserve"> pursuant to </w:t>
            </w:r>
            <w:r w:rsidRPr="004E64E8">
              <w:rPr>
                <w:rFonts w:cs="Arial"/>
              </w:rPr>
              <w:t xml:space="preserve">the </w:t>
            </w:r>
            <w:r w:rsidRPr="329F1AB0">
              <w:rPr>
                <w:rFonts w:cs="Arial"/>
                <w:b/>
                <w:bCs/>
              </w:rPr>
              <w:t>ESO Licence</w:t>
            </w:r>
            <w:r w:rsidRPr="329F1AB0">
              <w:rPr>
                <w:rFonts w:cs="Arial"/>
              </w:rPr>
              <w:t xml:space="preserve"> in the manner set out herein or, in the case of a </w:t>
            </w:r>
            <w:r w:rsidRPr="329F1AB0">
              <w:rPr>
                <w:rFonts w:cs="Arial"/>
                <w:b/>
                <w:bCs/>
              </w:rPr>
              <w:t>Grid Code Self Governance Proposals</w:t>
            </w:r>
            <w:r w:rsidRPr="329F1AB0">
              <w:rPr>
                <w:rFonts w:cs="Arial"/>
              </w:rPr>
              <w:t xml:space="preserve">, in respect of which the </w:t>
            </w:r>
            <w:r w:rsidRPr="329F1AB0">
              <w:rPr>
                <w:rFonts w:cs="Arial"/>
                <w:b/>
                <w:bCs/>
              </w:rPr>
              <w:t xml:space="preserve">Grid Code Review Panel </w:t>
            </w:r>
            <w:r w:rsidRPr="329F1AB0">
              <w:rPr>
                <w:rFonts w:cs="Arial"/>
              </w:rPr>
              <w:t>has voted not to approve.</w:t>
            </w:r>
          </w:p>
        </w:tc>
      </w:tr>
      <w:tr w:rsidR="00284A6A" w:rsidRPr="007E0B31" w14:paraId="35CFBFAD" w14:textId="77777777" w:rsidTr="2F419186">
        <w:trPr>
          <w:cantSplit/>
        </w:trPr>
        <w:tc>
          <w:tcPr>
            <w:tcW w:w="2884" w:type="dxa"/>
          </w:tcPr>
          <w:p w14:paraId="2AB7866A" w14:textId="77777777" w:rsidR="00284A6A" w:rsidRPr="007E0B31" w:rsidRDefault="00284A6A" w:rsidP="00284A6A">
            <w:pPr>
              <w:pStyle w:val="Arial11Bold"/>
              <w:rPr>
                <w:rFonts w:cs="Arial"/>
              </w:rPr>
            </w:pPr>
            <w:r w:rsidRPr="007E0B31">
              <w:rPr>
                <w:rFonts w:cs="Arial"/>
              </w:rPr>
              <w:t>Related Person</w:t>
            </w:r>
          </w:p>
        </w:tc>
        <w:tc>
          <w:tcPr>
            <w:tcW w:w="6634" w:type="dxa"/>
          </w:tcPr>
          <w:p w14:paraId="5DAC4B40" w14:textId="088FFBC5" w:rsidR="00284A6A" w:rsidRPr="007E0B31" w:rsidRDefault="00284A6A" w:rsidP="00284A6A">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284A6A" w:rsidRPr="007E0B31" w14:paraId="09C3CE4E" w14:textId="77777777" w:rsidTr="2F419186">
        <w:trPr>
          <w:cantSplit/>
        </w:trPr>
        <w:tc>
          <w:tcPr>
            <w:tcW w:w="2884" w:type="dxa"/>
          </w:tcPr>
          <w:p w14:paraId="7DF91920" w14:textId="77777777" w:rsidR="00284A6A" w:rsidRPr="007E0B31" w:rsidRDefault="00284A6A" w:rsidP="00284A6A">
            <w:pPr>
              <w:pStyle w:val="Arial11Bold"/>
              <w:rPr>
                <w:rFonts w:cs="Arial"/>
              </w:rPr>
            </w:pPr>
            <w:r w:rsidRPr="007E0B31">
              <w:rPr>
                <w:rFonts w:cs="Arial"/>
              </w:rPr>
              <w:t>Relevant E&amp;W Transmission Licensee</w:t>
            </w:r>
          </w:p>
        </w:tc>
        <w:tc>
          <w:tcPr>
            <w:tcW w:w="6634" w:type="dxa"/>
          </w:tcPr>
          <w:p w14:paraId="5845D330" w14:textId="36DF6C01" w:rsidR="00284A6A" w:rsidRPr="007E0B31" w:rsidRDefault="00284A6A" w:rsidP="00284A6A">
            <w:pPr>
              <w:pStyle w:val="TableArial11"/>
              <w:rPr>
                <w:rFonts w:cs="Arial"/>
              </w:rPr>
            </w:pPr>
            <w:r w:rsidRPr="00477638">
              <w:rPr>
                <w:rFonts w:cs="Arial"/>
              </w:rPr>
              <w:t xml:space="preserve">As the context requires </w:t>
            </w:r>
            <w:r w:rsidRPr="00477638">
              <w:rPr>
                <w:rFonts w:cs="Arial"/>
                <w:b/>
                <w:bCs/>
              </w:rPr>
              <w:t>NGET</w:t>
            </w:r>
            <w:r w:rsidRPr="00411C8B">
              <w:rPr>
                <w:rFonts w:cs="Arial"/>
              </w:rPr>
              <w:t>,</w:t>
            </w:r>
            <w:r w:rsidRPr="00411C8B">
              <w:rPr>
                <w:rFonts w:cs="Arial"/>
                <w:b/>
                <w:bCs/>
              </w:rPr>
              <w:t xml:space="preserve"> </w:t>
            </w:r>
            <w:r w:rsidRPr="00411C8B">
              <w:rPr>
                <w:rFonts w:cs="Arial"/>
              </w:rPr>
              <w:t>and/or</w:t>
            </w:r>
            <w:r w:rsidRPr="00411C8B">
              <w:rPr>
                <w:rFonts w:cs="Arial"/>
                <w:b/>
                <w:bCs/>
              </w:rPr>
              <w:t xml:space="preserve"> </w:t>
            </w:r>
            <w:r w:rsidRPr="00411C8B">
              <w:rPr>
                <w:rFonts w:cs="Arial"/>
              </w:rPr>
              <w:t xml:space="preserve">a </w:t>
            </w:r>
            <w:r w:rsidRPr="00411C8B">
              <w:rPr>
                <w:rFonts w:cs="Arial"/>
                <w:b/>
                <w:bCs/>
              </w:rPr>
              <w:t>Competitively Appointed Transmission 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w:t>
            </w:r>
            <w:r w:rsidRPr="00411C8B">
              <w:rPr>
                <w:rFonts w:cs="Arial"/>
              </w:rPr>
              <w:t xml:space="preserve"> located in </w:t>
            </w:r>
            <w:r w:rsidRPr="00411C8B">
              <w:rPr>
                <w:rFonts w:cs="Arial"/>
                <w:b/>
                <w:bCs/>
              </w:rPr>
              <w:t>NGET’s Transmission</w:t>
            </w:r>
            <w:r w:rsidRPr="00411C8B">
              <w:rPr>
                <w:rFonts w:cs="Arial"/>
              </w:rPr>
              <w:t xml:space="preserve"> </w:t>
            </w:r>
            <w:r w:rsidRPr="00411C8B">
              <w:rPr>
                <w:rFonts w:cs="Arial"/>
                <w:b/>
                <w:bCs/>
              </w:rPr>
              <w:t>Area</w:t>
            </w:r>
            <w:r w:rsidRPr="00477638">
              <w:rPr>
                <w:rFonts w:cs="Arial"/>
              </w:rPr>
              <w:t xml:space="preserve"> and/or an </w:t>
            </w:r>
            <w:r w:rsidRPr="00477638">
              <w:rPr>
                <w:rFonts w:cs="Arial"/>
                <w:b/>
                <w:bCs/>
              </w:rPr>
              <w:t>E&amp;W Offshore Transmission Licensee</w:t>
            </w:r>
            <w:r w:rsidRPr="00477638">
              <w:rPr>
                <w:rFonts w:cs="Arial"/>
              </w:rPr>
              <w:t>. </w:t>
            </w:r>
          </w:p>
        </w:tc>
      </w:tr>
      <w:tr w:rsidR="00284A6A" w:rsidRPr="007E0B31" w14:paraId="00495AD3" w14:textId="77777777" w:rsidTr="2F419186">
        <w:trPr>
          <w:cantSplit/>
        </w:trPr>
        <w:tc>
          <w:tcPr>
            <w:tcW w:w="2884" w:type="dxa"/>
          </w:tcPr>
          <w:p w14:paraId="37CE2F19" w14:textId="77777777" w:rsidR="00284A6A" w:rsidRPr="007E0B31" w:rsidRDefault="00284A6A" w:rsidP="00284A6A">
            <w:pPr>
              <w:pStyle w:val="Arial11Bold"/>
              <w:rPr>
                <w:rFonts w:cs="Arial"/>
              </w:rPr>
            </w:pPr>
            <w:r w:rsidRPr="007E0B31">
              <w:rPr>
                <w:rFonts w:cs="Arial"/>
              </w:rPr>
              <w:t>Relevant Party</w:t>
            </w:r>
          </w:p>
        </w:tc>
        <w:tc>
          <w:tcPr>
            <w:tcW w:w="6634" w:type="dxa"/>
          </w:tcPr>
          <w:p w14:paraId="7BF1A4B9" w14:textId="77777777" w:rsidR="00284A6A" w:rsidRPr="007E0B31" w:rsidRDefault="00284A6A" w:rsidP="00284A6A">
            <w:pPr>
              <w:pStyle w:val="TableArial11"/>
              <w:rPr>
                <w:rFonts w:cs="Arial"/>
              </w:rPr>
            </w:pPr>
            <w:r w:rsidRPr="007E0B31">
              <w:rPr>
                <w:rFonts w:cs="Arial"/>
              </w:rPr>
              <w:t>Has the meaning given in GR15.10(a).</w:t>
            </w:r>
          </w:p>
        </w:tc>
      </w:tr>
      <w:tr w:rsidR="00284A6A" w:rsidRPr="007E0B31" w14:paraId="0089BD19" w14:textId="77777777" w:rsidTr="2F419186">
        <w:trPr>
          <w:cantSplit/>
        </w:trPr>
        <w:tc>
          <w:tcPr>
            <w:tcW w:w="2884" w:type="dxa"/>
          </w:tcPr>
          <w:p w14:paraId="192E0FD2" w14:textId="77777777" w:rsidR="00284A6A" w:rsidRPr="007E0B31" w:rsidRDefault="00284A6A" w:rsidP="00284A6A">
            <w:pPr>
              <w:pStyle w:val="Arial11Bold"/>
              <w:rPr>
                <w:rFonts w:cs="Arial"/>
              </w:rPr>
            </w:pPr>
            <w:r w:rsidRPr="007E0B31">
              <w:rPr>
                <w:rFonts w:cs="Arial"/>
              </w:rPr>
              <w:lastRenderedPageBreak/>
              <w:t>Relevant Scottish Transmission Licensee</w:t>
            </w:r>
          </w:p>
        </w:tc>
        <w:tc>
          <w:tcPr>
            <w:tcW w:w="6634" w:type="dxa"/>
          </w:tcPr>
          <w:p w14:paraId="1721A37D" w14:textId="6B2C7D3B" w:rsidR="00284A6A" w:rsidRPr="007E0B31" w:rsidRDefault="00284A6A" w:rsidP="00284A6A">
            <w:pPr>
              <w:pStyle w:val="TableArial11"/>
              <w:rPr>
                <w:rFonts w:cs="Arial"/>
              </w:rPr>
            </w:pPr>
            <w:r w:rsidRPr="00CF6E74">
              <w:rPr>
                <w:rFonts w:cs="Arial"/>
              </w:rPr>
              <w:t xml:space="preserve">As the context requires </w:t>
            </w:r>
            <w:r w:rsidRPr="00CF6E74">
              <w:rPr>
                <w:rFonts w:cs="Arial"/>
                <w:b/>
                <w:bCs/>
              </w:rPr>
              <w:t>SPT</w:t>
            </w:r>
            <w:r w:rsidRPr="00CF6E74">
              <w:rPr>
                <w:rFonts w:cs="Arial"/>
              </w:rPr>
              <w:t xml:space="preserve"> and/or </w:t>
            </w:r>
            <w:r w:rsidRPr="00CF6E74">
              <w:rPr>
                <w:rFonts w:cs="Arial"/>
                <w:b/>
                <w:bCs/>
              </w:rPr>
              <w:t>SHETL</w:t>
            </w:r>
            <w:r w:rsidRPr="00411C8B">
              <w:rPr>
                <w:rFonts w:cs="Arial"/>
              </w:rPr>
              <w:t>,</w:t>
            </w:r>
            <w:r w:rsidRPr="00411C8B">
              <w:rPr>
                <w:rFonts w:cs="Arial"/>
                <w:b/>
                <w:bCs/>
              </w:rPr>
              <w:t xml:space="preserve"> </w:t>
            </w:r>
            <w:r w:rsidRPr="00411C8B">
              <w:rPr>
                <w:rFonts w:cs="Arial"/>
              </w:rPr>
              <w:t xml:space="preserve">and/or a </w:t>
            </w:r>
            <w:r w:rsidRPr="00411C8B">
              <w:rPr>
                <w:rFonts w:cs="Arial"/>
                <w:b/>
                <w:bCs/>
              </w:rPr>
              <w:t>Competitively Appointed Transmission</w:t>
            </w:r>
            <w:r w:rsidRPr="00411C8B">
              <w:rPr>
                <w:rFonts w:cs="Arial"/>
              </w:rPr>
              <w:t xml:space="preserve"> </w:t>
            </w:r>
            <w:r w:rsidRPr="00411C8B">
              <w:rPr>
                <w:rFonts w:cs="Arial"/>
                <w:b/>
                <w:bCs/>
              </w:rPr>
              <w:t>Licensee</w:t>
            </w:r>
            <w:r w:rsidRPr="00411C8B">
              <w:rPr>
                <w:rFonts w:cs="Arial"/>
              </w:rPr>
              <w:t xml:space="preserve"> with</w:t>
            </w:r>
            <w:r w:rsidRPr="00411C8B">
              <w:rPr>
                <w:rFonts w:cs="Arial"/>
                <w:b/>
                <w:bCs/>
              </w:rPr>
              <w:t xml:space="preserve"> Plant </w:t>
            </w:r>
            <w:r w:rsidRPr="00411C8B">
              <w:rPr>
                <w:rFonts w:cs="Arial"/>
              </w:rPr>
              <w:t>and</w:t>
            </w:r>
            <w:r w:rsidRPr="00411C8B">
              <w:rPr>
                <w:rFonts w:cs="Arial"/>
                <w:b/>
                <w:bCs/>
              </w:rPr>
              <w:t xml:space="preserve"> Apparatus </w:t>
            </w:r>
            <w:r w:rsidRPr="00411C8B">
              <w:rPr>
                <w:rFonts w:cs="Arial"/>
              </w:rPr>
              <w:t>located in either</w:t>
            </w:r>
            <w:r w:rsidRPr="00411C8B">
              <w:rPr>
                <w:rFonts w:cs="Arial"/>
                <w:b/>
                <w:bCs/>
              </w:rPr>
              <w:t xml:space="preserve"> SPT’s </w:t>
            </w:r>
            <w:r w:rsidRPr="00411C8B">
              <w:rPr>
                <w:rFonts w:cs="Arial"/>
              </w:rPr>
              <w:t>or</w:t>
            </w:r>
            <w:r w:rsidRPr="00411C8B">
              <w:rPr>
                <w:rFonts w:cs="Arial"/>
                <w:b/>
                <w:bCs/>
              </w:rPr>
              <w:t xml:space="preserve"> SHETL’s Transmission Area</w:t>
            </w:r>
            <w:r w:rsidRPr="00CF6E74">
              <w:rPr>
                <w:rFonts w:cs="Arial"/>
              </w:rPr>
              <w:t xml:space="preserve"> and/or a </w:t>
            </w:r>
            <w:r w:rsidRPr="00CF6E74">
              <w:rPr>
                <w:rFonts w:cs="Arial"/>
                <w:b/>
                <w:bCs/>
              </w:rPr>
              <w:t>Scottish Offshore Transmission Licensee</w:t>
            </w:r>
            <w:r w:rsidRPr="00CF6E74">
              <w:rPr>
                <w:rFonts w:cs="Arial"/>
              </w:rPr>
              <w:t>.</w:t>
            </w:r>
          </w:p>
        </w:tc>
      </w:tr>
      <w:tr w:rsidR="00284A6A" w:rsidRPr="007E0B31" w14:paraId="1E25E753" w14:textId="77777777" w:rsidTr="2F419186">
        <w:trPr>
          <w:cantSplit/>
        </w:trPr>
        <w:tc>
          <w:tcPr>
            <w:tcW w:w="2884" w:type="dxa"/>
          </w:tcPr>
          <w:p w14:paraId="3F282714" w14:textId="77777777" w:rsidR="00284A6A" w:rsidRPr="007E0B31" w:rsidRDefault="00284A6A" w:rsidP="00284A6A">
            <w:pPr>
              <w:pStyle w:val="Arial11Bold"/>
              <w:rPr>
                <w:rFonts w:cs="Arial"/>
              </w:rPr>
            </w:pPr>
            <w:r w:rsidRPr="007E0B31">
              <w:rPr>
                <w:rFonts w:cs="Arial"/>
              </w:rPr>
              <w:t>Relevant Transmission Licensee</w:t>
            </w:r>
          </w:p>
        </w:tc>
        <w:tc>
          <w:tcPr>
            <w:tcW w:w="6634" w:type="dxa"/>
          </w:tcPr>
          <w:p w14:paraId="027002BE" w14:textId="200291F1" w:rsidR="00284A6A" w:rsidRPr="007E0B31" w:rsidRDefault="00284A6A" w:rsidP="00284A6A">
            <w:pPr>
              <w:pStyle w:val="TableArial11"/>
              <w:rPr>
                <w:rFonts w:cs="Arial"/>
              </w:rPr>
            </w:pPr>
            <w:r w:rsidRPr="00EE6B10">
              <w:rPr>
                <w:rFonts w:cs="Arial"/>
              </w:rPr>
              <w:t>Means National Grid Electricity Transmission plc (</w:t>
            </w:r>
            <w:r w:rsidRPr="00EE6B10">
              <w:rPr>
                <w:rFonts w:cs="Arial"/>
                <w:b/>
                <w:bCs/>
              </w:rPr>
              <w:t xml:space="preserve">NGET) </w:t>
            </w:r>
            <w:r w:rsidRPr="00EE6B10">
              <w:rPr>
                <w:rFonts w:cs="Arial"/>
              </w:rPr>
              <w:t xml:space="preserve">in its </w:t>
            </w:r>
            <w:r w:rsidRPr="00EE6B10">
              <w:rPr>
                <w:rFonts w:cs="Arial"/>
                <w:b/>
                <w:bCs/>
              </w:rPr>
              <w:t xml:space="preserve">Transmission Area </w:t>
            </w:r>
            <w:r w:rsidRPr="00EE6B10">
              <w:rPr>
                <w:rFonts w:cs="Arial"/>
              </w:rPr>
              <w:t>or SP Transmission plc (</w:t>
            </w:r>
            <w:r w:rsidRPr="00EE6B10">
              <w:rPr>
                <w:rFonts w:cs="Arial"/>
                <w:b/>
                <w:bCs/>
              </w:rPr>
              <w:t>SPT</w:t>
            </w:r>
            <w:r w:rsidRPr="00EE6B10">
              <w:rPr>
                <w:rFonts w:cs="Arial"/>
              </w:rPr>
              <w:t xml:space="preserve">) in its </w:t>
            </w:r>
            <w:r w:rsidRPr="00EE6B10">
              <w:rPr>
                <w:rFonts w:cs="Arial"/>
                <w:b/>
                <w:bCs/>
              </w:rPr>
              <w:t>Transmission Area</w:t>
            </w:r>
            <w:r w:rsidRPr="00EE6B10">
              <w:rPr>
                <w:rFonts w:cs="Arial"/>
              </w:rPr>
              <w:t xml:space="preserve"> or Scottish Hydro-Electric Transmission Ltd (</w:t>
            </w:r>
            <w:r w:rsidRPr="00EE6B10">
              <w:rPr>
                <w:rFonts w:cs="Arial"/>
                <w:b/>
                <w:bCs/>
              </w:rPr>
              <w:t>SHETL</w:t>
            </w:r>
            <w:r w:rsidRPr="00EE6B10">
              <w:rPr>
                <w:rFonts w:cs="Arial"/>
              </w:rPr>
              <w:t xml:space="preserve">) in its </w:t>
            </w:r>
            <w:r w:rsidRPr="00EE6B10">
              <w:rPr>
                <w:rFonts w:cs="Arial"/>
                <w:b/>
                <w:bCs/>
              </w:rPr>
              <w:t>Transmission Area</w:t>
            </w:r>
            <w:r w:rsidRPr="00EE6B10">
              <w:rPr>
                <w:rFonts w:cs="Arial"/>
              </w:rPr>
              <w:t xml:space="preserve"> or any </w:t>
            </w:r>
            <w:r w:rsidRPr="00EE6B10">
              <w:rPr>
                <w:rFonts w:cs="Arial"/>
                <w:b/>
                <w:bCs/>
              </w:rPr>
              <w:t>Offshore Transmission Licensee</w:t>
            </w:r>
            <w:r w:rsidRPr="00EE6B10">
              <w:rPr>
                <w:rFonts w:cs="Arial"/>
              </w:rPr>
              <w:t xml:space="preserve"> in its </w:t>
            </w:r>
            <w:r w:rsidRPr="00EE6B10">
              <w:rPr>
                <w:rFonts w:cs="Arial"/>
                <w:b/>
                <w:bCs/>
              </w:rPr>
              <w:t xml:space="preserve">Transmission </w:t>
            </w:r>
            <w:r w:rsidRPr="00CB0BEF">
              <w:rPr>
                <w:rFonts w:cs="Arial"/>
                <w:b/>
                <w:bCs/>
              </w:rPr>
              <w:t>Area</w:t>
            </w:r>
            <w:r w:rsidRPr="00CB0BEF">
              <w:rPr>
                <w:rFonts w:cs="Arial"/>
              </w:rPr>
              <w:t xml:space="preserve"> or any </w:t>
            </w:r>
            <w:r w:rsidRPr="00CB0BEF">
              <w:rPr>
                <w:rFonts w:cs="Arial"/>
                <w:b/>
                <w:bCs/>
              </w:rPr>
              <w:t>Competitively Appointed Transmission Licensee</w:t>
            </w:r>
            <w:r w:rsidRPr="00CB0BEF">
              <w:rPr>
                <w:rFonts w:cs="Arial"/>
              </w:rPr>
              <w:t xml:space="preserve"> with </w:t>
            </w:r>
            <w:r w:rsidRPr="00CB0BEF">
              <w:rPr>
                <w:rFonts w:cs="Arial"/>
                <w:b/>
                <w:bCs/>
              </w:rPr>
              <w:t>Plant</w:t>
            </w:r>
            <w:r w:rsidRPr="00CB0BEF">
              <w:rPr>
                <w:rFonts w:cs="Arial"/>
              </w:rPr>
              <w:t xml:space="preserve"> and </w:t>
            </w:r>
            <w:r w:rsidRPr="00CB0BEF">
              <w:rPr>
                <w:rFonts w:cs="Arial"/>
                <w:b/>
                <w:bCs/>
              </w:rPr>
              <w:t>Apparatus</w:t>
            </w:r>
            <w:r w:rsidRPr="00CB0BEF">
              <w:rPr>
                <w:rFonts w:cs="Arial"/>
              </w:rPr>
              <w:t xml:space="preserve"> located in </w:t>
            </w:r>
            <w:r w:rsidRPr="00CB0BEF">
              <w:rPr>
                <w:rFonts w:cs="Arial"/>
                <w:b/>
                <w:bCs/>
              </w:rPr>
              <w:t>NGET’s</w:t>
            </w:r>
            <w:r w:rsidRPr="00CB0BEF">
              <w:rPr>
                <w:rFonts w:cs="Arial"/>
              </w:rPr>
              <w:t xml:space="preserve">, </w:t>
            </w:r>
            <w:r w:rsidRPr="00CB0BEF">
              <w:rPr>
                <w:rFonts w:cs="Arial"/>
                <w:b/>
                <w:bCs/>
              </w:rPr>
              <w:t>SPT’s</w:t>
            </w:r>
            <w:r w:rsidRPr="00CB0BEF">
              <w:rPr>
                <w:rFonts w:cs="Arial"/>
              </w:rPr>
              <w:t xml:space="preserve"> or </w:t>
            </w:r>
            <w:r w:rsidRPr="00CB0BEF">
              <w:rPr>
                <w:rFonts w:cs="Arial"/>
                <w:b/>
                <w:bCs/>
              </w:rPr>
              <w:t>SHETL’s</w:t>
            </w:r>
            <w:r w:rsidRPr="00CB0BEF">
              <w:rPr>
                <w:rFonts w:cs="Arial"/>
              </w:rPr>
              <w:t xml:space="preserve"> </w:t>
            </w:r>
            <w:r w:rsidRPr="00CB0BEF">
              <w:rPr>
                <w:rFonts w:cs="Arial"/>
                <w:b/>
                <w:bCs/>
              </w:rPr>
              <w:t>Transmission Area</w:t>
            </w:r>
            <w:r w:rsidRPr="00CB0BEF">
              <w:rPr>
                <w:rFonts w:cs="Arial"/>
              </w:rPr>
              <w:t xml:space="preserve"> as appropriate</w:t>
            </w:r>
            <w:r w:rsidRPr="00EE6B10">
              <w:rPr>
                <w:rFonts w:cs="Arial"/>
              </w:rPr>
              <w:t>.</w:t>
            </w:r>
          </w:p>
        </w:tc>
      </w:tr>
      <w:tr w:rsidR="00284A6A" w:rsidRPr="007E0B31" w14:paraId="2C38A6A1" w14:textId="77777777" w:rsidTr="2F419186">
        <w:trPr>
          <w:cantSplit/>
        </w:trPr>
        <w:tc>
          <w:tcPr>
            <w:tcW w:w="2884" w:type="dxa"/>
          </w:tcPr>
          <w:p w14:paraId="2F282CC1" w14:textId="77777777" w:rsidR="00284A6A" w:rsidRPr="007E0B31" w:rsidRDefault="00284A6A" w:rsidP="00284A6A">
            <w:pPr>
              <w:pStyle w:val="Arial11Bold"/>
              <w:rPr>
                <w:rFonts w:cs="Arial"/>
              </w:rPr>
            </w:pPr>
            <w:r w:rsidRPr="007E0B31">
              <w:rPr>
                <w:rFonts w:cs="Arial"/>
              </w:rPr>
              <w:t>Relevant Unit</w:t>
            </w:r>
          </w:p>
        </w:tc>
        <w:tc>
          <w:tcPr>
            <w:tcW w:w="6634" w:type="dxa"/>
          </w:tcPr>
          <w:p w14:paraId="3349AB2D" w14:textId="77777777" w:rsidR="00284A6A" w:rsidRPr="007E0B31" w:rsidRDefault="00284A6A" w:rsidP="00284A6A">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284A6A" w:rsidRPr="007E0B31" w14:paraId="661512B9" w14:textId="77777777" w:rsidTr="2F419186">
        <w:trPr>
          <w:cantSplit/>
        </w:trPr>
        <w:tc>
          <w:tcPr>
            <w:tcW w:w="2884" w:type="dxa"/>
          </w:tcPr>
          <w:p w14:paraId="145D3AB1" w14:textId="77777777" w:rsidR="00284A6A" w:rsidRPr="007E0B31" w:rsidRDefault="00284A6A" w:rsidP="00284A6A">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634" w:type="dxa"/>
          </w:tcPr>
          <w:p w14:paraId="57A167B9" w14:textId="77777777" w:rsidR="00284A6A" w:rsidRPr="007E0B31" w:rsidRDefault="00284A6A" w:rsidP="00284A6A">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284A6A" w:rsidRPr="007E0B31" w14:paraId="0FC4184C" w14:textId="77777777" w:rsidTr="2F419186">
        <w:trPr>
          <w:cantSplit/>
        </w:trPr>
        <w:tc>
          <w:tcPr>
            <w:tcW w:w="2884" w:type="dxa"/>
          </w:tcPr>
          <w:p w14:paraId="517C4056" w14:textId="77777777" w:rsidR="00284A6A" w:rsidRPr="007E0B31" w:rsidRDefault="00284A6A" w:rsidP="00284A6A">
            <w:pPr>
              <w:pStyle w:val="Arial11Bold"/>
              <w:rPr>
                <w:rFonts w:cs="Arial"/>
              </w:rPr>
            </w:pPr>
            <w:r w:rsidRPr="007E0B31">
              <w:rPr>
                <w:rFonts w:cs="Arial"/>
              </w:rPr>
              <w:t>Remote Transmission Assets</w:t>
            </w:r>
          </w:p>
        </w:tc>
        <w:tc>
          <w:tcPr>
            <w:tcW w:w="6634" w:type="dxa"/>
          </w:tcPr>
          <w:p w14:paraId="26BD0A1F" w14:textId="402ED181" w:rsidR="00284A6A" w:rsidRPr="007E0B31" w:rsidRDefault="00284A6A" w:rsidP="00284A6A">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284A6A" w:rsidRPr="007E0B31" w:rsidRDefault="00284A6A" w:rsidP="00284A6A">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284A6A" w:rsidRPr="007E0B31" w14:paraId="4A5E7BA6" w14:textId="77777777" w:rsidTr="2F419186">
        <w:trPr>
          <w:cantSplit/>
        </w:trPr>
        <w:tc>
          <w:tcPr>
            <w:tcW w:w="2884" w:type="dxa"/>
          </w:tcPr>
          <w:p w14:paraId="57C0BDFF" w14:textId="339174F7" w:rsidR="00284A6A" w:rsidRPr="007E0B31" w:rsidRDefault="00284A6A" w:rsidP="00284A6A">
            <w:pPr>
              <w:pStyle w:val="Arial11Bold"/>
              <w:rPr>
                <w:rFonts w:cs="Arial"/>
              </w:rPr>
            </w:pPr>
            <w:r>
              <w:rPr>
                <w:rFonts w:cs="Arial"/>
              </w:rPr>
              <w:t>Replacement Reserves (RR)</w:t>
            </w:r>
          </w:p>
        </w:tc>
        <w:tc>
          <w:tcPr>
            <w:tcW w:w="6634" w:type="dxa"/>
          </w:tcPr>
          <w:p w14:paraId="1845D73A" w14:textId="2F61E8A5" w:rsidR="00284A6A" w:rsidRPr="007E0B31" w:rsidRDefault="00284A6A" w:rsidP="00284A6A">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284A6A" w:rsidRPr="007E0B31" w14:paraId="3E793E1A" w14:textId="77777777" w:rsidTr="2F419186">
        <w:trPr>
          <w:cantSplit/>
        </w:trPr>
        <w:tc>
          <w:tcPr>
            <w:tcW w:w="2884" w:type="dxa"/>
          </w:tcPr>
          <w:p w14:paraId="70E4C232" w14:textId="77777777" w:rsidR="00284A6A" w:rsidRPr="007E0B31" w:rsidRDefault="00284A6A" w:rsidP="00284A6A">
            <w:pPr>
              <w:pStyle w:val="Arial11Bold"/>
              <w:rPr>
                <w:rFonts w:cs="Arial"/>
              </w:rPr>
            </w:pPr>
            <w:r w:rsidRPr="007E0B31">
              <w:rPr>
                <w:rFonts w:cs="Arial"/>
              </w:rPr>
              <w:t>Requesting Safety Co-ordinator</w:t>
            </w:r>
          </w:p>
        </w:tc>
        <w:tc>
          <w:tcPr>
            <w:tcW w:w="6634" w:type="dxa"/>
          </w:tcPr>
          <w:p w14:paraId="12FAE6E9" w14:textId="77777777" w:rsidR="00284A6A" w:rsidRPr="007E0B31" w:rsidRDefault="00284A6A" w:rsidP="00284A6A">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284A6A" w:rsidRPr="007E0B31" w14:paraId="221B80DF" w14:textId="77777777" w:rsidTr="2F419186">
        <w:trPr>
          <w:cantSplit/>
        </w:trPr>
        <w:tc>
          <w:tcPr>
            <w:tcW w:w="2884" w:type="dxa"/>
          </w:tcPr>
          <w:p w14:paraId="4C5053E5" w14:textId="77777777" w:rsidR="00284A6A" w:rsidRPr="007E0B31" w:rsidRDefault="00284A6A" w:rsidP="00284A6A">
            <w:pPr>
              <w:pStyle w:val="Arial11Bold"/>
              <w:rPr>
                <w:rFonts w:cs="Arial"/>
              </w:rPr>
            </w:pPr>
            <w:r w:rsidRPr="007E0B31">
              <w:rPr>
                <w:rFonts w:cs="Arial"/>
              </w:rPr>
              <w:t>Responsible Engineer/ Operator</w:t>
            </w:r>
          </w:p>
        </w:tc>
        <w:tc>
          <w:tcPr>
            <w:tcW w:w="6634" w:type="dxa"/>
          </w:tcPr>
          <w:p w14:paraId="40AF59F9" w14:textId="77777777" w:rsidR="00284A6A" w:rsidRPr="007E0B31" w:rsidRDefault="00284A6A" w:rsidP="00284A6A">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284A6A" w:rsidRPr="007E0B31" w14:paraId="43B07A92" w14:textId="77777777" w:rsidTr="2F419186">
        <w:trPr>
          <w:cantSplit/>
        </w:trPr>
        <w:tc>
          <w:tcPr>
            <w:tcW w:w="2884" w:type="dxa"/>
          </w:tcPr>
          <w:p w14:paraId="142BB592" w14:textId="77777777" w:rsidR="00284A6A" w:rsidRPr="007E0B31" w:rsidRDefault="00284A6A" w:rsidP="00284A6A">
            <w:pPr>
              <w:pStyle w:val="Arial11Bold"/>
              <w:rPr>
                <w:rFonts w:cs="Arial"/>
              </w:rPr>
            </w:pPr>
            <w:r w:rsidRPr="007E0B31">
              <w:rPr>
                <w:rFonts w:cs="Arial"/>
              </w:rPr>
              <w:t>Responsible Manager</w:t>
            </w:r>
          </w:p>
        </w:tc>
        <w:tc>
          <w:tcPr>
            <w:tcW w:w="6634" w:type="dxa"/>
          </w:tcPr>
          <w:p w14:paraId="3D10AC58" w14:textId="010E800C" w:rsidR="00284A6A" w:rsidRPr="007E0B31" w:rsidRDefault="00284A6A" w:rsidP="00284A6A">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284A6A" w:rsidRPr="007E0B31" w14:paraId="6833C556" w14:textId="77777777" w:rsidTr="2F419186">
        <w:trPr>
          <w:cantSplit/>
        </w:trPr>
        <w:tc>
          <w:tcPr>
            <w:tcW w:w="2884" w:type="dxa"/>
          </w:tcPr>
          <w:p w14:paraId="78C5A95A" w14:textId="03432A01" w:rsidR="00284A6A" w:rsidRPr="007E0B31" w:rsidRDefault="00284A6A" w:rsidP="00284A6A">
            <w:pPr>
              <w:pStyle w:val="Arial11Bold"/>
              <w:rPr>
                <w:rFonts w:cs="Arial"/>
              </w:rPr>
            </w:pPr>
            <w:r>
              <w:rPr>
                <w:rFonts w:cs="Arial"/>
              </w:rPr>
              <w:t>Restoration Contractor</w:t>
            </w:r>
          </w:p>
        </w:tc>
        <w:tc>
          <w:tcPr>
            <w:tcW w:w="6634" w:type="dxa"/>
          </w:tcPr>
          <w:p w14:paraId="51FEE20C" w14:textId="73B0FBED" w:rsidR="00284A6A" w:rsidRPr="007E0B31" w:rsidRDefault="00284A6A" w:rsidP="00284A6A">
            <w:pPr>
              <w:pStyle w:val="TableArial11"/>
              <w:rPr>
                <w:rFonts w:cs="Arial"/>
              </w:rPr>
            </w:pPr>
            <w:r>
              <w:t xml:space="preserve">An </w:t>
            </w:r>
            <w:r w:rsidRPr="6EB19070">
              <w:rPr>
                <w:b/>
                <w:bCs/>
              </w:rPr>
              <w:t xml:space="preserve">Anchor Restoration </w:t>
            </w:r>
            <w:r>
              <w:rPr>
                <w:b/>
                <w:bCs/>
              </w:rPr>
              <w:t>Contractor</w:t>
            </w:r>
            <w:r>
              <w:t xml:space="preserve"> or a </w:t>
            </w:r>
            <w:r w:rsidRPr="6EB19070">
              <w:rPr>
                <w:b/>
                <w:bCs/>
              </w:rPr>
              <w:t xml:space="preserve">Top Up Restoration </w:t>
            </w:r>
            <w:r>
              <w:rPr>
                <w:b/>
                <w:bCs/>
              </w:rPr>
              <w:t>Contractor</w:t>
            </w:r>
            <w:r>
              <w:t>.</w:t>
            </w:r>
          </w:p>
        </w:tc>
      </w:tr>
      <w:tr w:rsidR="00284A6A" w:rsidRPr="007E0B31" w14:paraId="06F23606" w14:textId="77777777" w:rsidTr="2F419186">
        <w:trPr>
          <w:cantSplit/>
        </w:trPr>
        <w:tc>
          <w:tcPr>
            <w:tcW w:w="2884" w:type="dxa"/>
          </w:tcPr>
          <w:p w14:paraId="40195733" w14:textId="7E5F900B" w:rsidR="00284A6A" w:rsidRPr="007E0B31" w:rsidRDefault="00284A6A" w:rsidP="00284A6A">
            <w:pPr>
              <w:pStyle w:val="Arial11Bold"/>
              <w:rPr>
                <w:rFonts w:cs="Arial"/>
              </w:rPr>
            </w:pPr>
            <w:r>
              <w:rPr>
                <w:rFonts w:cs="Arial"/>
              </w:rPr>
              <w:t>Restoration Plan</w:t>
            </w:r>
          </w:p>
        </w:tc>
        <w:tc>
          <w:tcPr>
            <w:tcW w:w="6634" w:type="dxa"/>
          </w:tcPr>
          <w:p w14:paraId="27330630" w14:textId="2932C2DD" w:rsidR="00284A6A" w:rsidRPr="007E0B31" w:rsidRDefault="00284A6A" w:rsidP="00284A6A">
            <w:pPr>
              <w:pStyle w:val="TableArial11"/>
              <w:rPr>
                <w:rFonts w:cs="Arial"/>
              </w:rPr>
            </w:pPr>
            <w:r>
              <w:rPr>
                <w:rFonts w:cs="Arial"/>
              </w:rPr>
              <w:t xml:space="preserve">Either a </w:t>
            </w:r>
            <w:r>
              <w:rPr>
                <w:rFonts w:cs="Arial"/>
                <w:b/>
                <w:bCs/>
              </w:rPr>
              <w:t>Local Joint Restoration Plan</w:t>
            </w:r>
            <w:r>
              <w:rPr>
                <w:rFonts w:cs="Arial"/>
              </w:rPr>
              <w:t xml:space="preserve">, a </w:t>
            </w:r>
            <w:r>
              <w:rPr>
                <w:rFonts w:cs="Arial"/>
                <w:b/>
                <w:bCs/>
              </w:rPr>
              <w:t>Distribution Restoration Zone Plan</w:t>
            </w:r>
            <w:r>
              <w:rPr>
                <w:rFonts w:cs="Arial"/>
              </w:rPr>
              <w:t xml:space="preserve"> or an </w:t>
            </w:r>
            <w:r w:rsidRPr="002A6659">
              <w:rPr>
                <w:rFonts w:cs="Arial"/>
                <w:b/>
                <w:bCs/>
              </w:rPr>
              <w:t>Offshore Local Joint Restoration Plan</w:t>
            </w:r>
            <w:r>
              <w:rPr>
                <w:rFonts w:cs="Arial"/>
              </w:rPr>
              <w:t xml:space="preserve"> as the context requires.</w:t>
            </w:r>
          </w:p>
        </w:tc>
      </w:tr>
      <w:tr w:rsidR="00284A6A" w:rsidRPr="007E0B31" w14:paraId="359C52EC" w14:textId="77777777" w:rsidTr="2F419186">
        <w:trPr>
          <w:cantSplit/>
        </w:trPr>
        <w:tc>
          <w:tcPr>
            <w:tcW w:w="2884" w:type="dxa"/>
          </w:tcPr>
          <w:p w14:paraId="600D70C7" w14:textId="2CA36F4C" w:rsidR="00284A6A" w:rsidRPr="007E0B31" w:rsidRDefault="00284A6A" w:rsidP="00284A6A">
            <w:pPr>
              <w:pStyle w:val="Arial11Bold"/>
              <w:rPr>
                <w:rFonts w:cs="Arial"/>
              </w:rPr>
            </w:pPr>
            <w:r w:rsidRPr="00C95F94">
              <w:rPr>
                <w:rFonts w:cs="Arial"/>
              </w:rPr>
              <w:t>Restoration Service Provider</w:t>
            </w:r>
          </w:p>
        </w:tc>
        <w:tc>
          <w:tcPr>
            <w:tcW w:w="6634" w:type="dxa"/>
          </w:tcPr>
          <w:p w14:paraId="7EAC5DED" w14:textId="41096B5E" w:rsidR="00284A6A" w:rsidRPr="00A87826" w:rsidRDefault="00284A6A" w:rsidP="00284A6A">
            <w:pPr>
              <w:pStyle w:val="TableArial11"/>
              <w:rPr>
                <w:b/>
                <w:bCs/>
              </w:rPr>
            </w:pPr>
            <w:r w:rsidRPr="6EB19070">
              <w:rPr>
                <w:rFonts w:cs="Arial"/>
              </w:rPr>
              <w:t>A</w:t>
            </w:r>
            <w:r>
              <w:t xml:space="preserve"> </w:t>
            </w:r>
            <w:r w:rsidRPr="6EB19070">
              <w:rPr>
                <w:rFonts w:cs="Arial"/>
                <w:b/>
                <w:bCs/>
              </w:rPr>
              <w:t>User</w:t>
            </w:r>
            <w:r w:rsidRPr="6EB19070">
              <w:rPr>
                <w:b/>
                <w:bCs/>
              </w:rPr>
              <w:t xml:space="preserve"> </w:t>
            </w:r>
            <w:r>
              <w:t>or</w:t>
            </w:r>
            <w:r w:rsidRPr="002A73E9">
              <w:t xml:space="preserve"> </w:t>
            </w:r>
            <w:r>
              <w:t>a party</w:t>
            </w:r>
            <w:r w:rsidRPr="6EB19070">
              <w:rPr>
                <w:b/>
                <w:bCs/>
              </w:rPr>
              <w:t xml:space="preserve"> </w:t>
            </w:r>
            <w:r w:rsidRPr="6EB19070">
              <w:rPr>
                <w:rFonts w:cs="Arial"/>
              </w:rPr>
              <w:t xml:space="preserve">with a legal or contractual obligation </w:t>
            </w:r>
            <w:r>
              <w:t>to</w:t>
            </w:r>
            <w:r w:rsidRPr="6EB19070">
              <w:rPr>
                <w:rFonts w:cs="Arial"/>
              </w:rPr>
              <w:t xml:space="preserve"> provide a service contributing to one or several</w:t>
            </w:r>
            <w:r>
              <w:t xml:space="preserve"> </w:t>
            </w:r>
            <w:r w:rsidRPr="6EB19070">
              <w:rPr>
                <w:rFonts w:cs="Arial"/>
              </w:rPr>
              <w:t xml:space="preserve">measures of the </w:t>
            </w:r>
            <w:r w:rsidRPr="6EB19070">
              <w:rPr>
                <w:rFonts w:cs="Arial"/>
                <w:b/>
                <w:bCs/>
              </w:rPr>
              <w:t>System Restoration Plan</w:t>
            </w:r>
            <w:r w:rsidRPr="002A73E9">
              <w:t>.</w:t>
            </w:r>
          </w:p>
        </w:tc>
      </w:tr>
      <w:tr w:rsidR="00284A6A" w:rsidRPr="007E0B31" w14:paraId="7A57EE5C" w14:textId="77777777" w:rsidTr="2F419186">
        <w:trPr>
          <w:cantSplit/>
        </w:trPr>
        <w:tc>
          <w:tcPr>
            <w:tcW w:w="2884" w:type="dxa"/>
          </w:tcPr>
          <w:p w14:paraId="31F5E0E2" w14:textId="0C4C577D" w:rsidR="00284A6A" w:rsidRPr="007E0B31" w:rsidRDefault="00284A6A" w:rsidP="00284A6A">
            <w:pPr>
              <w:pStyle w:val="Arial11Bold"/>
              <w:rPr>
                <w:rFonts w:cs="Arial"/>
              </w:rPr>
            </w:pPr>
            <w:r w:rsidRPr="00C23BCB">
              <w:rPr>
                <w:rFonts w:cs="Arial"/>
              </w:rPr>
              <w:t>Restoration Service</w:t>
            </w:r>
            <w:r>
              <w:rPr>
                <w:rFonts w:cs="Arial"/>
              </w:rPr>
              <w:t xml:space="preserve"> Test</w:t>
            </w:r>
          </w:p>
        </w:tc>
        <w:tc>
          <w:tcPr>
            <w:tcW w:w="6634" w:type="dxa"/>
          </w:tcPr>
          <w:p w14:paraId="40C10BCD" w14:textId="78CE767E" w:rsidR="00284A6A" w:rsidRPr="007E0B31" w:rsidRDefault="00284A6A" w:rsidP="00284A6A">
            <w:pPr>
              <w:pStyle w:val="TableArial11"/>
              <w:rPr>
                <w:rFonts w:cs="Arial"/>
              </w:rPr>
            </w:pPr>
            <w:r>
              <w:rPr>
                <w:rFonts w:cs="Arial"/>
              </w:rPr>
              <w:t xml:space="preserve">A test carried out on a </w:t>
            </w:r>
            <w:r w:rsidRPr="00D039CA">
              <w:rPr>
                <w:rFonts w:cs="Arial"/>
                <w:b/>
                <w:bCs/>
              </w:rPr>
              <w:t>Plant</w:t>
            </w:r>
            <w:r>
              <w:rPr>
                <w:rFonts w:cs="Arial"/>
              </w:rPr>
              <w:t xml:space="preserve"> to confirm it has an </w:t>
            </w:r>
            <w:r w:rsidRPr="00D039CA">
              <w:rPr>
                <w:rFonts w:cs="Arial"/>
                <w:b/>
                <w:bCs/>
              </w:rPr>
              <w:t xml:space="preserve">Anchor Plant </w:t>
            </w:r>
            <w:proofErr w:type="spellStart"/>
            <w:r w:rsidRPr="00D039CA">
              <w:rPr>
                <w:rFonts w:cs="Arial"/>
                <w:b/>
                <w:bCs/>
              </w:rPr>
              <w:t>Capablity</w:t>
            </w:r>
            <w:proofErr w:type="spellEnd"/>
            <w:r>
              <w:rPr>
                <w:rFonts w:cs="Arial"/>
                <w:b/>
                <w:bCs/>
              </w:rPr>
              <w:t xml:space="preserve"> </w:t>
            </w:r>
            <w:r w:rsidRPr="007369FA">
              <w:rPr>
                <w:rFonts w:cs="Arial"/>
              </w:rPr>
              <w:t xml:space="preserve">or </w:t>
            </w:r>
            <w:r>
              <w:rPr>
                <w:rFonts w:cs="Arial"/>
                <w:b/>
                <w:bCs/>
              </w:rPr>
              <w:t>Top Up Restoration Capability</w:t>
            </w:r>
            <w:r>
              <w:rPr>
                <w:rFonts w:cs="Arial"/>
              </w:rPr>
              <w:t xml:space="preserve">. </w:t>
            </w:r>
          </w:p>
        </w:tc>
      </w:tr>
      <w:tr w:rsidR="00284A6A" w:rsidRPr="007E0B31" w14:paraId="200F923B" w14:textId="77777777" w:rsidTr="2F419186">
        <w:trPr>
          <w:cantSplit/>
        </w:trPr>
        <w:tc>
          <w:tcPr>
            <w:tcW w:w="2884" w:type="dxa"/>
          </w:tcPr>
          <w:p w14:paraId="645AFB45" w14:textId="77777777" w:rsidR="00284A6A" w:rsidRPr="007E0B31" w:rsidRDefault="00284A6A" w:rsidP="00284A6A">
            <w:pPr>
              <w:pStyle w:val="Arial11Bold"/>
              <w:rPr>
                <w:rFonts w:cs="Arial"/>
              </w:rPr>
            </w:pPr>
            <w:r w:rsidRPr="008B64D0">
              <w:rPr>
                <w:rFonts w:cs="Arial"/>
              </w:rPr>
              <w:lastRenderedPageBreak/>
              <w:t>Re-synchronisation</w:t>
            </w:r>
          </w:p>
        </w:tc>
        <w:tc>
          <w:tcPr>
            <w:tcW w:w="6634" w:type="dxa"/>
          </w:tcPr>
          <w:p w14:paraId="116663CE" w14:textId="77777777" w:rsidR="00284A6A" w:rsidRPr="007E0B31" w:rsidRDefault="00284A6A" w:rsidP="00284A6A">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284A6A" w:rsidRPr="007E0B31" w14:paraId="5C8B475C" w14:textId="77777777" w:rsidTr="2F419186">
        <w:trPr>
          <w:cantSplit/>
        </w:trPr>
        <w:tc>
          <w:tcPr>
            <w:tcW w:w="2884" w:type="dxa"/>
          </w:tcPr>
          <w:p w14:paraId="7A0A7098" w14:textId="399722FF" w:rsidR="00284A6A" w:rsidRPr="00A24C6C" w:rsidRDefault="00284A6A" w:rsidP="00284A6A">
            <w:pPr>
              <w:pStyle w:val="Arial11Bold"/>
              <w:rPr>
                <w:rFonts w:cs="Arial"/>
              </w:rPr>
            </w:pPr>
          </w:p>
        </w:tc>
        <w:tc>
          <w:tcPr>
            <w:tcW w:w="6634" w:type="dxa"/>
          </w:tcPr>
          <w:p w14:paraId="7D8E70D3" w14:textId="762661DB" w:rsidR="00284A6A" w:rsidRPr="00A24C6C" w:rsidRDefault="00284A6A" w:rsidP="00284A6A">
            <w:pPr>
              <w:pStyle w:val="TableArial11"/>
              <w:rPr>
                <w:rFonts w:cs="Arial"/>
              </w:rPr>
            </w:pPr>
          </w:p>
        </w:tc>
      </w:tr>
      <w:tr w:rsidR="00284A6A" w:rsidRPr="007E0B31" w14:paraId="6CA184A0" w14:textId="77777777" w:rsidTr="2F419186">
        <w:trPr>
          <w:cantSplit/>
        </w:trPr>
        <w:tc>
          <w:tcPr>
            <w:tcW w:w="2884" w:type="dxa"/>
          </w:tcPr>
          <w:p w14:paraId="0F616CE0" w14:textId="68331982" w:rsidR="00284A6A" w:rsidRPr="007E0B31" w:rsidRDefault="00284A6A" w:rsidP="00284A6A">
            <w:pPr>
              <w:pStyle w:val="Arial11Bold"/>
              <w:rPr>
                <w:rFonts w:cs="Arial"/>
              </w:rPr>
            </w:pPr>
            <w:r>
              <w:rPr>
                <w:rFonts w:cs="Arial"/>
              </w:rPr>
              <w:t>RR Acceptance</w:t>
            </w:r>
          </w:p>
        </w:tc>
        <w:tc>
          <w:tcPr>
            <w:tcW w:w="6634" w:type="dxa"/>
          </w:tcPr>
          <w:p w14:paraId="279A7C5B" w14:textId="3CF00C6B" w:rsidR="00284A6A" w:rsidRPr="007E0B31" w:rsidRDefault="00284A6A" w:rsidP="00284A6A">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284A6A" w:rsidRPr="007E0B31" w14:paraId="375C4E00" w14:textId="77777777" w:rsidTr="2F419186">
        <w:trPr>
          <w:cantSplit/>
        </w:trPr>
        <w:tc>
          <w:tcPr>
            <w:tcW w:w="2884" w:type="dxa"/>
          </w:tcPr>
          <w:p w14:paraId="1EAC68C5" w14:textId="2FCFB406" w:rsidR="00284A6A" w:rsidRDefault="00284A6A" w:rsidP="00284A6A">
            <w:pPr>
              <w:pStyle w:val="Arial11Bold"/>
              <w:rPr>
                <w:rFonts w:cs="Arial"/>
              </w:rPr>
            </w:pPr>
            <w:r>
              <w:rPr>
                <w:rFonts w:cs="Arial"/>
              </w:rPr>
              <w:t>Restricted</w:t>
            </w:r>
          </w:p>
        </w:tc>
        <w:tc>
          <w:tcPr>
            <w:tcW w:w="6634" w:type="dxa"/>
          </w:tcPr>
          <w:p w14:paraId="573C1772" w14:textId="01CB4CF7" w:rsidR="00284A6A" w:rsidRPr="008D5BEE" w:rsidRDefault="00284A6A" w:rsidP="00284A6A">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284A6A" w:rsidRPr="007E0B31" w14:paraId="43440108" w14:textId="77777777" w:rsidTr="2F419186">
        <w:trPr>
          <w:cantSplit/>
        </w:trPr>
        <w:tc>
          <w:tcPr>
            <w:tcW w:w="2884" w:type="dxa"/>
          </w:tcPr>
          <w:p w14:paraId="2D0B4C2D" w14:textId="026534D0" w:rsidR="00284A6A" w:rsidRPr="000B7208" w:rsidRDefault="00284A6A" w:rsidP="00284A6A">
            <w:pPr>
              <w:pStyle w:val="Arial11Bold"/>
              <w:rPr>
                <w:rFonts w:cs="Arial"/>
              </w:rPr>
            </w:pPr>
            <w:r w:rsidRPr="002510FF">
              <w:rPr>
                <w:rFonts w:cs="Arial"/>
                <w:bCs/>
              </w:rPr>
              <w:t>ROCOF</w:t>
            </w:r>
          </w:p>
        </w:tc>
        <w:tc>
          <w:tcPr>
            <w:tcW w:w="6634" w:type="dxa"/>
          </w:tcPr>
          <w:p w14:paraId="257637B6" w14:textId="7FA7C548" w:rsidR="00284A6A" w:rsidRPr="000B7208" w:rsidRDefault="00284A6A" w:rsidP="00284A6A">
            <w:pPr>
              <w:pStyle w:val="TableArial11"/>
              <w:rPr>
                <w:rFonts w:cs="Arial"/>
                <w:b/>
              </w:rPr>
            </w:pPr>
            <w:r w:rsidRPr="002510FF">
              <w:rPr>
                <w:rFonts w:cs="Arial"/>
                <w:b/>
              </w:rPr>
              <w:t>Rate of Change of Frequency</w:t>
            </w:r>
          </w:p>
        </w:tc>
      </w:tr>
      <w:tr w:rsidR="00284A6A" w:rsidRPr="007E0B31" w14:paraId="724EBAD0" w14:textId="77777777" w:rsidTr="2F419186">
        <w:trPr>
          <w:cantSplit/>
        </w:trPr>
        <w:tc>
          <w:tcPr>
            <w:tcW w:w="2884" w:type="dxa"/>
          </w:tcPr>
          <w:p w14:paraId="389CD79A" w14:textId="38EDBFB4" w:rsidR="00284A6A" w:rsidRDefault="00284A6A" w:rsidP="00284A6A">
            <w:pPr>
              <w:pStyle w:val="Arial11Bold"/>
              <w:rPr>
                <w:rFonts w:cs="Arial"/>
              </w:rPr>
            </w:pPr>
            <w:r>
              <w:rPr>
                <w:rFonts w:cs="Arial"/>
              </w:rPr>
              <w:t>RR Instruction</w:t>
            </w:r>
          </w:p>
        </w:tc>
        <w:tc>
          <w:tcPr>
            <w:tcW w:w="6634" w:type="dxa"/>
          </w:tcPr>
          <w:p w14:paraId="74080257" w14:textId="66AE87CD" w:rsidR="00284A6A" w:rsidRPr="008D5BEE" w:rsidRDefault="00284A6A" w:rsidP="00284A6A">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284A6A" w:rsidRPr="007E0B31" w14:paraId="0F2AB24C" w14:textId="77777777" w:rsidTr="2F419186">
        <w:trPr>
          <w:cantSplit/>
        </w:trPr>
        <w:tc>
          <w:tcPr>
            <w:tcW w:w="2884" w:type="dxa"/>
          </w:tcPr>
          <w:p w14:paraId="1069A459" w14:textId="77777777" w:rsidR="00284A6A" w:rsidRPr="007E0B31" w:rsidRDefault="00284A6A" w:rsidP="00284A6A">
            <w:pPr>
              <w:pStyle w:val="Arial11Bold"/>
              <w:rPr>
                <w:rFonts w:cs="Arial"/>
              </w:rPr>
            </w:pPr>
            <w:r w:rsidRPr="007E0B31">
              <w:rPr>
                <w:rFonts w:cs="Arial"/>
              </w:rPr>
              <w:t>Safety Co-ordinator</w:t>
            </w:r>
          </w:p>
        </w:tc>
        <w:tc>
          <w:tcPr>
            <w:tcW w:w="6634" w:type="dxa"/>
          </w:tcPr>
          <w:p w14:paraId="3FD2A5AD" w14:textId="77777777" w:rsidR="00284A6A" w:rsidRPr="007E0B31" w:rsidRDefault="00284A6A" w:rsidP="00284A6A">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284A6A" w:rsidRPr="007E0B31" w14:paraId="3A1DC384" w14:textId="77777777" w:rsidTr="2F419186">
        <w:trPr>
          <w:cantSplit/>
        </w:trPr>
        <w:tc>
          <w:tcPr>
            <w:tcW w:w="2884" w:type="dxa"/>
          </w:tcPr>
          <w:p w14:paraId="7406B5EB" w14:textId="77777777" w:rsidR="00284A6A" w:rsidRPr="007E0B31" w:rsidRDefault="00284A6A" w:rsidP="00284A6A">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634" w:type="dxa"/>
          </w:tcPr>
          <w:p w14:paraId="407DEDEF" w14:textId="77777777" w:rsidR="00284A6A" w:rsidRPr="007E0B31" w:rsidRDefault="00284A6A" w:rsidP="00284A6A">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284A6A" w:rsidRPr="007E0B31" w14:paraId="70243D83" w14:textId="77777777" w:rsidTr="2F419186">
        <w:trPr>
          <w:cantSplit/>
        </w:trPr>
        <w:tc>
          <w:tcPr>
            <w:tcW w:w="2884" w:type="dxa"/>
          </w:tcPr>
          <w:p w14:paraId="22E262B1" w14:textId="77777777" w:rsidR="00284A6A" w:rsidRPr="007E0B31" w:rsidRDefault="00284A6A" w:rsidP="00284A6A">
            <w:pPr>
              <w:pStyle w:val="Arial11Bold"/>
              <w:rPr>
                <w:rFonts w:cs="Arial"/>
              </w:rPr>
            </w:pPr>
            <w:r w:rsidRPr="007E0B31">
              <w:rPr>
                <w:rFonts w:cs="Arial"/>
              </w:rPr>
              <w:t xml:space="preserve">Safety Key </w:t>
            </w:r>
          </w:p>
        </w:tc>
        <w:tc>
          <w:tcPr>
            <w:tcW w:w="6634" w:type="dxa"/>
          </w:tcPr>
          <w:p w14:paraId="61F0DB91" w14:textId="77777777" w:rsidR="00284A6A" w:rsidRPr="007E0B31" w:rsidRDefault="00284A6A" w:rsidP="00284A6A">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284A6A" w:rsidRPr="007E0B31" w14:paraId="30E0A369" w14:textId="77777777" w:rsidTr="2F419186">
        <w:trPr>
          <w:cantSplit/>
        </w:trPr>
        <w:tc>
          <w:tcPr>
            <w:tcW w:w="2884" w:type="dxa"/>
          </w:tcPr>
          <w:p w14:paraId="3958C3C0" w14:textId="77777777" w:rsidR="00284A6A" w:rsidRPr="007E0B31" w:rsidRDefault="00284A6A" w:rsidP="00284A6A">
            <w:pPr>
              <w:pStyle w:val="Arial11Bold"/>
              <w:rPr>
                <w:rFonts w:cs="Arial"/>
              </w:rPr>
            </w:pPr>
            <w:r w:rsidRPr="007E0B31">
              <w:rPr>
                <w:rFonts w:cs="Arial"/>
              </w:rPr>
              <w:t>Safety Log</w:t>
            </w:r>
          </w:p>
        </w:tc>
        <w:tc>
          <w:tcPr>
            <w:tcW w:w="6634" w:type="dxa"/>
          </w:tcPr>
          <w:p w14:paraId="1D5A6BA7" w14:textId="77777777" w:rsidR="00284A6A" w:rsidRPr="007E0B31" w:rsidRDefault="00284A6A" w:rsidP="00284A6A">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284A6A" w:rsidRPr="007E0B31" w14:paraId="7B8B0D19" w14:textId="77777777" w:rsidTr="2F419186">
        <w:trPr>
          <w:cantSplit/>
        </w:trPr>
        <w:tc>
          <w:tcPr>
            <w:tcW w:w="2884" w:type="dxa"/>
          </w:tcPr>
          <w:p w14:paraId="34E9C066" w14:textId="77777777" w:rsidR="00284A6A" w:rsidRPr="007E0B31" w:rsidRDefault="00284A6A" w:rsidP="00284A6A">
            <w:pPr>
              <w:pStyle w:val="Arial11Bold"/>
              <w:rPr>
                <w:rFonts w:cs="Arial"/>
              </w:rPr>
            </w:pPr>
            <w:r w:rsidRPr="007E0B31">
              <w:rPr>
                <w:rFonts w:cs="Arial"/>
              </w:rPr>
              <w:t>Safety Precautions</w:t>
            </w:r>
          </w:p>
        </w:tc>
        <w:tc>
          <w:tcPr>
            <w:tcW w:w="6634" w:type="dxa"/>
          </w:tcPr>
          <w:p w14:paraId="0686C6F3" w14:textId="77777777" w:rsidR="00284A6A" w:rsidRPr="007E0B31" w:rsidRDefault="00284A6A" w:rsidP="00284A6A">
            <w:pPr>
              <w:pStyle w:val="TableArial11"/>
              <w:rPr>
                <w:rFonts w:cs="Arial"/>
              </w:rPr>
            </w:pPr>
            <w:r w:rsidRPr="007E0B31">
              <w:rPr>
                <w:rFonts w:cs="Arial"/>
                <w:b/>
              </w:rPr>
              <w:t>Isolation</w:t>
            </w:r>
            <w:r w:rsidRPr="007E0B31">
              <w:rPr>
                <w:rFonts w:cs="Arial"/>
              </w:rPr>
              <w:t xml:space="preserve"> and/or </w:t>
            </w:r>
            <w:r w:rsidRPr="007E0B31">
              <w:rPr>
                <w:rFonts w:cs="Arial"/>
                <w:b/>
              </w:rPr>
              <w:t>Earthing</w:t>
            </w:r>
            <w:r w:rsidRPr="007E0B31">
              <w:rPr>
                <w:rFonts w:cs="Arial"/>
              </w:rPr>
              <w:t xml:space="preserve">. </w:t>
            </w:r>
          </w:p>
        </w:tc>
      </w:tr>
      <w:tr w:rsidR="00284A6A" w:rsidRPr="007E0B31" w14:paraId="5883E205" w14:textId="77777777" w:rsidTr="2F419186">
        <w:trPr>
          <w:cantSplit/>
        </w:trPr>
        <w:tc>
          <w:tcPr>
            <w:tcW w:w="2884" w:type="dxa"/>
          </w:tcPr>
          <w:p w14:paraId="20827A76" w14:textId="77777777" w:rsidR="00284A6A" w:rsidRPr="007E0B31" w:rsidRDefault="00284A6A" w:rsidP="00284A6A">
            <w:pPr>
              <w:pStyle w:val="Arial11Bold"/>
              <w:rPr>
                <w:rFonts w:cs="Arial"/>
              </w:rPr>
            </w:pPr>
            <w:r w:rsidRPr="007E0B31">
              <w:rPr>
                <w:rFonts w:cs="Arial"/>
              </w:rPr>
              <w:t>Safety Rules</w:t>
            </w:r>
          </w:p>
        </w:tc>
        <w:tc>
          <w:tcPr>
            <w:tcW w:w="6634" w:type="dxa"/>
          </w:tcPr>
          <w:p w14:paraId="48A0B671" w14:textId="174D5A7A" w:rsidR="00284A6A" w:rsidRPr="007E0B31" w:rsidRDefault="00284A6A" w:rsidP="00284A6A">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284A6A" w:rsidRPr="007E0B31" w14:paraId="44AE80E0" w14:textId="77777777" w:rsidTr="2F419186">
        <w:trPr>
          <w:cantSplit/>
        </w:trPr>
        <w:tc>
          <w:tcPr>
            <w:tcW w:w="2884" w:type="dxa"/>
          </w:tcPr>
          <w:p w14:paraId="5682B2E8" w14:textId="77777777" w:rsidR="00284A6A" w:rsidRPr="007E0B31" w:rsidRDefault="00284A6A" w:rsidP="00284A6A">
            <w:pPr>
              <w:pStyle w:val="Arial11Bold"/>
              <w:rPr>
                <w:rFonts w:cs="Arial"/>
              </w:rPr>
            </w:pPr>
            <w:r w:rsidRPr="007E0B31">
              <w:rPr>
                <w:rFonts w:cs="Arial"/>
              </w:rPr>
              <w:t>Scottish Offshore Transmission System</w:t>
            </w:r>
          </w:p>
        </w:tc>
        <w:tc>
          <w:tcPr>
            <w:tcW w:w="6634" w:type="dxa"/>
          </w:tcPr>
          <w:p w14:paraId="6F1646FE" w14:textId="77777777" w:rsidR="00284A6A" w:rsidRPr="007E0B31" w:rsidRDefault="00284A6A" w:rsidP="00284A6A">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284A6A" w:rsidRPr="007E0B31" w14:paraId="4EC37483" w14:textId="77777777" w:rsidTr="2F419186">
        <w:trPr>
          <w:cantSplit/>
        </w:trPr>
        <w:tc>
          <w:tcPr>
            <w:tcW w:w="2884" w:type="dxa"/>
          </w:tcPr>
          <w:p w14:paraId="7592DBED" w14:textId="77777777" w:rsidR="00284A6A" w:rsidRPr="007E0B31" w:rsidRDefault="00284A6A" w:rsidP="00284A6A">
            <w:pPr>
              <w:pStyle w:val="Arial11Bold"/>
              <w:rPr>
                <w:rFonts w:cs="Arial"/>
              </w:rPr>
            </w:pPr>
            <w:r w:rsidRPr="007E0B31">
              <w:rPr>
                <w:rFonts w:cs="Arial"/>
              </w:rPr>
              <w:t>Scottish Offshore Transmission Licensee</w:t>
            </w:r>
          </w:p>
        </w:tc>
        <w:tc>
          <w:tcPr>
            <w:tcW w:w="6634" w:type="dxa"/>
          </w:tcPr>
          <w:p w14:paraId="1E0C090A" w14:textId="77777777" w:rsidR="00284A6A" w:rsidRPr="007E0B31" w:rsidRDefault="00284A6A" w:rsidP="00284A6A">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284A6A" w:rsidRPr="007E0B31" w14:paraId="46996A6A" w14:textId="77777777" w:rsidTr="2F419186">
        <w:trPr>
          <w:cantSplit/>
        </w:trPr>
        <w:tc>
          <w:tcPr>
            <w:tcW w:w="2884" w:type="dxa"/>
          </w:tcPr>
          <w:p w14:paraId="3B59A20D" w14:textId="77777777" w:rsidR="00284A6A" w:rsidRPr="007E0B31" w:rsidRDefault="00284A6A" w:rsidP="00284A6A">
            <w:pPr>
              <w:pStyle w:val="Arial11Bold"/>
              <w:rPr>
                <w:rFonts w:cs="Arial"/>
              </w:rPr>
            </w:pPr>
            <w:r w:rsidRPr="007E0B31">
              <w:rPr>
                <w:rFonts w:cs="Arial"/>
              </w:rPr>
              <w:lastRenderedPageBreak/>
              <w:t>Scottish Transmission System</w:t>
            </w:r>
          </w:p>
        </w:tc>
        <w:tc>
          <w:tcPr>
            <w:tcW w:w="6634" w:type="dxa"/>
          </w:tcPr>
          <w:p w14:paraId="78AAAC1A" w14:textId="22CCEEEC" w:rsidR="00284A6A" w:rsidRPr="007E0B31" w:rsidRDefault="00284A6A" w:rsidP="00284A6A">
            <w:pPr>
              <w:pStyle w:val="TableArial11"/>
              <w:rPr>
                <w:rFonts w:cs="Arial"/>
              </w:rPr>
            </w:pPr>
            <w:r w:rsidRPr="00AA3C6A">
              <w:rPr>
                <w:rFonts w:cs="Arial"/>
              </w:rPr>
              <w:t xml:space="preserve">Collectively </w:t>
            </w:r>
            <w:r w:rsidRPr="00AA3C6A">
              <w:rPr>
                <w:rFonts w:cs="Arial"/>
                <w:b/>
                <w:bCs/>
              </w:rPr>
              <w:t>SPT’s Transmission System</w:t>
            </w:r>
            <w:r w:rsidRPr="00AA3C6A">
              <w:rPr>
                <w:rFonts w:cs="Arial"/>
              </w:rPr>
              <w:t xml:space="preserve"> and </w:t>
            </w:r>
            <w:r w:rsidRPr="00AA3C6A">
              <w:rPr>
                <w:rFonts w:cs="Arial"/>
                <w:b/>
                <w:bCs/>
              </w:rPr>
              <w:t>SHETL’s Transmission System</w:t>
            </w:r>
            <w:r w:rsidRPr="00411C8B">
              <w:rPr>
                <w:rFonts w:cs="Arial"/>
              </w:rPr>
              <w:t>, any</w:t>
            </w:r>
            <w:r w:rsidRPr="00411C8B">
              <w:rPr>
                <w:rFonts w:cs="Arial"/>
                <w:b/>
                <w:bCs/>
              </w:rPr>
              <w:t> Competitively Appointed Transmission Licensee’s Transmission System</w:t>
            </w:r>
            <w:r w:rsidRPr="00411C8B">
              <w:rPr>
                <w:rFonts w:cs="Arial"/>
              </w:rPr>
              <w:t xml:space="preserve"> with</w:t>
            </w:r>
            <w:r w:rsidRPr="00411C8B">
              <w:rPr>
                <w:rFonts w:cs="Arial"/>
                <w:b/>
                <w:bCs/>
              </w:rPr>
              <w:t xml:space="preserve"> Plant </w:t>
            </w:r>
            <w:r w:rsidRPr="00411C8B">
              <w:rPr>
                <w:rFonts w:cs="Arial"/>
              </w:rPr>
              <w:t xml:space="preserve">and </w:t>
            </w:r>
            <w:r w:rsidRPr="00411C8B">
              <w:rPr>
                <w:rFonts w:cs="Arial"/>
                <w:b/>
                <w:bCs/>
              </w:rPr>
              <w:t xml:space="preserve">Apparatus </w:t>
            </w:r>
            <w:r w:rsidRPr="00411C8B">
              <w:rPr>
                <w:rFonts w:cs="Arial"/>
              </w:rPr>
              <w:t>located in</w:t>
            </w:r>
            <w:r w:rsidRPr="00411C8B">
              <w:rPr>
                <w:rFonts w:cs="Arial"/>
                <w:b/>
                <w:bCs/>
              </w:rPr>
              <w:t xml:space="preserve"> SPT’s </w:t>
            </w:r>
            <w:r w:rsidRPr="00411C8B">
              <w:rPr>
                <w:rFonts w:cs="Arial"/>
              </w:rPr>
              <w:t>or</w:t>
            </w:r>
            <w:r w:rsidRPr="00411C8B">
              <w:rPr>
                <w:rFonts w:cs="Arial"/>
                <w:b/>
                <w:bCs/>
              </w:rPr>
              <w:t xml:space="preserve"> SHETL's Transmission Area</w:t>
            </w:r>
            <w:r w:rsidRPr="00AA3C6A">
              <w:rPr>
                <w:rFonts w:cs="Arial"/>
              </w:rPr>
              <w:t xml:space="preserve"> and any </w:t>
            </w:r>
            <w:r w:rsidRPr="00AA3C6A">
              <w:rPr>
                <w:rFonts w:cs="Arial"/>
                <w:b/>
                <w:bCs/>
              </w:rPr>
              <w:t>Scottish Offshore Transmission Systems</w:t>
            </w:r>
            <w:r w:rsidRPr="00AA3C6A">
              <w:rPr>
                <w:rFonts w:cs="Arial"/>
              </w:rPr>
              <w:t>. </w:t>
            </w:r>
          </w:p>
        </w:tc>
      </w:tr>
      <w:tr w:rsidR="00284A6A" w:rsidRPr="007E0B31" w14:paraId="51287B91" w14:textId="77777777" w:rsidTr="2F419186">
        <w:trPr>
          <w:cantSplit/>
        </w:trPr>
        <w:tc>
          <w:tcPr>
            <w:tcW w:w="2884" w:type="dxa"/>
          </w:tcPr>
          <w:p w14:paraId="06943FD9" w14:textId="77777777" w:rsidR="00284A6A" w:rsidRPr="007E0B31" w:rsidRDefault="00284A6A" w:rsidP="00284A6A">
            <w:pPr>
              <w:pStyle w:val="Arial11Bold"/>
              <w:rPr>
                <w:rFonts w:cs="Arial"/>
              </w:rPr>
            </w:pPr>
            <w:r w:rsidRPr="007E0B31">
              <w:rPr>
                <w:rFonts w:cs="Arial"/>
              </w:rPr>
              <w:t>Scottish User</w:t>
            </w:r>
          </w:p>
        </w:tc>
        <w:tc>
          <w:tcPr>
            <w:tcW w:w="6634" w:type="dxa"/>
          </w:tcPr>
          <w:p w14:paraId="00622B6C" w14:textId="77777777" w:rsidR="00284A6A" w:rsidRPr="007E0B31" w:rsidRDefault="00284A6A" w:rsidP="00284A6A">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284A6A" w:rsidRPr="007E0B31" w14:paraId="3C0B3E03" w14:textId="77777777" w:rsidTr="2F419186">
        <w:trPr>
          <w:cantSplit/>
        </w:trPr>
        <w:tc>
          <w:tcPr>
            <w:tcW w:w="2884" w:type="dxa"/>
          </w:tcPr>
          <w:p w14:paraId="0790467A" w14:textId="0FEE74A2" w:rsidR="00284A6A" w:rsidRPr="007E0B31" w:rsidRDefault="00284A6A" w:rsidP="00284A6A">
            <w:pPr>
              <w:pStyle w:val="Arial11Bold"/>
              <w:rPr>
                <w:rFonts w:cs="Arial"/>
              </w:rPr>
            </w:pPr>
            <w:r>
              <w:rPr>
                <w:rFonts w:cs="Arial"/>
              </w:rPr>
              <w:t>Secondary BM Unit</w:t>
            </w:r>
          </w:p>
        </w:tc>
        <w:tc>
          <w:tcPr>
            <w:tcW w:w="6634" w:type="dxa"/>
          </w:tcPr>
          <w:p w14:paraId="44EC65D4" w14:textId="2371A3C1" w:rsidR="00284A6A" w:rsidRPr="007E0B31" w:rsidRDefault="00284A6A" w:rsidP="00284A6A">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284A6A" w:rsidRPr="007E0B31" w14:paraId="76062AB2" w14:textId="77777777" w:rsidTr="2F419186">
        <w:trPr>
          <w:cantSplit/>
        </w:trPr>
        <w:tc>
          <w:tcPr>
            <w:tcW w:w="2884" w:type="dxa"/>
          </w:tcPr>
          <w:p w14:paraId="19193F66" w14:textId="77777777" w:rsidR="00284A6A" w:rsidRPr="007E0B31" w:rsidRDefault="00284A6A" w:rsidP="00284A6A">
            <w:pPr>
              <w:pStyle w:val="Arial11Bold"/>
              <w:rPr>
                <w:rFonts w:cs="Arial"/>
              </w:rPr>
            </w:pPr>
            <w:r w:rsidRPr="007E0B31">
              <w:rPr>
                <w:rFonts w:cs="Arial"/>
              </w:rPr>
              <w:t>Secondary Response</w:t>
            </w:r>
          </w:p>
        </w:tc>
        <w:tc>
          <w:tcPr>
            <w:tcW w:w="6634" w:type="dxa"/>
          </w:tcPr>
          <w:p w14:paraId="78A1E61F" w14:textId="77777777" w:rsidR="00284A6A" w:rsidRPr="007E0B31" w:rsidRDefault="00284A6A" w:rsidP="00284A6A">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284A6A" w:rsidRPr="007E0B31" w14:paraId="564540DA" w14:textId="77777777" w:rsidTr="2F419186">
        <w:trPr>
          <w:cantSplit/>
        </w:trPr>
        <w:tc>
          <w:tcPr>
            <w:tcW w:w="2884" w:type="dxa"/>
          </w:tcPr>
          <w:p w14:paraId="65A0DD2E" w14:textId="77777777" w:rsidR="00284A6A" w:rsidRPr="007E0B31" w:rsidRDefault="00284A6A" w:rsidP="00284A6A">
            <w:pPr>
              <w:pStyle w:val="Arial11Bold"/>
              <w:rPr>
                <w:rFonts w:cs="Arial"/>
              </w:rPr>
            </w:pPr>
            <w:r w:rsidRPr="007E0B31">
              <w:rPr>
                <w:rFonts w:cs="Arial"/>
              </w:rPr>
              <w:t>Secretary of State</w:t>
            </w:r>
          </w:p>
        </w:tc>
        <w:tc>
          <w:tcPr>
            <w:tcW w:w="6634" w:type="dxa"/>
          </w:tcPr>
          <w:p w14:paraId="67522AEA" w14:textId="77777777" w:rsidR="00284A6A" w:rsidRPr="007E0B31" w:rsidRDefault="00284A6A" w:rsidP="00284A6A">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284A6A" w:rsidRPr="007E0B31" w14:paraId="240349FB" w14:textId="77777777" w:rsidTr="2F419186">
        <w:trPr>
          <w:cantSplit/>
        </w:trPr>
        <w:tc>
          <w:tcPr>
            <w:tcW w:w="2884" w:type="dxa"/>
          </w:tcPr>
          <w:p w14:paraId="39D5CFF9" w14:textId="77777777" w:rsidR="00284A6A" w:rsidRPr="007E0B31" w:rsidRDefault="00284A6A" w:rsidP="00284A6A">
            <w:pPr>
              <w:pStyle w:val="Arial11Bold"/>
              <w:rPr>
                <w:rFonts w:cs="Arial"/>
              </w:rPr>
            </w:pPr>
            <w:r w:rsidRPr="007E0B31">
              <w:rPr>
                <w:rFonts w:cs="Arial"/>
              </w:rPr>
              <w:t>Secured Event</w:t>
            </w:r>
          </w:p>
        </w:tc>
        <w:tc>
          <w:tcPr>
            <w:tcW w:w="6634" w:type="dxa"/>
          </w:tcPr>
          <w:p w14:paraId="5A98690F"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284A6A" w:rsidRPr="007E0B31" w14:paraId="646622AD" w14:textId="77777777" w:rsidTr="2F419186">
        <w:trPr>
          <w:cantSplit/>
        </w:trPr>
        <w:tc>
          <w:tcPr>
            <w:tcW w:w="2884" w:type="dxa"/>
          </w:tcPr>
          <w:p w14:paraId="2D39DA62" w14:textId="77777777" w:rsidR="00284A6A" w:rsidRPr="007E0B31" w:rsidRDefault="00284A6A" w:rsidP="00284A6A">
            <w:pPr>
              <w:pStyle w:val="Arial11Bold"/>
              <w:rPr>
                <w:rFonts w:cs="Arial"/>
              </w:rPr>
            </w:pPr>
            <w:r w:rsidRPr="007E0B31">
              <w:rPr>
                <w:rFonts w:cs="Arial"/>
              </w:rPr>
              <w:t>Security and Quality of Supply Standard (SQSS)</w:t>
            </w:r>
          </w:p>
        </w:tc>
        <w:tc>
          <w:tcPr>
            <w:tcW w:w="6634" w:type="dxa"/>
          </w:tcPr>
          <w:p w14:paraId="1F7B9DEC" w14:textId="31796422" w:rsidR="00284A6A" w:rsidRPr="007E0B31" w:rsidRDefault="00284A6A" w:rsidP="00284A6A">
            <w:pPr>
              <w:pStyle w:val="TableArial11"/>
              <w:rPr>
                <w:rFonts w:cs="Arial"/>
              </w:rPr>
            </w:pPr>
            <w:r w:rsidRPr="38E6A229">
              <w:rPr>
                <w:rFonts w:cs="Arial"/>
              </w:rPr>
              <w:t xml:space="preserve">The version of the document entitled ‘Security and Quality of Supply Standard’ established pursuant to the </w:t>
            </w:r>
            <w:r w:rsidRPr="38E6A229">
              <w:rPr>
                <w:rFonts w:cs="Arial"/>
                <w:b/>
                <w:bCs/>
              </w:rPr>
              <w:t>Transmission Licence</w:t>
            </w:r>
            <w:r w:rsidRPr="38E6A229">
              <w:rPr>
                <w:rFonts w:cs="Arial"/>
              </w:rPr>
              <w:t xml:space="preserve"> and the </w:t>
            </w:r>
            <w:r w:rsidRPr="38E6A229">
              <w:rPr>
                <w:rFonts w:cs="Arial"/>
                <w:b/>
                <w:bCs/>
              </w:rPr>
              <w:t xml:space="preserve">ESO Licence </w:t>
            </w:r>
            <w:r w:rsidRPr="38E6A229">
              <w:rPr>
                <w:rFonts w:cs="Arial"/>
              </w:rPr>
              <w:t xml:space="preserve">in force at the time of entering into the relevant </w:t>
            </w:r>
            <w:r w:rsidRPr="38E6A229">
              <w:rPr>
                <w:rFonts w:cs="Arial"/>
                <w:b/>
                <w:bCs/>
              </w:rPr>
              <w:t>Bilateral Agreement</w:t>
            </w:r>
            <w:r w:rsidRPr="38E6A229">
              <w:rPr>
                <w:rFonts w:cs="Arial"/>
              </w:rPr>
              <w:t>.</w:t>
            </w:r>
          </w:p>
        </w:tc>
      </w:tr>
      <w:tr w:rsidR="00284A6A" w:rsidRPr="007E0B31" w14:paraId="6D1F96AD" w14:textId="77777777" w:rsidTr="2F419186">
        <w:trPr>
          <w:cantSplit/>
        </w:trPr>
        <w:tc>
          <w:tcPr>
            <w:tcW w:w="2884" w:type="dxa"/>
          </w:tcPr>
          <w:p w14:paraId="3D4D2CAD" w14:textId="77777777" w:rsidR="00284A6A" w:rsidRPr="007E0B31" w:rsidRDefault="00284A6A" w:rsidP="00284A6A">
            <w:pPr>
              <w:pStyle w:val="Arial11Bold"/>
              <w:rPr>
                <w:rFonts w:cs="Arial"/>
              </w:rPr>
            </w:pPr>
            <w:r w:rsidRPr="007E0B31">
              <w:rPr>
                <w:rFonts w:cs="Arial"/>
              </w:rPr>
              <w:t>Self-Governance Criteria</w:t>
            </w:r>
          </w:p>
        </w:tc>
        <w:tc>
          <w:tcPr>
            <w:tcW w:w="6634" w:type="dxa"/>
          </w:tcPr>
          <w:p w14:paraId="54B7BCEB" w14:textId="77777777" w:rsidR="00284A6A" w:rsidRPr="007E0B31" w:rsidRDefault="00284A6A" w:rsidP="00284A6A">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284A6A" w:rsidRPr="007E0B31" w:rsidRDefault="00284A6A" w:rsidP="00284A6A">
            <w:pPr>
              <w:pStyle w:val="TableArial11"/>
              <w:numPr>
                <w:ilvl w:val="0"/>
                <w:numId w:val="8"/>
              </w:numPr>
              <w:rPr>
                <w:rFonts w:cs="Arial"/>
              </w:rPr>
            </w:pPr>
            <w:r w:rsidRPr="007E0B31">
              <w:rPr>
                <w:rFonts w:cs="Arial"/>
              </w:rPr>
              <w:t>is unlikely to have a material effect on:</w:t>
            </w:r>
          </w:p>
          <w:p w14:paraId="0AFA7F7C" w14:textId="77777777" w:rsidR="00284A6A" w:rsidRPr="007E0B31" w:rsidRDefault="00284A6A" w:rsidP="00284A6A">
            <w:pPr>
              <w:pStyle w:val="TableArial11"/>
              <w:numPr>
                <w:ilvl w:val="0"/>
                <w:numId w:val="9"/>
              </w:numPr>
              <w:rPr>
                <w:rFonts w:cs="Arial"/>
              </w:rPr>
            </w:pPr>
            <w:r w:rsidRPr="007E0B31">
              <w:rPr>
                <w:rFonts w:cs="Arial"/>
              </w:rPr>
              <w:t>existing or future electricity consumers; and</w:t>
            </w:r>
          </w:p>
          <w:p w14:paraId="46F9696D" w14:textId="29B1C8A6" w:rsidR="00284A6A" w:rsidRPr="007E0B31" w:rsidRDefault="00284A6A" w:rsidP="00284A6A">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distribution or supply of electricity; and</w:t>
            </w:r>
          </w:p>
          <w:p w14:paraId="694E48F8" w14:textId="77777777" w:rsidR="00284A6A" w:rsidRPr="007E0B31" w:rsidRDefault="00284A6A" w:rsidP="00284A6A">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284A6A" w:rsidRPr="007E0B31" w:rsidRDefault="00284A6A" w:rsidP="00284A6A">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284A6A" w:rsidRPr="007E0B31" w:rsidRDefault="00284A6A" w:rsidP="00284A6A">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284A6A" w:rsidRPr="00612E81" w:rsidRDefault="00284A6A" w:rsidP="00284A6A">
            <w:pPr>
              <w:pStyle w:val="TableArial11"/>
              <w:numPr>
                <w:ilvl w:val="0"/>
                <w:numId w:val="8"/>
              </w:numPr>
              <w:rPr>
                <w:rFonts w:cs="Arial"/>
              </w:rPr>
            </w:pPr>
            <w:r w:rsidRPr="00612E81">
              <w:rPr>
                <w:rFonts w:cs="Arial"/>
              </w:rPr>
              <w:t>is unlikely to discriminate between different classes of Users.</w:t>
            </w:r>
          </w:p>
          <w:p w14:paraId="766072C3" w14:textId="0AB255AC" w:rsidR="00284A6A" w:rsidRPr="007E0B31" w:rsidRDefault="00284A6A" w:rsidP="00284A6A">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284A6A" w:rsidRPr="007E0B31" w14:paraId="519D0516" w14:textId="77777777" w:rsidTr="2F419186">
        <w:trPr>
          <w:cantSplit/>
        </w:trPr>
        <w:tc>
          <w:tcPr>
            <w:tcW w:w="2884" w:type="dxa"/>
          </w:tcPr>
          <w:p w14:paraId="6FE46427" w14:textId="77777777" w:rsidR="00284A6A" w:rsidRPr="007E0B31" w:rsidRDefault="00284A6A" w:rsidP="00284A6A">
            <w:pPr>
              <w:pStyle w:val="Arial11Bold"/>
              <w:rPr>
                <w:rFonts w:cs="Arial"/>
              </w:rPr>
            </w:pPr>
            <w:r w:rsidRPr="007E0B31">
              <w:rPr>
                <w:rFonts w:cs="Arial"/>
              </w:rPr>
              <w:lastRenderedPageBreak/>
              <w:t>Self-Governance Modifications</w:t>
            </w:r>
          </w:p>
        </w:tc>
        <w:tc>
          <w:tcPr>
            <w:tcW w:w="6634" w:type="dxa"/>
          </w:tcPr>
          <w:p w14:paraId="27E32F5F" w14:textId="77777777" w:rsidR="00284A6A" w:rsidRPr="007E0B31" w:rsidRDefault="00284A6A" w:rsidP="00284A6A">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284A6A" w:rsidRPr="007E0B31" w14:paraId="6A0ED69B" w14:textId="77777777" w:rsidTr="2F419186">
        <w:trPr>
          <w:cantSplit/>
        </w:trPr>
        <w:tc>
          <w:tcPr>
            <w:tcW w:w="2884" w:type="dxa"/>
          </w:tcPr>
          <w:p w14:paraId="0FD8F1F7" w14:textId="77777777" w:rsidR="00284A6A" w:rsidRPr="007E0B31" w:rsidRDefault="00284A6A" w:rsidP="00284A6A">
            <w:pPr>
              <w:pStyle w:val="Arial11Bold"/>
              <w:rPr>
                <w:rFonts w:cs="Arial"/>
              </w:rPr>
            </w:pPr>
            <w:r w:rsidRPr="007E0B31">
              <w:rPr>
                <w:rFonts w:cs="Arial"/>
              </w:rPr>
              <w:t>Self-Governance Statement</w:t>
            </w:r>
          </w:p>
        </w:tc>
        <w:tc>
          <w:tcPr>
            <w:tcW w:w="6634" w:type="dxa"/>
          </w:tcPr>
          <w:p w14:paraId="10C74376" w14:textId="77777777" w:rsidR="00284A6A" w:rsidRPr="007E0B31" w:rsidRDefault="00284A6A" w:rsidP="00284A6A">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284A6A" w:rsidRPr="007E0B31" w:rsidRDefault="00284A6A" w:rsidP="00284A6A">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284A6A" w:rsidRPr="007E0B31" w:rsidRDefault="00284A6A" w:rsidP="00284A6A">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284A6A" w:rsidRPr="007E0B31" w14:paraId="136D3FE1" w14:textId="77777777" w:rsidTr="2F419186">
        <w:trPr>
          <w:cantSplit/>
        </w:trPr>
        <w:tc>
          <w:tcPr>
            <w:tcW w:w="2884" w:type="dxa"/>
          </w:tcPr>
          <w:p w14:paraId="564BE747" w14:textId="77777777" w:rsidR="00284A6A" w:rsidRPr="007E0B31" w:rsidRDefault="00284A6A" w:rsidP="00284A6A">
            <w:pPr>
              <w:pStyle w:val="Arial11Bold"/>
              <w:rPr>
                <w:rFonts w:cs="Arial"/>
              </w:rPr>
            </w:pPr>
            <w:r w:rsidRPr="007E0B31">
              <w:rPr>
                <w:rFonts w:cs="Arial"/>
              </w:rPr>
              <w:t>Setpoint Voltage</w:t>
            </w:r>
          </w:p>
        </w:tc>
        <w:tc>
          <w:tcPr>
            <w:tcW w:w="6634" w:type="dxa"/>
          </w:tcPr>
          <w:p w14:paraId="38F46902" w14:textId="77777777" w:rsidR="00284A6A" w:rsidRPr="007E0B31" w:rsidRDefault="00284A6A" w:rsidP="00284A6A">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r w:rsidRPr="007E0B31">
              <w:rPr>
                <w:rFonts w:cs="Arial"/>
                <w:b/>
              </w:rPr>
              <w:t>Embedded</w:t>
            </w:r>
            <w:r w:rsidRPr="007E0B31">
              <w:rPr>
                <w:rFonts w:cs="Arial"/>
              </w:rPr>
              <w:t xml:space="preserve">, is zero. </w:t>
            </w:r>
          </w:p>
        </w:tc>
      </w:tr>
      <w:tr w:rsidR="00284A6A" w:rsidRPr="007E0B31" w14:paraId="2C5B1DCD" w14:textId="77777777" w:rsidTr="2F419186">
        <w:trPr>
          <w:cantSplit/>
        </w:trPr>
        <w:tc>
          <w:tcPr>
            <w:tcW w:w="2884" w:type="dxa"/>
          </w:tcPr>
          <w:p w14:paraId="61385F85" w14:textId="77777777" w:rsidR="00284A6A" w:rsidRPr="007E0B31" w:rsidRDefault="00284A6A" w:rsidP="00284A6A">
            <w:pPr>
              <w:pStyle w:val="Arial11Bold"/>
              <w:rPr>
                <w:rFonts w:cs="Arial"/>
              </w:rPr>
            </w:pPr>
            <w:r w:rsidRPr="007E0B31">
              <w:rPr>
                <w:rFonts w:cs="Arial"/>
              </w:rPr>
              <w:t>Settlement Period</w:t>
            </w:r>
          </w:p>
        </w:tc>
        <w:tc>
          <w:tcPr>
            <w:tcW w:w="6634" w:type="dxa"/>
          </w:tcPr>
          <w:p w14:paraId="4AB567C7" w14:textId="77777777" w:rsidR="00284A6A" w:rsidRPr="007E0B31" w:rsidRDefault="00284A6A" w:rsidP="00284A6A">
            <w:pPr>
              <w:pStyle w:val="TableArial11"/>
              <w:rPr>
                <w:rFonts w:cs="Arial"/>
              </w:rPr>
            </w:pPr>
            <w:r w:rsidRPr="007E0B31">
              <w:rPr>
                <w:rFonts w:cs="Arial"/>
              </w:rPr>
              <w:t>A period of 30 minutes ending on the hour and half-hour in each hour during a day.</w:t>
            </w:r>
          </w:p>
        </w:tc>
      </w:tr>
      <w:tr w:rsidR="00284A6A" w:rsidRPr="007E0B31" w14:paraId="2C952150" w14:textId="77777777" w:rsidTr="2F419186">
        <w:trPr>
          <w:cantSplit/>
        </w:trPr>
        <w:tc>
          <w:tcPr>
            <w:tcW w:w="2884" w:type="dxa"/>
          </w:tcPr>
          <w:p w14:paraId="3E931984" w14:textId="39850ADE" w:rsidR="00284A6A" w:rsidRPr="007E0B31" w:rsidRDefault="00284A6A" w:rsidP="00284A6A">
            <w:pPr>
              <w:pStyle w:val="Arial11Bold"/>
              <w:rPr>
                <w:rFonts w:cs="Arial"/>
              </w:rPr>
            </w:pPr>
          </w:p>
        </w:tc>
        <w:tc>
          <w:tcPr>
            <w:tcW w:w="6634" w:type="dxa"/>
          </w:tcPr>
          <w:p w14:paraId="2C46A0D7" w14:textId="229F6998" w:rsidR="00284A6A" w:rsidRPr="007E0B31" w:rsidRDefault="00284A6A" w:rsidP="00284A6A">
            <w:pPr>
              <w:pStyle w:val="TableArial11"/>
              <w:rPr>
                <w:rFonts w:cs="Arial"/>
              </w:rPr>
            </w:pPr>
          </w:p>
        </w:tc>
      </w:tr>
      <w:tr w:rsidR="00284A6A" w:rsidRPr="007E0B31" w14:paraId="6A64B863" w14:textId="77777777" w:rsidTr="2F419186">
        <w:trPr>
          <w:cantSplit/>
        </w:trPr>
        <w:tc>
          <w:tcPr>
            <w:tcW w:w="2884" w:type="dxa"/>
          </w:tcPr>
          <w:p w14:paraId="702BBF4B" w14:textId="77777777" w:rsidR="00284A6A" w:rsidRPr="007E0B31" w:rsidRDefault="00284A6A" w:rsidP="00284A6A">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634" w:type="dxa"/>
          </w:tcPr>
          <w:p w14:paraId="59569A27" w14:textId="77777777" w:rsidR="00284A6A" w:rsidRPr="007E0B31" w:rsidRDefault="00284A6A" w:rsidP="00284A6A">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284A6A" w:rsidRPr="007E0B31" w14:paraId="510136CA" w14:textId="77777777" w:rsidTr="2F419186">
        <w:trPr>
          <w:cantSplit/>
        </w:trPr>
        <w:tc>
          <w:tcPr>
            <w:tcW w:w="2884" w:type="dxa"/>
          </w:tcPr>
          <w:p w14:paraId="35028F39" w14:textId="77777777" w:rsidR="00284A6A" w:rsidRPr="007E0B31" w:rsidRDefault="00284A6A" w:rsidP="00284A6A">
            <w:pPr>
              <w:pStyle w:val="Arial11Bold"/>
              <w:rPr>
                <w:rFonts w:cs="Arial"/>
                <w:lang w:val="en-US"/>
              </w:rPr>
            </w:pPr>
            <w:r w:rsidRPr="007E0B31">
              <w:rPr>
                <w:rFonts w:cs="Arial"/>
                <w:lang w:val="en-US"/>
              </w:rPr>
              <w:t>SHETL</w:t>
            </w:r>
          </w:p>
        </w:tc>
        <w:tc>
          <w:tcPr>
            <w:tcW w:w="6634" w:type="dxa"/>
          </w:tcPr>
          <w:p w14:paraId="3E3D4EB4" w14:textId="77777777" w:rsidR="00284A6A" w:rsidRPr="007E0B31" w:rsidRDefault="00284A6A" w:rsidP="00284A6A">
            <w:pPr>
              <w:pStyle w:val="TableArial11"/>
              <w:rPr>
                <w:rFonts w:cs="Arial"/>
              </w:rPr>
            </w:pPr>
            <w:r w:rsidRPr="007E0B31">
              <w:rPr>
                <w:rFonts w:cs="Arial"/>
              </w:rPr>
              <w:t>Scottish Hydro-Electric Transmission Limited</w:t>
            </w:r>
            <w:r>
              <w:rPr>
                <w:rFonts w:cs="Arial"/>
              </w:rPr>
              <w:t>.</w:t>
            </w:r>
          </w:p>
        </w:tc>
      </w:tr>
      <w:tr w:rsidR="00284A6A" w:rsidRPr="007E0B31" w14:paraId="67FED673" w14:textId="77777777" w:rsidTr="2F419186">
        <w:trPr>
          <w:cantSplit/>
        </w:trPr>
        <w:tc>
          <w:tcPr>
            <w:tcW w:w="2884" w:type="dxa"/>
          </w:tcPr>
          <w:p w14:paraId="369FD6B3" w14:textId="77777777" w:rsidR="00284A6A" w:rsidRPr="007E0B31" w:rsidRDefault="00284A6A" w:rsidP="00284A6A">
            <w:pPr>
              <w:pStyle w:val="Arial11Bold"/>
              <w:rPr>
                <w:rFonts w:cs="Arial"/>
              </w:rPr>
            </w:pPr>
            <w:r w:rsidRPr="007E0B31">
              <w:rPr>
                <w:rFonts w:cs="Arial"/>
              </w:rPr>
              <w:t>Shutdown</w:t>
            </w:r>
          </w:p>
        </w:tc>
        <w:tc>
          <w:tcPr>
            <w:tcW w:w="6634" w:type="dxa"/>
          </w:tcPr>
          <w:p w14:paraId="6E389810" w14:textId="39840711" w:rsidR="00284A6A" w:rsidRPr="000B675D" w:rsidRDefault="00284A6A" w:rsidP="00284A6A">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r>
              <w:rPr>
                <w:sz w:val="20"/>
                <w:szCs w:val="20"/>
              </w:rPr>
              <w:t xml:space="preserve"> or equivalent</w:t>
            </w:r>
            <w:r w:rsidRPr="005C20E3">
              <w:rPr>
                <w:sz w:val="20"/>
                <w:szCs w:val="20"/>
              </w:rPr>
              <w:t>.</w:t>
            </w:r>
          </w:p>
          <w:p w14:paraId="1128E205" w14:textId="77777777" w:rsidR="00284A6A" w:rsidRPr="00105C6E" w:rsidRDefault="00284A6A" w:rsidP="00284A6A">
            <w:pPr>
              <w:pStyle w:val="Default"/>
              <w:jc w:val="both"/>
              <w:rPr>
                <w:sz w:val="20"/>
                <w:szCs w:val="20"/>
              </w:rPr>
            </w:pPr>
          </w:p>
          <w:p w14:paraId="15309EA0" w14:textId="77777777" w:rsidR="00284A6A" w:rsidRDefault="00284A6A" w:rsidP="00284A6A">
            <w:pPr>
              <w:pStyle w:val="Default"/>
              <w:jc w:val="both"/>
              <w:rPr>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284A6A" w:rsidRDefault="00284A6A" w:rsidP="00284A6A">
            <w:pPr>
              <w:pStyle w:val="Default"/>
              <w:jc w:val="both"/>
              <w:rPr>
                <w:sz w:val="20"/>
                <w:szCs w:val="20"/>
              </w:rPr>
            </w:pPr>
          </w:p>
          <w:p w14:paraId="6125EFD5" w14:textId="77777777" w:rsidR="00284A6A" w:rsidRDefault="00284A6A" w:rsidP="00284A6A">
            <w:pPr>
              <w:pStyle w:val="Default"/>
              <w:jc w:val="both"/>
              <w:rPr>
                <w:sz w:val="20"/>
                <w:szCs w:val="20"/>
              </w:rPr>
            </w:pPr>
            <w:r w:rsidRPr="00223B54">
              <w:rPr>
                <w:sz w:val="20"/>
                <w:szCs w:val="20"/>
              </w:rPr>
              <w:t xml:space="preserve">In the case of </w:t>
            </w:r>
            <w:r w:rsidRPr="00223B54">
              <w:rPr>
                <w:b/>
                <w:bCs/>
                <w:sz w:val="20"/>
                <w:szCs w:val="20"/>
              </w:rPr>
              <w:t>Auxiliaries</w:t>
            </w:r>
            <w:r w:rsidRPr="00223B54">
              <w:rPr>
                <w:sz w:val="20"/>
                <w:szCs w:val="20"/>
              </w:rPr>
              <w:t>, the state where they are de-energi</w:t>
            </w:r>
            <w:r>
              <w:rPr>
                <w:sz w:val="20"/>
                <w:szCs w:val="20"/>
              </w:rPr>
              <w:t>s</w:t>
            </w:r>
            <w:r w:rsidRPr="00223B54">
              <w:rPr>
                <w:sz w:val="20"/>
                <w:szCs w:val="20"/>
              </w:rPr>
              <w:t>ed and not capable of fulfilling their function until restarted or resupplied.</w:t>
            </w:r>
          </w:p>
          <w:p w14:paraId="2CFC5969" w14:textId="2A0F2390" w:rsidR="00284A6A" w:rsidRPr="002A73E9" w:rsidRDefault="00284A6A" w:rsidP="00284A6A">
            <w:pPr>
              <w:pStyle w:val="Default"/>
              <w:jc w:val="both"/>
              <w:rPr>
                <w:sz w:val="20"/>
              </w:rPr>
            </w:pPr>
          </w:p>
        </w:tc>
      </w:tr>
      <w:tr w:rsidR="00284A6A" w:rsidRPr="007E0B31" w14:paraId="7BC2DAF6" w14:textId="77777777" w:rsidTr="2F419186">
        <w:trPr>
          <w:cantSplit/>
        </w:trPr>
        <w:tc>
          <w:tcPr>
            <w:tcW w:w="2884" w:type="dxa"/>
          </w:tcPr>
          <w:p w14:paraId="3675FAA8" w14:textId="77777777" w:rsidR="00284A6A" w:rsidRPr="007E0B31" w:rsidRDefault="00284A6A" w:rsidP="00284A6A">
            <w:pPr>
              <w:pStyle w:val="Arial11Bold"/>
              <w:rPr>
                <w:rFonts w:cs="Arial"/>
                <w:lang w:val="en-US"/>
              </w:rPr>
            </w:pPr>
            <w:r w:rsidRPr="007E0B31">
              <w:rPr>
                <w:rFonts w:cs="Arial"/>
                <w:lang w:val="en-US"/>
              </w:rPr>
              <w:t>Significant Code Review</w:t>
            </w:r>
          </w:p>
        </w:tc>
        <w:tc>
          <w:tcPr>
            <w:tcW w:w="6634" w:type="dxa"/>
          </w:tcPr>
          <w:p w14:paraId="671DC2B0" w14:textId="77777777" w:rsidR="00284A6A" w:rsidRPr="007E0B31" w:rsidRDefault="00284A6A" w:rsidP="00284A6A">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284A6A" w:rsidRPr="007E0B31" w14:paraId="1B5DF07B" w14:textId="77777777" w:rsidTr="2F419186">
        <w:trPr>
          <w:cantSplit/>
          <w:trHeight w:val="844"/>
        </w:trPr>
        <w:tc>
          <w:tcPr>
            <w:tcW w:w="2884" w:type="dxa"/>
          </w:tcPr>
          <w:p w14:paraId="7D570753" w14:textId="77777777" w:rsidR="00284A6A" w:rsidRPr="007E0B31" w:rsidRDefault="00284A6A" w:rsidP="00284A6A">
            <w:pPr>
              <w:pStyle w:val="Arial11Bold"/>
              <w:rPr>
                <w:rFonts w:cs="Arial"/>
                <w:lang w:val="en-US"/>
              </w:rPr>
            </w:pPr>
            <w:r w:rsidRPr="007E0B31">
              <w:rPr>
                <w:rFonts w:cs="Arial"/>
                <w:lang w:val="en-US"/>
              </w:rPr>
              <w:t>Significant Code Review Phase</w:t>
            </w:r>
          </w:p>
        </w:tc>
        <w:tc>
          <w:tcPr>
            <w:tcW w:w="6634" w:type="dxa"/>
          </w:tcPr>
          <w:p w14:paraId="0EC0F404" w14:textId="77777777" w:rsidR="00284A6A" w:rsidRPr="007E0B31" w:rsidRDefault="00284A6A" w:rsidP="00284A6A">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284A6A" w:rsidRPr="007E0B31" w14:paraId="5ADB841A" w14:textId="77777777" w:rsidTr="2F419186">
        <w:trPr>
          <w:cantSplit/>
          <w:trHeight w:val="391"/>
        </w:trPr>
        <w:tc>
          <w:tcPr>
            <w:tcW w:w="2884" w:type="dxa"/>
          </w:tcPr>
          <w:p w14:paraId="7F34926A" w14:textId="77777777" w:rsidR="00284A6A" w:rsidRPr="005A3DF9" w:rsidRDefault="00284A6A" w:rsidP="00284A6A">
            <w:pPr>
              <w:rPr>
                <w:b/>
                <w:bCs/>
              </w:rPr>
            </w:pPr>
            <w:r w:rsidRPr="005A3DF9">
              <w:rPr>
                <w:b/>
                <w:bCs/>
              </w:rPr>
              <w:t>Significant Event</w:t>
            </w:r>
          </w:p>
        </w:tc>
        <w:tc>
          <w:tcPr>
            <w:tcW w:w="6634" w:type="dxa"/>
          </w:tcPr>
          <w:p w14:paraId="1EE1E359" w14:textId="77777777" w:rsidR="00284A6A" w:rsidRPr="005A3DF9" w:rsidRDefault="00284A6A" w:rsidP="00284A6A">
            <w:r w:rsidRPr="005A3DF9">
              <w:t xml:space="preserve">An </w:t>
            </w:r>
            <w:r w:rsidRPr="005A3DF9">
              <w:rPr>
                <w:b/>
                <w:bCs/>
              </w:rPr>
              <w:t>Event</w:t>
            </w:r>
            <w:r w:rsidRPr="005A3DF9">
              <w:t>, as defined in OC3.4.1.</w:t>
            </w:r>
          </w:p>
        </w:tc>
      </w:tr>
      <w:tr w:rsidR="00284A6A" w:rsidRPr="007E0B31" w14:paraId="1BEA81BE" w14:textId="77777777" w:rsidTr="2F419186">
        <w:trPr>
          <w:cantSplit/>
        </w:trPr>
        <w:tc>
          <w:tcPr>
            <w:tcW w:w="2884" w:type="dxa"/>
          </w:tcPr>
          <w:p w14:paraId="7DDF6CE8" w14:textId="77777777" w:rsidR="00284A6A" w:rsidRPr="007E0B31" w:rsidRDefault="00284A6A" w:rsidP="00284A6A">
            <w:pPr>
              <w:pStyle w:val="Arial11Bold"/>
              <w:rPr>
                <w:rFonts w:cs="Arial"/>
              </w:rPr>
            </w:pPr>
            <w:r w:rsidRPr="007E0B31">
              <w:rPr>
                <w:rFonts w:cs="Arial"/>
              </w:rPr>
              <w:lastRenderedPageBreak/>
              <w:t>Significant Incident</w:t>
            </w:r>
          </w:p>
        </w:tc>
        <w:tc>
          <w:tcPr>
            <w:tcW w:w="6634" w:type="dxa"/>
          </w:tcPr>
          <w:p w14:paraId="7F61F265" w14:textId="77777777" w:rsidR="00284A6A" w:rsidRPr="007E0B31" w:rsidRDefault="00284A6A" w:rsidP="00284A6A">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proofErr w:type="gramStart"/>
            <w:r w:rsidRPr="007E0B31">
              <w:rPr>
                <w:rFonts w:cs="Arial"/>
                <w:b/>
              </w:rPr>
              <w:t>User</w:t>
            </w:r>
            <w:r w:rsidRPr="007E0B31">
              <w:rPr>
                <w:rFonts w:cs="Arial"/>
              </w:rPr>
              <w:t xml:space="preserve"> accordingly;</w:t>
            </w:r>
            <w:proofErr w:type="gramEnd"/>
            <w:r w:rsidRPr="007E0B31">
              <w:rPr>
                <w:rFonts w:cs="Arial"/>
              </w:rPr>
              <w:t xml:space="preserve"> or</w:t>
            </w:r>
          </w:p>
          <w:p w14:paraId="00F396BD" w14:textId="5EB0F9B3"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284A6A" w:rsidRPr="007E0B31" w14:paraId="3E055DF2" w14:textId="77777777" w:rsidTr="2F419186">
        <w:trPr>
          <w:cantSplit/>
        </w:trPr>
        <w:tc>
          <w:tcPr>
            <w:tcW w:w="2884" w:type="dxa"/>
          </w:tcPr>
          <w:p w14:paraId="0E800888" w14:textId="77777777" w:rsidR="00284A6A" w:rsidRPr="007E0B31" w:rsidRDefault="00284A6A" w:rsidP="00284A6A">
            <w:pPr>
              <w:pStyle w:val="Arial11Bold"/>
              <w:rPr>
                <w:rFonts w:cs="Arial"/>
              </w:rPr>
            </w:pPr>
            <w:r w:rsidRPr="007E0B31">
              <w:rPr>
                <w:rFonts w:cs="Arial"/>
              </w:rPr>
              <w:t>Simultaneous Tap Change</w:t>
            </w:r>
          </w:p>
        </w:tc>
        <w:tc>
          <w:tcPr>
            <w:tcW w:w="6634" w:type="dxa"/>
          </w:tcPr>
          <w:p w14:paraId="60D3F25A" w14:textId="2377F85E" w:rsidR="00284A6A" w:rsidRPr="007E0B31" w:rsidRDefault="00284A6A" w:rsidP="00284A6A">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284A6A" w:rsidRPr="007E0B31" w14:paraId="328E6979" w14:textId="77777777" w:rsidTr="2F419186">
        <w:trPr>
          <w:cantSplit/>
        </w:trPr>
        <w:tc>
          <w:tcPr>
            <w:tcW w:w="2884" w:type="dxa"/>
          </w:tcPr>
          <w:p w14:paraId="7DB29454" w14:textId="260E372C" w:rsidR="00284A6A" w:rsidRPr="009A551F" w:rsidRDefault="00284A6A" w:rsidP="00284A6A">
            <w:pPr>
              <w:pStyle w:val="Arial11Bold"/>
              <w:rPr>
                <w:rFonts w:cs="Arial"/>
              </w:rPr>
            </w:pPr>
            <w:r w:rsidRPr="009A551F">
              <w:rPr>
                <w:lang w:val="en-US"/>
              </w:rPr>
              <w:t>Single Intraday Coupling</w:t>
            </w:r>
          </w:p>
        </w:tc>
        <w:tc>
          <w:tcPr>
            <w:tcW w:w="6634" w:type="dxa"/>
          </w:tcPr>
          <w:p w14:paraId="46F14FC7" w14:textId="686B1D19" w:rsidR="00284A6A" w:rsidRPr="009A551F" w:rsidRDefault="00284A6A" w:rsidP="00284A6A">
            <w:pPr>
              <w:pStyle w:val="TableArial11"/>
              <w:rPr>
                <w:rFonts w:cs="Arial"/>
              </w:rPr>
            </w:pPr>
            <w:r w:rsidRPr="009A551F">
              <w:t>The continuous process where collected orders are matched and cross-zonal capacity is allocated simultaneously for different bidding zones in the intraday market.</w:t>
            </w:r>
          </w:p>
        </w:tc>
      </w:tr>
      <w:tr w:rsidR="00284A6A" w:rsidRPr="007E0B31" w14:paraId="5AFB48FD" w14:textId="77777777" w:rsidTr="2F419186">
        <w:trPr>
          <w:cantSplit/>
        </w:trPr>
        <w:tc>
          <w:tcPr>
            <w:tcW w:w="2884" w:type="dxa"/>
          </w:tcPr>
          <w:p w14:paraId="6EF1D6A4" w14:textId="77777777" w:rsidR="00284A6A" w:rsidRPr="007E0B31" w:rsidRDefault="00284A6A" w:rsidP="00284A6A">
            <w:pPr>
              <w:pStyle w:val="Arial11Bold"/>
              <w:rPr>
                <w:rFonts w:cs="Arial"/>
              </w:rPr>
            </w:pPr>
            <w:r w:rsidRPr="007E0B31">
              <w:rPr>
                <w:rFonts w:cs="Arial"/>
              </w:rPr>
              <w:t>Single Line Diagram</w:t>
            </w:r>
          </w:p>
        </w:tc>
        <w:tc>
          <w:tcPr>
            <w:tcW w:w="6634" w:type="dxa"/>
          </w:tcPr>
          <w:p w14:paraId="4EC44797" w14:textId="77777777" w:rsidR="00284A6A" w:rsidRPr="007E0B31" w:rsidRDefault="00284A6A" w:rsidP="00284A6A">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284A6A" w:rsidRPr="007E0B31" w14:paraId="465C7113" w14:textId="77777777" w:rsidTr="2F419186">
        <w:trPr>
          <w:cantSplit/>
        </w:trPr>
        <w:tc>
          <w:tcPr>
            <w:tcW w:w="2884" w:type="dxa"/>
          </w:tcPr>
          <w:p w14:paraId="752C09A5" w14:textId="77777777" w:rsidR="00284A6A" w:rsidRPr="007E0B31" w:rsidRDefault="00284A6A" w:rsidP="00284A6A">
            <w:pPr>
              <w:pStyle w:val="Arial11Bold"/>
              <w:rPr>
                <w:rFonts w:cs="Arial"/>
              </w:rPr>
            </w:pPr>
            <w:r w:rsidRPr="007E0B31">
              <w:rPr>
                <w:rFonts w:cs="Arial"/>
              </w:rPr>
              <w:t>Single Point of Connection</w:t>
            </w:r>
          </w:p>
        </w:tc>
        <w:tc>
          <w:tcPr>
            <w:tcW w:w="6634" w:type="dxa"/>
          </w:tcPr>
          <w:p w14:paraId="357AE2D2" w14:textId="77777777" w:rsidR="00284A6A" w:rsidRPr="007E0B31" w:rsidRDefault="00284A6A" w:rsidP="00284A6A">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284A6A" w:rsidRPr="007E0B31" w14:paraId="6F54CDA0" w14:textId="77777777" w:rsidTr="2F419186">
        <w:trPr>
          <w:cantSplit/>
        </w:trPr>
        <w:tc>
          <w:tcPr>
            <w:tcW w:w="2884" w:type="dxa"/>
          </w:tcPr>
          <w:p w14:paraId="636AB71F" w14:textId="77777777" w:rsidR="00284A6A" w:rsidRPr="007E0B31" w:rsidRDefault="00284A6A" w:rsidP="00284A6A">
            <w:pPr>
              <w:pStyle w:val="Arial11Bold"/>
              <w:rPr>
                <w:rFonts w:cs="Arial"/>
              </w:rPr>
            </w:pPr>
            <w:r w:rsidRPr="007E0B31">
              <w:rPr>
                <w:rFonts w:cs="Arial"/>
              </w:rPr>
              <w:t>Site Common Drawings</w:t>
            </w:r>
          </w:p>
        </w:tc>
        <w:tc>
          <w:tcPr>
            <w:tcW w:w="6634" w:type="dxa"/>
          </w:tcPr>
          <w:p w14:paraId="10001C92" w14:textId="77777777" w:rsidR="00284A6A" w:rsidRPr="007E0B31" w:rsidRDefault="00284A6A" w:rsidP="00284A6A">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284A6A" w:rsidRPr="007E0B31" w14:paraId="5735D188" w14:textId="77777777" w:rsidTr="2F419186">
        <w:trPr>
          <w:cantSplit/>
        </w:trPr>
        <w:tc>
          <w:tcPr>
            <w:tcW w:w="2884" w:type="dxa"/>
          </w:tcPr>
          <w:p w14:paraId="236162FF" w14:textId="77777777" w:rsidR="00284A6A" w:rsidRPr="007E0B31" w:rsidRDefault="00284A6A" w:rsidP="00284A6A">
            <w:pPr>
              <w:pStyle w:val="Arial11Bold"/>
              <w:rPr>
                <w:rFonts w:cs="Arial"/>
              </w:rPr>
            </w:pPr>
            <w:r w:rsidRPr="007E0B31">
              <w:rPr>
                <w:rFonts w:cs="Arial"/>
              </w:rPr>
              <w:t xml:space="preserve">Site Responsibility Schedule </w:t>
            </w:r>
          </w:p>
        </w:tc>
        <w:tc>
          <w:tcPr>
            <w:tcW w:w="6634" w:type="dxa"/>
          </w:tcPr>
          <w:p w14:paraId="6A1F8B74" w14:textId="77777777" w:rsidR="00284A6A" w:rsidRPr="007E0B31" w:rsidRDefault="00284A6A" w:rsidP="00284A6A">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284A6A" w:rsidRPr="007E0B31" w14:paraId="45E94789" w14:textId="77777777" w:rsidTr="2F419186">
        <w:trPr>
          <w:cantSplit/>
        </w:trPr>
        <w:tc>
          <w:tcPr>
            <w:tcW w:w="2884" w:type="dxa"/>
          </w:tcPr>
          <w:p w14:paraId="46B439EE" w14:textId="77777777" w:rsidR="00284A6A" w:rsidRPr="007E0B31" w:rsidRDefault="00284A6A" w:rsidP="00284A6A">
            <w:pPr>
              <w:pStyle w:val="Arial11Bold"/>
              <w:rPr>
                <w:rFonts w:cs="Arial"/>
              </w:rPr>
            </w:pPr>
            <w:r w:rsidRPr="007E0B31">
              <w:rPr>
                <w:rFonts w:cs="Arial"/>
              </w:rPr>
              <w:t>Slope</w:t>
            </w:r>
          </w:p>
        </w:tc>
        <w:tc>
          <w:tcPr>
            <w:tcW w:w="6634" w:type="dxa"/>
          </w:tcPr>
          <w:p w14:paraId="0B1F2C0B" w14:textId="77777777" w:rsidR="00284A6A" w:rsidRPr="007E0B31" w:rsidRDefault="00284A6A" w:rsidP="00284A6A">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284A6A" w:rsidRPr="007E0B31" w14:paraId="37CB2940" w14:textId="77777777" w:rsidTr="2F419186">
        <w:trPr>
          <w:cantSplit/>
        </w:trPr>
        <w:tc>
          <w:tcPr>
            <w:tcW w:w="2884" w:type="dxa"/>
          </w:tcPr>
          <w:p w14:paraId="216A2CB0" w14:textId="77777777" w:rsidR="00284A6A" w:rsidRPr="007E0B31" w:rsidRDefault="00284A6A" w:rsidP="00284A6A">
            <w:pPr>
              <w:pStyle w:val="Arial11Bold"/>
              <w:rPr>
                <w:rFonts w:cs="Arial"/>
              </w:rPr>
            </w:pPr>
            <w:r w:rsidRPr="007E0B31">
              <w:rPr>
                <w:rFonts w:cs="Arial"/>
              </w:rPr>
              <w:t>Small Participant</w:t>
            </w:r>
          </w:p>
        </w:tc>
        <w:tc>
          <w:tcPr>
            <w:tcW w:w="6634" w:type="dxa"/>
          </w:tcPr>
          <w:p w14:paraId="01410E38" w14:textId="77777777" w:rsidR="00284A6A" w:rsidRPr="007E0B31" w:rsidRDefault="00284A6A" w:rsidP="00284A6A">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284A6A" w:rsidRPr="007E0B31" w14:paraId="1F395979" w14:textId="77777777" w:rsidTr="2F419186">
        <w:trPr>
          <w:cantSplit/>
        </w:trPr>
        <w:tc>
          <w:tcPr>
            <w:tcW w:w="2884" w:type="dxa"/>
          </w:tcPr>
          <w:p w14:paraId="07FA4ADB" w14:textId="77777777" w:rsidR="00284A6A" w:rsidRPr="007E0B31" w:rsidRDefault="00284A6A" w:rsidP="00284A6A">
            <w:pPr>
              <w:pStyle w:val="Arial11Bold"/>
              <w:rPr>
                <w:rFonts w:cs="Arial"/>
              </w:rPr>
            </w:pPr>
            <w:r w:rsidRPr="007E0B31">
              <w:rPr>
                <w:rFonts w:cs="Arial"/>
              </w:rPr>
              <w:lastRenderedPageBreak/>
              <w:t>Small Power Station</w:t>
            </w:r>
          </w:p>
        </w:tc>
        <w:tc>
          <w:tcPr>
            <w:tcW w:w="6634" w:type="dxa"/>
          </w:tcPr>
          <w:p w14:paraId="281660E4" w14:textId="77777777" w:rsidR="00284A6A" w:rsidRPr="007E0B31" w:rsidRDefault="00284A6A" w:rsidP="00284A6A">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is </w:t>
            </w:r>
          </w:p>
          <w:p w14:paraId="7D8FE08B"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directly connected to:</w:t>
            </w:r>
          </w:p>
          <w:p w14:paraId="13A62CE9" w14:textId="4218E8A6" w:rsidR="00284A6A" w:rsidRPr="007E0B31" w:rsidRDefault="00284A6A" w:rsidP="00284A6A">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77777777" w:rsidR="00284A6A" w:rsidRPr="007E0B31" w:rsidRDefault="00284A6A" w:rsidP="00284A6A">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77777777" w:rsidR="00284A6A" w:rsidRPr="007E0B31" w:rsidRDefault="00284A6A" w:rsidP="00284A6A">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w:t>
            </w:r>
            <w:proofErr w:type="gramStart"/>
            <w:r w:rsidRPr="007E0B31">
              <w:rPr>
                <w:rFonts w:cs="Arial"/>
              </w:rPr>
              <w:t>MW;</w:t>
            </w:r>
            <w:proofErr w:type="gramEnd"/>
            <w:r w:rsidRPr="007E0B31">
              <w:rPr>
                <w:rFonts w:cs="Arial"/>
              </w:rPr>
              <w:t xml:space="preserve"> or</w:t>
            </w:r>
          </w:p>
          <w:p w14:paraId="7C66EFE5" w14:textId="77777777" w:rsidR="00284A6A" w:rsidRPr="007E0B31" w:rsidRDefault="00284A6A" w:rsidP="00284A6A">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r w:rsidRPr="007E0B31">
              <w:rPr>
                <w:rFonts w:cs="Arial"/>
              </w:rPr>
              <w:t xml:space="preserve"> </w:t>
            </w:r>
          </w:p>
          <w:p w14:paraId="140E2BBD" w14:textId="77777777" w:rsidR="00284A6A" w:rsidRPr="007E0B31" w:rsidRDefault="00284A6A" w:rsidP="00284A6A">
            <w:pPr>
              <w:pStyle w:val="TableArial11"/>
              <w:ind w:left="567" w:hanging="567"/>
              <w:rPr>
                <w:rFonts w:cs="Arial"/>
              </w:rPr>
            </w:pPr>
            <w:r w:rsidRPr="007E0B31">
              <w:rPr>
                <w:rFonts w:cs="Arial"/>
              </w:rPr>
              <w:t>or,</w:t>
            </w:r>
          </w:p>
          <w:p w14:paraId="7EB0BBC3"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383CE3F9" w:rsidR="00284A6A" w:rsidRPr="007E0B31" w:rsidRDefault="00284A6A" w:rsidP="00284A6A">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77777777" w:rsidR="00284A6A" w:rsidRPr="007E0B31" w:rsidRDefault="00284A6A" w:rsidP="00284A6A">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77777777" w:rsidR="00284A6A" w:rsidRPr="007E0B31" w:rsidRDefault="00284A6A" w:rsidP="00284A6A">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709A46B5" w14:textId="77777777" w:rsidR="00284A6A" w:rsidRPr="007E0B31" w:rsidRDefault="00284A6A" w:rsidP="00284A6A">
            <w:pPr>
              <w:pStyle w:val="TableArial11"/>
              <w:ind w:left="567" w:hanging="567"/>
              <w:rPr>
                <w:rFonts w:cs="Arial"/>
              </w:rPr>
            </w:pPr>
            <w:r w:rsidRPr="007E0B31">
              <w:rPr>
                <w:rFonts w:cs="Arial"/>
              </w:rPr>
              <w:t>or,</w:t>
            </w:r>
          </w:p>
          <w:p w14:paraId="6997783A"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284A6A" w:rsidRPr="007E0B31" w:rsidRDefault="00284A6A" w:rsidP="00284A6A">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284A6A" w:rsidRPr="007E0B31" w:rsidRDefault="00284A6A" w:rsidP="00284A6A">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284A6A" w:rsidRPr="007E0B31" w:rsidRDefault="00284A6A" w:rsidP="00284A6A">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w:t>
            </w:r>
            <w:proofErr w:type="gramStart"/>
            <w:r w:rsidRPr="007E0B31">
              <w:rPr>
                <w:rFonts w:cs="Arial"/>
              </w:rPr>
              <w:t>10MW;</w:t>
            </w:r>
            <w:proofErr w:type="gramEnd"/>
          </w:p>
          <w:p w14:paraId="01651DEA" w14:textId="77777777" w:rsidR="00284A6A" w:rsidRPr="007E0B31" w:rsidRDefault="00284A6A" w:rsidP="00284A6A">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284A6A" w:rsidRPr="007E0B31" w14:paraId="7573FBB9" w14:textId="77777777" w:rsidTr="2F419186">
        <w:trPr>
          <w:cantSplit/>
        </w:trPr>
        <w:tc>
          <w:tcPr>
            <w:tcW w:w="2884" w:type="dxa"/>
          </w:tcPr>
          <w:p w14:paraId="762A4B06" w14:textId="77777777" w:rsidR="00284A6A" w:rsidRPr="007E0B31" w:rsidRDefault="00284A6A" w:rsidP="00284A6A">
            <w:pPr>
              <w:pStyle w:val="Arial11Bold"/>
              <w:rPr>
                <w:rFonts w:cs="Arial"/>
              </w:rPr>
            </w:pPr>
            <w:r w:rsidRPr="007E0B31">
              <w:rPr>
                <w:rFonts w:cs="Arial"/>
              </w:rPr>
              <w:t>Speeder Motor Setting Range</w:t>
            </w:r>
          </w:p>
        </w:tc>
        <w:tc>
          <w:tcPr>
            <w:tcW w:w="6634" w:type="dxa"/>
          </w:tcPr>
          <w:p w14:paraId="4F8D293D" w14:textId="77777777" w:rsidR="00284A6A" w:rsidRPr="007E0B31" w:rsidRDefault="00284A6A" w:rsidP="00284A6A">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284A6A" w:rsidRPr="007E0B31" w14:paraId="04280D98" w14:textId="77777777" w:rsidTr="2F419186">
        <w:trPr>
          <w:cantSplit/>
        </w:trPr>
        <w:tc>
          <w:tcPr>
            <w:tcW w:w="2884" w:type="dxa"/>
          </w:tcPr>
          <w:p w14:paraId="7D8CDDFE" w14:textId="77777777" w:rsidR="00284A6A" w:rsidRPr="007E0B31" w:rsidRDefault="00284A6A" w:rsidP="00284A6A">
            <w:pPr>
              <w:pStyle w:val="Arial11Bold"/>
              <w:rPr>
                <w:rFonts w:cs="Arial"/>
              </w:rPr>
            </w:pPr>
            <w:r w:rsidRPr="007E0B31">
              <w:rPr>
                <w:rFonts w:cs="Arial"/>
              </w:rPr>
              <w:t>SPT</w:t>
            </w:r>
          </w:p>
        </w:tc>
        <w:tc>
          <w:tcPr>
            <w:tcW w:w="6634" w:type="dxa"/>
          </w:tcPr>
          <w:p w14:paraId="202D47CC" w14:textId="77777777" w:rsidR="00284A6A" w:rsidRPr="007E0B31" w:rsidRDefault="00284A6A" w:rsidP="00284A6A">
            <w:pPr>
              <w:pStyle w:val="TableArial11"/>
              <w:rPr>
                <w:rFonts w:cs="Arial"/>
              </w:rPr>
            </w:pPr>
            <w:r w:rsidRPr="007E0B31">
              <w:rPr>
                <w:rFonts w:cs="Arial"/>
              </w:rPr>
              <w:t>SP Transmission Limited</w:t>
            </w:r>
            <w:r>
              <w:rPr>
                <w:rFonts w:cs="Arial"/>
              </w:rPr>
              <w:t xml:space="preserve"> plc</w:t>
            </w:r>
          </w:p>
        </w:tc>
      </w:tr>
      <w:tr w:rsidR="00284A6A" w:rsidRPr="007E0B31" w14:paraId="2DA67376" w14:textId="77777777" w:rsidTr="2F419186">
        <w:trPr>
          <w:cantSplit/>
        </w:trPr>
        <w:tc>
          <w:tcPr>
            <w:tcW w:w="2884" w:type="dxa"/>
          </w:tcPr>
          <w:p w14:paraId="22F630E2" w14:textId="084D3F3B" w:rsidR="00284A6A" w:rsidRPr="004F1DF0" w:rsidRDefault="00284A6A" w:rsidP="00284A6A">
            <w:pPr>
              <w:rPr>
                <w:b/>
              </w:rPr>
            </w:pPr>
            <w:r w:rsidRPr="004F1DF0">
              <w:rPr>
                <w:rFonts w:cs="Arial"/>
                <w:b/>
              </w:rPr>
              <w:t>Standard Contract Terms</w:t>
            </w:r>
          </w:p>
        </w:tc>
        <w:tc>
          <w:tcPr>
            <w:tcW w:w="6634" w:type="dxa"/>
          </w:tcPr>
          <w:p w14:paraId="5D840AFD" w14:textId="4E3A5439" w:rsidR="00284A6A" w:rsidRPr="00DD7E1A" w:rsidRDefault="00284A6A" w:rsidP="00284A6A">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284A6A" w:rsidRPr="007E0B31" w14:paraId="67A0366B" w14:textId="77777777" w:rsidTr="2F419186">
        <w:trPr>
          <w:cantSplit/>
        </w:trPr>
        <w:tc>
          <w:tcPr>
            <w:tcW w:w="2884" w:type="dxa"/>
          </w:tcPr>
          <w:p w14:paraId="0F9E2157" w14:textId="5498E044" w:rsidR="00284A6A" w:rsidRDefault="00284A6A" w:rsidP="00284A6A">
            <w:pPr>
              <w:pStyle w:val="Arial11Bold"/>
              <w:rPr>
                <w:rFonts w:cs="Arial"/>
              </w:rPr>
            </w:pPr>
            <w:r w:rsidRPr="007E0B31">
              <w:rPr>
                <w:rFonts w:cs="Arial"/>
              </w:rPr>
              <w:lastRenderedPageBreak/>
              <w:t>Standard Modifications</w:t>
            </w:r>
          </w:p>
          <w:p w14:paraId="07E084EC" w14:textId="7E4794BD" w:rsidR="00284A6A" w:rsidRPr="00FB43E1" w:rsidRDefault="00284A6A" w:rsidP="00284A6A"/>
        </w:tc>
        <w:tc>
          <w:tcPr>
            <w:tcW w:w="6634" w:type="dxa"/>
          </w:tcPr>
          <w:p w14:paraId="46989946" w14:textId="77777777" w:rsidR="00284A6A" w:rsidRPr="005C20E3" w:rsidRDefault="00284A6A" w:rsidP="00284A6A">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4071C505" w14:textId="6F394016" w:rsidR="00284A6A" w:rsidRPr="007E0B31" w:rsidRDefault="00284A6A" w:rsidP="00284A6A">
            <w:pPr>
              <w:widowControl/>
              <w:autoSpaceDE w:val="0"/>
              <w:autoSpaceDN w:val="0"/>
              <w:adjustRightInd w:val="0"/>
              <w:snapToGrid w:val="0"/>
              <w:jc w:val="both"/>
              <w:rPr>
                <w:rFonts w:cs="Arial"/>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tc>
      </w:tr>
      <w:tr w:rsidR="00284A6A" w:rsidRPr="007E0B31" w14:paraId="0BE680B8" w14:textId="77777777" w:rsidTr="2F419186">
        <w:trPr>
          <w:cantSplit/>
        </w:trPr>
        <w:tc>
          <w:tcPr>
            <w:tcW w:w="2884" w:type="dxa"/>
          </w:tcPr>
          <w:p w14:paraId="08548C67" w14:textId="77777777" w:rsidR="00284A6A" w:rsidRPr="007E0B31" w:rsidRDefault="00284A6A" w:rsidP="00284A6A">
            <w:pPr>
              <w:pStyle w:val="Arial11Bold"/>
              <w:rPr>
                <w:rFonts w:cs="Arial"/>
              </w:rPr>
            </w:pPr>
            <w:r w:rsidRPr="007E0B31">
              <w:rPr>
                <w:rFonts w:cs="Arial"/>
              </w:rPr>
              <w:t>Standard Planning Data</w:t>
            </w:r>
          </w:p>
        </w:tc>
        <w:tc>
          <w:tcPr>
            <w:tcW w:w="6634" w:type="dxa"/>
          </w:tcPr>
          <w:p w14:paraId="2E9B039E" w14:textId="4F20BEE7" w:rsidR="00284A6A" w:rsidRPr="007E0B31" w:rsidRDefault="00284A6A" w:rsidP="00284A6A">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284A6A" w:rsidRPr="007E0B31" w14:paraId="50C48905" w14:textId="77777777" w:rsidTr="2F419186">
        <w:trPr>
          <w:cantSplit/>
        </w:trPr>
        <w:tc>
          <w:tcPr>
            <w:tcW w:w="2884" w:type="dxa"/>
          </w:tcPr>
          <w:p w14:paraId="2AB06ACF" w14:textId="35A4C384" w:rsidR="00284A6A" w:rsidRPr="007E0B31" w:rsidRDefault="00284A6A" w:rsidP="00284A6A">
            <w:pPr>
              <w:pStyle w:val="Arial11Bold"/>
              <w:rPr>
                <w:rFonts w:cs="Arial"/>
              </w:rPr>
            </w:pPr>
            <w:r>
              <w:rPr>
                <w:rFonts w:cs="Arial"/>
              </w:rPr>
              <w:t>Standard Product</w:t>
            </w:r>
          </w:p>
        </w:tc>
        <w:tc>
          <w:tcPr>
            <w:tcW w:w="6634" w:type="dxa"/>
          </w:tcPr>
          <w:p w14:paraId="4CFE3F05" w14:textId="3648906A" w:rsidR="00284A6A" w:rsidRPr="007E0B31" w:rsidRDefault="00284A6A" w:rsidP="00284A6A">
            <w:pPr>
              <w:pStyle w:val="TableArial11"/>
              <w:rPr>
                <w:rFonts w:cs="Arial"/>
              </w:rPr>
            </w:pPr>
            <w:r>
              <w:rPr>
                <w:rFonts w:cs="Arial"/>
              </w:rPr>
              <w:t>Means a harmonised balancing product defined by all EU TSOs for the exchange of balance services.</w:t>
            </w:r>
          </w:p>
        </w:tc>
      </w:tr>
      <w:tr w:rsidR="00284A6A" w:rsidRPr="007E0B31" w14:paraId="4044E3F1" w14:textId="77777777" w:rsidTr="2F419186">
        <w:trPr>
          <w:cantSplit/>
        </w:trPr>
        <w:tc>
          <w:tcPr>
            <w:tcW w:w="2884" w:type="dxa"/>
          </w:tcPr>
          <w:p w14:paraId="1595BA77" w14:textId="0A36263B" w:rsidR="00284A6A" w:rsidRPr="007E0B31" w:rsidRDefault="00284A6A" w:rsidP="00284A6A">
            <w:pPr>
              <w:pStyle w:val="Arial11Bold"/>
              <w:rPr>
                <w:rFonts w:cs="Arial"/>
              </w:rPr>
            </w:pPr>
            <w:r>
              <w:rPr>
                <w:rFonts w:cs="Arial"/>
              </w:rPr>
              <w:t>Specific Product</w:t>
            </w:r>
          </w:p>
        </w:tc>
        <w:tc>
          <w:tcPr>
            <w:tcW w:w="6634" w:type="dxa"/>
          </w:tcPr>
          <w:p w14:paraId="2C1F1A68" w14:textId="18D90CF3" w:rsidR="00284A6A" w:rsidRPr="007E0B31" w:rsidRDefault="00284A6A" w:rsidP="00284A6A">
            <w:pPr>
              <w:pStyle w:val="TableArial11"/>
              <w:rPr>
                <w:rFonts w:cs="Arial"/>
              </w:rPr>
            </w:pPr>
            <w:r>
              <w:rPr>
                <w:rFonts w:cs="Arial"/>
              </w:rPr>
              <w:t>Means in the context of Balancing Services a product that is not a standard product.</w:t>
            </w:r>
          </w:p>
        </w:tc>
      </w:tr>
      <w:tr w:rsidR="00284A6A" w:rsidRPr="007E0B31" w14:paraId="72218AE6" w14:textId="77777777" w:rsidTr="2F419186">
        <w:trPr>
          <w:cantSplit/>
        </w:trPr>
        <w:tc>
          <w:tcPr>
            <w:tcW w:w="2884" w:type="dxa"/>
          </w:tcPr>
          <w:p w14:paraId="24E4CECA" w14:textId="77777777" w:rsidR="00284A6A" w:rsidRPr="007E0B31" w:rsidRDefault="00284A6A" w:rsidP="00284A6A">
            <w:pPr>
              <w:pStyle w:val="Arial11Bold"/>
              <w:rPr>
                <w:rFonts w:cs="Arial"/>
              </w:rPr>
            </w:pPr>
            <w:r w:rsidRPr="007E0B31">
              <w:rPr>
                <w:rFonts w:cs="Arial"/>
              </w:rPr>
              <w:t>Start Time</w:t>
            </w:r>
          </w:p>
        </w:tc>
        <w:tc>
          <w:tcPr>
            <w:tcW w:w="6634" w:type="dxa"/>
          </w:tcPr>
          <w:p w14:paraId="78DDDAD8" w14:textId="508DFE7C" w:rsidR="00284A6A" w:rsidRPr="007E0B31" w:rsidRDefault="00284A6A" w:rsidP="00284A6A">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284A6A" w:rsidRPr="007E0B31" w14:paraId="763B02FF" w14:textId="77777777" w:rsidTr="2F419186">
        <w:trPr>
          <w:cantSplit/>
        </w:trPr>
        <w:tc>
          <w:tcPr>
            <w:tcW w:w="2884" w:type="dxa"/>
          </w:tcPr>
          <w:p w14:paraId="0BDA9245" w14:textId="77777777" w:rsidR="00284A6A" w:rsidRPr="007E0B31" w:rsidRDefault="00284A6A" w:rsidP="00284A6A">
            <w:pPr>
              <w:pStyle w:val="Arial11Bold"/>
              <w:rPr>
                <w:rFonts w:cs="Arial"/>
              </w:rPr>
            </w:pPr>
            <w:r w:rsidRPr="007E0B31">
              <w:rPr>
                <w:rFonts w:cs="Arial"/>
              </w:rPr>
              <w:t>Start-Up</w:t>
            </w:r>
          </w:p>
        </w:tc>
        <w:tc>
          <w:tcPr>
            <w:tcW w:w="6634" w:type="dxa"/>
          </w:tcPr>
          <w:p w14:paraId="4FEE3525" w14:textId="0B945479" w:rsidR="00284A6A" w:rsidRPr="000B675D" w:rsidRDefault="00284A6A" w:rsidP="00284A6A">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284A6A" w:rsidRPr="00020048" w:rsidRDefault="00284A6A" w:rsidP="00284A6A">
            <w:pPr>
              <w:pStyle w:val="Default"/>
              <w:jc w:val="both"/>
              <w:rPr>
                <w:sz w:val="20"/>
                <w:szCs w:val="20"/>
              </w:rPr>
            </w:pPr>
          </w:p>
          <w:p w14:paraId="5B2A0628" w14:textId="4DE42AEA" w:rsidR="00284A6A" w:rsidRPr="00020048" w:rsidRDefault="00284A6A" w:rsidP="00284A6A">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284A6A" w:rsidRPr="007E0B31" w14:paraId="62345A33" w14:textId="77777777" w:rsidTr="2F419186">
        <w:trPr>
          <w:cantSplit/>
        </w:trPr>
        <w:tc>
          <w:tcPr>
            <w:tcW w:w="2884" w:type="dxa"/>
          </w:tcPr>
          <w:p w14:paraId="50EEE201" w14:textId="77777777" w:rsidR="00284A6A" w:rsidRPr="007E0B31" w:rsidRDefault="00284A6A" w:rsidP="00284A6A">
            <w:pPr>
              <w:pStyle w:val="Arial11Bold"/>
              <w:rPr>
                <w:rFonts w:cs="Arial"/>
              </w:rPr>
            </w:pPr>
            <w:r w:rsidRPr="007E0B31">
              <w:rPr>
                <w:rFonts w:cs="Arial"/>
              </w:rPr>
              <w:t>Statement of Readiness</w:t>
            </w:r>
          </w:p>
        </w:tc>
        <w:tc>
          <w:tcPr>
            <w:tcW w:w="6634" w:type="dxa"/>
          </w:tcPr>
          <w:p w14:paraId="77611375"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284A6A" w:rsidRPr="007E0B31" w14:paraId="1419E7F2" w14:textId="77777777" w:rsidTr="2F419186">
        <w:trPr>
          <w:cantSplit/>
        </w:trPr>
        <w:tc>
          <w:tcPr>
            <w:tcW w:w="2884" w:type="dxa"/>
          </w:tcPr>
          <w:p w14:paraId="0D75498C" w14:textId="77777777" w:rsidR="00284A6A" w:rsidRPr="007E0B31" w:rsidRDefault="00284A6A" w:rsidP="00284A6A">
            <w:pPr>
              <w:pStyle w:val="Arial11Bold"/>
              <w:rPr>
                <w:rFonts w:cs="Arial"/>
              </w:rPr>
            </w:pPr>
            <w:r w:rsidRPr="007E0B31">
              <w:rPr>
                <w:rFonts w:cs="Arial"/>
              </w:rPr>
              <w:t>Station Board</w:t>
            </w:r>
          </w:p>
        </w:tc>
        <w:tc>
          <w:tcPr>
            <w:tcW w:w="6634" w:type="dxa"/>
          </w:tcPr>
          <w:p w14:paraId="67932C5D" w14:textId="77777777" w:rsidR="00284A6A" w:rsidRPr="007E0B31" w:rsidRDefault="00284A6A" w:rsidP="00284A6A">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284A6A" w:rsidRPr="007E0B31" w14:paraId="600D28C8" w14:textId="77777777" w:rsidTr="2F419186">
        <w:trPr>
          <w:cantSplit/>
        </w:trPr>
        <w:tc>
          <w:tcPr>
            <w:tcW w:w="2884" w:type="dxa"/>
          </w:tcPr>
          <w:p w14:paraId="40E3E191" w14:textId="77777777" w:rsidR="00284A6A" w:rsidRPr="007E0B31" w:rsidRDefault="00284A6A" w:rsidP="00284A6A">
            <w:pPr>
              <w:pStyle w:val="Arial11Bold"/>
              <w:rPr>
                <w:rFonts w:cs="Arial"/>
              </w:rPr>
            </w:pPr>
            <w:r w:rsidRPr="007E0B31">
              <w:rPr>
                <w:rFonts w:cs="Arial"/>
              </w:rPr>
              <w:t>Station Transformer</w:t>
            </w:r>
          </w:p>
        </w:tc>
        <w:tc>
          <w:tcPr>
            <w:tcW w:w="6634" w:type="dxa"/>
          </w:tcPr>
          <w:p w14:paraId="0151496D" w14:textId="77777777" w:rsidR="00284A6A" w:rsidRPr="007E0B31" w:rsidRDefault="00284A6A" w:rsidP="00284A6A">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284A6A" w:rsidRPr="007E0B31" w14:paraId="7EF10FB5" w14:textId="77777777" w:rsidTr="2F419186">
        <w:trPr>
          <w:cantSplit/>
        </w:trPr>
        <w:tc>
          <w:tcPr>
            <w:tcW w:w="2884" w:type="dxa"/>
          </w:tcPr>
          <w:p w14:paraId="73E257B8" w14:textId="77777777" w:rsidR="00284A6A" w:rsidRPr="007E0B31" w:rsidRDefault="00284A6A" w:rsidP="00284A6A">
            <w:pPr>
              <w:pStyle w:val="Arial11Bold"/>
              <w:rPr>
                <w:rFonts w:cs="Arial"/>
              </w:rPr>
            </w:pPr>
            <w:r w:rsidRPr="007E0B31">
              <w:rPr>
                <w:rFonts w:cs="Arial"/>
              </w:rPr>
              <w:t>STC Committee</w:t>
            </w:r>
          </w:p>
        </w:tc>
        <w:tc>
          <w:tcPr>
            <w:tcW w:w="6634" w:type="dxa"/>
          </w:tcPr>
          <w:p w14:paraId="4D4C3098" w14:textId="77777777" w:rsidR="00284A6A" w:rsidRPr="007E0B31" w:rsidRDefault="00284A6A" w:rsidP="00284A6A">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284A6A" w:rsidRPr="007E0B31" w14:paraId="2E35A53F" w14:textId="77777777" w:rsidTr="2F419186">
        <w:trPr>
          <w:cantSplit/>
        </w:trPr>
        <w:tc>
          <w:tcPr>
            <w:tcW w:w="2884" w:type="dxa"/>
          </w:tcPr>
          <w:p w14:paraId="00F48074" w14:textId="77777777" w:rsidR="00284A6A" w:rsidRPr="007E0B31" w:rsidRDefault="00284A6A" w:rsidP="00284A6A">
            <w:pPr>
              <w:pStyle w:val="Arial11Bold"/>
              <w:rPr>
                <w:rFonts w:cs="Arial"/>
              </w:rPr>
            </w:pPr>
            <w:r w:rsidRPr="007E0B31">
              <w:rPr>
                <w:rFonts w:cs="Arial"/>
              </w:rPr>
              <w:t>Steam Unit</w:t>
            </w:r>
          </w:p>
        </w:tc>
        <w:tc>
          <w:tcPr>
            <w:tcW w:w="6634" w:type="dxa"/>
          </w:tcPr>
          <w:p w14:paraId="3EF0929F" w14:textId="77777777" w:rsidR="00284A6A" w:rsidRPr="007E0B31" w:rsidRDefault="00284A6A" w:rsidP="00284A6A">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284A6A" w:rsidRPr="007E0B31" w14:paraId="79BC204A" w14:textId="77777777" w:rsidTr="2F419186">
        <w:trPr>
          <w:cantSplit/>
        </w:trPr>
        <w:tc>
          <w:tcPr>
            <w:tcW w:w="2884" w:type="dxa"/>
          </w:tcPr>
          <w:p w14:paraId="6442283E" w14:textId="77777777" w:rsidR="00284A6A" w:rsidRPr="007E0B31" w:rsidRDefault="00284A6A" w:rsidP="00284A6A">
            <w:pPr>
              <w:pStyle w:val="Arial11Bold"/>
              <w:rPr>
                <w:rFonts w:cs="Arial"/>
              </w:rPr>
            </w:pPr>
            <w:r>
              <w:t>Storage User</w:t>
            </w:r>
          </w:p>
        </w:tc>
        <w:tc>
          <w:tcPr>
            <w:tcW w:w="6634" w:type="dxa"/>
          </w:tcPr>
          <w:p w14:paraId="590EC982" w14:textId="77777777" w:rsidR="00284A6A" w:rsidRDefault="00284A6A" w:rsidP="00284A6A">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58A2B31A" w:rsidR="00284A6A" w:rsidRDefault="00284A6A" w:rsidP="00284A6A">
            <w:pPr>
              <w:pStyle w:val="TableArial11"/>
              <w:ind w:left="1195" w:hanging="475"/>
            </w:pPr>
            <w:r>
              <w:t xml:space="preserve">(a) </w:t>
            </w:r>
            <w:r>
              <w:tab/>
            </w:r>
            <w:r w:rsidRPr="38E6A229">
              <w:rPr>
                <w:b/>
                <w:bCs/>
              </w:rPr>
              <w:t>Assimilated Law</w:t>
            </w:r>
            <w:r>
              <w:t xml:space="preserve"> (Commission Regulation (EU) 2016/631, Commission Regulation (EU) 2016/1388 and Commission Regulation (EU) 2016/1485) shall not apply to </w:t>
            </w:r>
            <w:r w:rsidRPr="38E6A229">
              <w:rPr>
                <w:b/>
                <w:bCs/>
              </w:rPr>
              <w:t>Storage Users</w:t>
            </w:r>
            <w:r>
              <w:t xml:space="preserve">; and </w:t>
            </w:r>
          </w:p>
          <w:p w14:paraId="12FC725D" w14:textId="7877E760" w:rsidR="00284A6A" w:rsidRPr="007E0B31" w:rsidRDefault="00284A6A" w:rsidP="00284A6A">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284A6A" w:rsidRPr="007E0B31" w14:paraId="00A4A935" w14:textId="77777777" w:rsidTr="2F419186">
        <w:trPr>
          <w:cantSplit/>
        </w:trPr>
        <w:tc>
          <w:tcPr>
            <w:tcW w:w="2884" w:type="dxa"/>
          </w:tcPr>
          <w:p w14:paraId="5B112BC4" w14:textId="77777777" w:rsidR="00284A6A" w:rsidRPr="007E0B31" w:rsidRDefault="00284A6A" w:rsidP="00284A6A">
            <w:pPr>
              <w:pStyle w:val="Arial11Bold"/>
              <w:rPr>
                <w:rFonts w:cs="Arial"/>
              </w:rPr>
            </w:pPr>
            <w:proofErr w:type="spellStart"/>
            <w:r w:rsidRPr="007E0B31">
              <w:rPr>
                <w:rFonts w:cs="Arial"/>
              </w:rPr>
              <w:lastRenderedPageBreak/>
              <w:t>Subtransmission</w:t>
            </w:r>
            <w:proofErr w:type="spellEnd"/>
            <w:r w:rsidRPr="007E0B31">
              <w:rPr>
                <w:rFonts w:cs="Arial"/>
              </w:rPr>
              <w:t xml:space="preserve"> System</w:t>
            </w:r>
          </w:p>
        </w:tc>
        <w:tc>
          <w:tcPr>
            <w:tcW w:w="6634" w:type="dxa"/>
          </w:tcPr>
          <w:p w14:paraId="3CC8DBCA" w14:textId="77777777" w:rsidR="00284A6A" w:rsidRPr="007E0B31" w:rsidRDefault="00284A6A" w:rsidP="00284A6A">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284A6A" w:rsidRPr="007E0B31" w14:paraId="69833897" w14:textId="77777777" w:rsidTr="2F419186">
        <w:trPr>
          <w:cantSplit/>
        </w:trPr>
        <w:tc>
          <w:tcPr>
            <w:tcW w:w="2884" w:type="dxa"/>
          </w:tcPr>
          <w:p w14:paraId="47FBFB0B" w14:textId="77777777" w:rsidR="00284A6A" w:rsidRPr="007E0B31" w:rsidRDefault="00284A6A" w:rsidP="00284A6A">
            <w:pPr>
              <w:pStyle w:val="Arial11Bold"/>
              <w:rPr>
                <w:rFonts w:cs="Arial"/>
              </w:rPr>
            </w:pPr>
            <w:r w:rsidRPr="007E0B31">
              <w:rPr>
                <w:rFonts w:cs="Arial"/>
              </w:rPr>
              <w:t>Substantial Modification</w:t>
            </w:r>
          </w:p>
        </w:tc>
        <w:tc>
          <w:tcPr>
            <w:tcW w:w="6634" w:type="dxa"/>
          </w:tcPr>
          <w:p w14:paraId="28DAB5F5" w14:textId="1B8D727B" w:rsidR="00284A6A" w:rsidRPr="007E0B31" w:rsidRDefault="00284A6A" w:rsidP="00284A6A">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284A6A" w:rsidRPr="007E0B31" w14:paraId="3B41007D" w14:textId="77777777" w:rsidTr="2F419186">
        <w:trPr>
          <w:cantSplit/>
        </w:trPr>
        <w:tc>
          <w:tcPr>
            <w:tcW w:w="2884" w:type="dxa"/>
          </w:tcPr>
          <w:p w14:paraId="6A1EE8B9" w14:textId="77777777" w:rsidR="00284A6A" w:rsidRPr="007E0B31" w:rsidRDefault="00284A6A" w:rsidP="00284A6A">
            <w:pPr>
              <w:pStyle w:val="Arial11Bold"/>
              <w:rPr>
                <w:rFonts w:cs="Arial"/>
              </w:rPr>
            </w:pPr>
            <w:proofErr w:type="spellStart"/>
            <w:r w:rsidRPr="007E0B31">
              <w:rPr>
                <w:rFonts w:cs="Arial"/>
              </w:rPr>
              <w:t>Supergrid</w:t>
            </w:r>
            <w:proofErr w:type="spellEnd"/>
            <w:r w:rsidRPr="007E0B31">
              <w:rPr>
                <w:rFonts w:cs="Arial"/>
              </w:rPr>
              <w:t xml:space="preserve"> Voltage</w:t>
            </w:r>
          </w:p>
        </w:tc>
        <w:tc>
          <w:tcPr>
            <w:tcW w:w="6634" w:type="dxa"/>
          </w:tcPr>
          <w:p w14:paraId="3ED2E251" w14:textId="77777777" w:rsidR="00284A6A" w:rsidRPr="007E0B31" w:rsidRDefault="00284A6A" w:rsidP="00284A6A">
            <w:pPr>
              <w:pStyle w:val="TableArial11"/>
              <w:rPr>
                <w:rFonts w:cs="Arial"/>
              </w:rPr>
            </w:pPr>
            <w:r w:rsidRPr="007E0B31">
              <w:rPr>
                <w:rFonts w:cs="Arial"/>
              </w:rPr>
              <w:t>Any voltage greater than 200kV.</w:t>
            </w:r>
          </w:p>
        </w:tc>
      </w:tr>
      <w:tr w:rsidR="00284A6A" w:rsidRPr="007E0B31" w14:paraId="207CFB67" w14:textId="77777777" w:rsidTr="2F419186">
        <w:trPr>
          <w:cantSplit/>
        </w:trPr>
        <w:tc>
          <w:tcPr>
            <w:tcW w:w="2884" w:type="dxa"/>
          </w:tcPr>
          <w:p w14:paraId="47BC84B1" w14:textId="77777777" w:rsidR="00284A6A" w:rsidRPr="007E0B31" w:rsidRDefault="00284A6A" w:rsidP="00284A6A">
            <w:pPr>
              <w:pStyle w:val="Arial11Bold"/>
              <w:rPr>
                <w:rFonts w:cs="Arial"/>
              </w:rPr>
            </w:pPr>
            <w:r w:rsidRPr="007E0B31">
              <w:rPr>
                <w:rFonts w:cs="Arial"/>
              </w:rPr>
              <w:t>Supplier</w:t>
            </w:r>
          </w:p>
        </w:tc>
        <w:tc>
          <w:tcPr>
            <w:tcW w:w="6634" w:type="dxa"/>
          </w:tcPr>
          <w:p w14:paraId="263B4681"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proofErr w:type="gramStart"/>
            <w:r w:rsidRPr="007E0B31">
              <w:rPr>
                <w:rFonts w:cs="Arial"/>
                <w:b/>
              </w:rPr>
              <w:t>Act</w:t>
            </w:r>
            <w:r w:rsidRPr="007E0B31">
              <w:rPr>
                <w:rFonts w:cs="Arial"/>
              </w:rPr>
              <w:t>;</w:t>
            </w:r>
            <w:proofErr w:type="gramEnd"/>
          </w:p>
          <w:p w14:paraId="2C6CDF8B" w14:textId="517DFDFB" w:rsidR="00284A6A" w:rsidRPr="00EE567A" w:rsidRDefault="00284A6A" w:rsidP="00284A6A">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284A6A" w:rsidRPr="007E0B31" w14:paraId="17F58A80" w14:textId="77777777" w:rsidTr="2F419186">
        <w:trPr>
          <w:cantSplit/>
        </w:trPr>
        <w:tc>
          <w:tcPr>
            <w:tcW w:w="2884" w:type="dxa"/>
          </w:tcPr>
          <w:p w14:paraId="75C55EEE" w14:textId="77777777" w:rsidR="00284A6A" w:rsidRPr="007E0B31" w:rsidRDefault="00284A6A" w:rsidP="00284A6A">
            <w:pPr>
              <w:pStyle w:val="Arial11Bold"/>
              <w:rPr>
                <w:rFonts w:cs="Arial"/>
              </w:rPr>
            </w:pPr>
            <w:r w:rsidRPr="007E0B31">
              <w:rPr>
                <w:rFonts w:cs="Arial"/>
              </w:rPr>
              <w:t>Surplus</w:t>
            </w:r>
          </w:p>
        </w:tc>
        <w:tc>
          <w:tcPr>
            <w:tcW w:w="6634" w:type="dxa"/>
          </w:tcPr>
          <w:p w14:paraId="2FD7B95D" w14:textId="421BC578" w:rsidR="00284A6A" w:rsidRPr="007E0B31" w:rsidRDefault="00284A6A" w:rsidP="00284A6A">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3381DC84" w14:textId="5CAA55D4"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tc>
      </w:tr>
      <w:tr w:rsidR="00284A6A" w:rsidRPr="007E0B31" w14:paraId="7F14BA30" w14:textId="77777777" w:rsidTr="2F419186">
        <w:trPr>
          <w:cantSplit/>
          <w:trHeight w:val="2631"/>
        </w:trPr>
        <w:tc>
          <w:tcPr>
            <w:tcW w:w="2884" w:type="dxa"/>
          </w:tcPr>
          <w:p w14:paraId="41CEFC1C" w14:textId="77777777" w:rsidR="00284A6A" w:rsidRPr="007E0B31" w:rsidRDefault="00284A6A" w:rsidP="00284A6A">
            <w:pPr>
              <w:pStyle w:val="Arial11Bold"/>
              <w:rPr>
                <w:rFonts w:cs="Arial"/>
              </w:rPr>
            </w:pPr>
            <w:r w:rsidRPr="007E0B31">
              <w:rPr>
                <w:rFonts w:cs="Arial"/>
              </w:rPr>
              <w:t>Synchronised</w:t>
            </w:r>
          </w:p>
        </w:tc>
        <w:tc>
          <w:tcPr>
            <w:tcW w:w="6634" w:type="dxa"/>
          </w:tcPr>
          <w:p w14:paraId="3CAA8D12"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284A6A" w:rsidRDefault="00284A6A" w:rsidP="00284A6A">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284A6A" w:rsidRPr="000F734A" w:rsidRDefault="00284A6A" w:rsidP="00284A6A"/>
          <w:p w14:paraId="75F2CFA4" w14:textId="7AF4E47E" w:rsidR="00284A6A" w:rsidRPr="000F734A" w:rsidRDefault="00284A6A" w:rsidP="00284A6A">
            <w:pPr>
              <w:jc w:val="center"/>
            </w:pPr>
          </w:p>
        </w:tc>
      </w:tr>
      <w:tr w:rsidR="00284A6A" w:rsidRPr="007E0B31" w14:paraId="17661C2E" w14:textId="77777777" w:rsidTr="2F419186">
        <w:trPr>
          <w:cantSplit/>
        </w:trPr>
        <w:tc>
          <w:tcPr>
            <w:tcW w:w="2884" w:type="dxa"/>
          </w:tcPr>
          <w:p w14:paraId="36D58C8A" w14:textId="77777777" w:rsidR="00284A6A" w:rsidRPr="007E0B31" w:rsidRDefault="00284A6A" w:rsidP="00284A6A">
            <w:pPr>
              <w:pStyle w:val="Arial11Bold"/>
              <w:rPr>
                <w:rFonts w:cs="Arial"/>
              </w:rPr>
            </w:pPr>
            <w:r w:rsidRPr="00DB341C">
              <w:rPr>
                <w:rFonts w:cs="Arial"/>
              </w:rPr>
              <w:t>Synchronous Electricity Storage Module</w:t>
            </w:r>
          </w:p>
        </w:tc>
        <w:tc>
          <w:tcPr>
            <w:tcW w:w="6634" w:type="dxa"/>
          </w:tcPr>
          <w:p w14:paraId="397D4FAB" w14:textId="77777777" w:rsidR="00284A6A" w:rsidRPr="007E0B31" w:rsidRDefault="00284A6A" w:rsidP="00284A6A">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284A6A" w:rsidRPr="007E0B31" w14:paraId="52481EFC" w14:textId="77777777" w:rsidTr="2F419186">
        <w:trPr>
          <w:cantSplit/>
        </w:trPr>
        <w:tc>
          <w:tcPr>
            <w:tcW w:w="2884" w:type="dxa"/>
          </w:tcPr>
          <w:p w14:paraId="4353C802" w14:textId="77777777" w:rsidR="00284A6A" w:rsidRPr="007E0B31" w:rsidRDefault="00284A6A" w:rsidP="00284A6A">
            <w:pPr>
              <w:pStyle w:val="Arial11Bold"/>
              <w:rPr>
                <w:rFonts w:cs="Arial"/>
              </w:rPr>
            </w:pPr>
            <w:r w:rsidRPr="00DB341C">
              <w:rPr>
                <w:rFonts w:cs="Arial"/>
              </w:rPr>
              <w:t>Synchronous Electricity Storage Unit</w:t>
            </w:r>
          </w:p>
        </w:tc>
        <w:tc>
          <w:tcPr>
            <w:tcW w:w="6634" w:type="dxa"/>
          </w:tcPr>
          <w:p w14:paraId="002CD085" w14:textId="77777777" w:rsidR="00284A6A" w:rsidRPr="007E0B31" w:rsidRDefault="00284A6A" w:rsidP="00284A6A">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284A6A" w:rsidRPr="007E0B31" w14:paraId="07EE0535" w14:textId="77777777" w:rsidTr="2F419186">
        <w:trPr>
          <w:cantSplit/>
        </w:trPr>
        <w:tc>
          <w:tcPr>
            <w:tcW w:w="2884" w:type="dxa"/>
          </w:tcPr>
          <w:p w14:paraId="5937CE21" w14:textId="77777777" w:rsidR="00284A6A" w:rsidRPr="007E0B31" w:rsidRDefault="00284A6A" w:rsidP="00284A6A">
            <w:pPr>
              <w:pStyle w:val="Arial11Bold"/>
              <w:rPr>
                <w:rFonts w:cs="Arial"/>
              </w:rPr>
            </w:pPr>
            <w:r w:rsidRPr="007E0B31">
              <w:rPr>
                <w:rFonts w:cs="Arial"/>
              </w:rPr>
              <w:t>Synchronising Generation</w:t>
            </w:r>
          </w:p>
        </w:tc>
        <w:tc>
          <w:tcPr>
            <w:tcW w:w="6634" w:type="dxa"/>
          </w:tcPr>
          <w:p w14:paraId="4CEBAA38" w14:textId="77777777" w:rsidR="00284A6A" w:rsidRPr="007E0B31" w:rsidRDefault="00284A6A" w:rsidP="00284A6A">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284A6A" w:rsidRPr="007E0B31" w14:paraId="25ADF21B" w14:textId="77777777" w:rsidTr="2F419186">
        <w:trPr>
          <w:cantSplit/>
        </w:trPr>
        <w:tc>
          <w:tcPr>
            <w:tcW w:w="2884" w:type="dxa"/>
          </w:tcPr>
          <w:p w14:paraId="514A7415" w14:textId="77777777" w:rsidR="00284A6A" w:rsidRPr="007E0B31" w:rsidRDefault="00284A6A" w:rsidP="00284A6A">
            <w:pPr>
              <w:pStyle w:val="Arial11Bold"/>
              <w:rPr>
                <w:rFonts w:cs="Arial"/>
              </w:rPr>
            </w:pPr>
            <w:r w:rsidRPr="007E0B31">
              <w:rPr>
                <w:rFonts w:cs="Arial"/>
              </w:rPr>
              <w:t>Synchronising Group</w:t>
            </w:r>
          </w:p>
        </w:tc>
        <w:tc>
          <w:tcPr>
            <w:tcW w:w="6634" w:type="dxa"/>
          </w:tcPr>
          <w:p w14:paraId="30541B74" w14:textId="77777777" w:rsidR="00284A6A" w:rsidRPr="007E0B31" w:rsidRDefault="00284A6A" w:rsidP="00284A6A">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284A6A" w:rsidRPr="007E0B31" w14:paraId="15108730" w14:textId="77777777" w:rsidTr="2F419186">
        <w:trPr>
          <w:cantSplit/>
        </w:trPr>
        <w:tc>
          <w:tcPr>
            <w:tcW w:w="2884" w:type="dxa"/>
          </w:tcPr>
          <w:p w14:paraId="1D2DBBCB" w14:textId="77777777" w:rsidR="00284A6A" w:rsidRPr="007E0B31" w:rsidRDefault="00284A6A" w:rsidP="00284A6A">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634" w:type="dxa"/>
          </w:tcPr>
          <w:p w14:paraId="7E8A273F" w14:textId="77777777" w:rsidR="00284A6A" w:rsidRPr="007E0B31" w:rsidRDefault="00284A6A" w:rsidP="00284A6A">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Latvia and Estonia, together referred to as ‘Baltic’ which are part of a wider </w:t>
            </w:r>
            <w:r w:rsidRPr="007E0B31">
              <w:rPr>
                <w:rFonts w:cs="Arial"/>
                <w:b/>
              </w:rPr>
              <w:t>Synchronous Area</w:t>
            </w:r>
            <w:r w:rsidRPr="007E0B31">
              <w:rPr>
                <w:rFonts w:cs="Arial"/>
              </w:rPr>
              <w:t>;</w:t>
            </w:r>
          </w:p>
        </w:tc>
      </w:tr>
      <w:tr w:rsidR="00284A6A" w:rsidRPr="007E0B31" w14:paraId="5C3BD77A" w14:textId="77777777" w:rsidTr="2F419186">
        <w:trPr>
          <w:cantSplit/>
        </w:trPr>
        <w:tc>
          <w:tcPr>
            <w:tcW w:w="2884" w:type="dxa"/>
          </w:tcPr>
          <w:p w14:paraId="361EF41C" w14:textId="77777777" w:rsidR="00284A6A" w:rsidRPr="007E0B31" w:rsidRDefault="00284A6A" w:rsidP="00284A6A">
            <w:pPr>
              <w:pStyle w:val="Arial11Bold"/>
              <w:rPr>
                <w:rFonts w:cs="Arial"/>
              </w:rPr>
            </w:pPr>
            <w:r w:rsidRPr="007E0B31">
              <w:rPr>
                <w:rFonts w:cs="Arial"/>
              </w:rPr>
              <w:lastRenderedPageBreak/>
              <w:t>Synchronous Compensation</w:t>
            </w:r>
          </w:p>
        </w:tc>
        <w:tc>
          <w:tcPr>
            <w:tcW w:w="6634" w:type="dxa"/>
          </w:tcPr>
          <w:p w14:paraId="5C87AE70" w14:textId="77777777" w:rsidR="00284A6A" w:rsidRPr="007E0B31" w:rsidRDefault="00284A6A" w:rsidP="00284A6A">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284A6A" w:rsidRPr="007E0B31" w14:paraId="09E76574" w14:textId="77777777" w:rsidTr="2F419186">
        <w:trPr>
          <w:cantSplit/>
        </w:trPr>
        <w:tc>
          <w:tcPr>
            <w:tcW w:w="2884" w:type="dxa"/>
          </w:tcPr>
          <w:p w14:paraId="7AD1E9C5" w14:textId="20EE06FA" w:rsidR="00284A6A" w:rsidRPr="007E0B31" w:rsidRDefault="00284A6A" w:rsidP="00284A6A">
            <w:pPr>
              <w:pStyle w:val="Arial11Bold"/>
              <w:rPr>
                <w:rFonts w:cs="Arial"/>
              </w:rPr>
            </w:pPr>
            <w:r>
              <w:t>Synchronous Compensation Equipment</w:t>
            </w:r>
          </w:p>
        </w:tc>
        <w:tc>
          <w:tcPr>
            <w:tcW w:w="6634" w:type="dxa"/>
          </w:tcPr>
          <w:p w14:paraId="6202363B" w14:textId="06D11D6B" w:rsidR="00284A6A" w:rsidRPr="007E0B31" w:rsidRDefault="00284A6A" w:rsidP="00284A6A">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284A6A" w:rsidRPr="007E0B31" w14:paraId="44891D1E" w14:textId="77777777" w:rsidTr="2F419186">
        <w:trPr>
          <w:cantSplit/>
        </w:trPr>
        <w:tc>
          <w:tcPr>
            <w:tcW w:w="2884" w:type="dxa"/>
          </w:tcPr>
          <w:p w14:paraId="2C8F33FD" w14:textId="6717B83A" w:rsidR="00284A6A" w:rsidRPr="007E0B31" w:rsidRDefault="00284A6A" w:rsidP="00284A6A">
            <w:pPr>
              <w:pStyle w:val="Arial11Bold"/>
              <w:rPr>
                <w:rFonts w:cs="Arial"/>
              </w:rPr>
            </w:pPr>
            <w:r>
              <w:t>Synchronous Electricity Storage Module</w:t>
            </w:r>
          </w:p>
        </w:tc>
        <w:tc>
          <w:tcPr>
            <w:tcW w:w="6634" w:type="dxa"/>
          </w:tcPr>
          <w:p w14:paraId="0CCA3613" w14:textId="3A085331" w:rsidR="00284A6A" w:rsidRPr="007E0B31" w:rsidRDefault="00284A6A" w:rsidP="00284A6A">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284A6A" w:rsidRPr="007E0B31" w14:paraId="2D43A999" w14:textId="77777777" w:rsidTr="2F419186">
        <w:trPr>
          <w:cantSplit/>
        </w:trPr>
        <w:tc>
          <w:tcPr>
            <w:tcW w:w="2884" w:type="dxa"/>
          </w:tcPr>
          <w:p w14:paraId="4F1100D1" w14:textId="1B9A5EDA" w:rsidR="00284A6A" w:rsidRPr="007E0B31" w:rsidRDefault="00284A6A" w:rsidP="00284A6A">
            <w:pPr>
              <w:pStyle w:val="Arial11Bold"/>
              <w:rPr>
                <w:rFonts w:cs="Arial"/>
              </w:rPr>
            </w:pPr>
            <w:r>
              <w:t>Synchronous Electricity Storage Unit</w:t>
            </w:r>
          </w:p>
        </w:tc>
        <w:tc>
          <w:tcPr>
            <w:tcW w:w="6634" w:type="dxa"/>
          </w:tcPr>
          <w:p w14:paraId="5A5941F1" w14:textId="7A431EFA" w:rsidR="00284A6A" w:rsidRPr="007E0B31" w:rsidRDefault="00284A6A" w:rsidP="00284A6A">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284A6A" w:rsidRPr="007E0B31" w14:paraId="7B664425" w14:textId="77777777" w:rsidTr="2F419186">
        <w:trPr>
          <w:cantSplit/>
        </w:trPr>
        <w:tc>
          <w:tcPr>
            <w:tcW w:w="2884" w:type="dxa"/>
          </w:tcPr>
          <w:p w14:paraId="29B76C12" w14:textId="61773681" w:rsidR="00284A6A" w:rsidRPr="007E0B31" w:rsidRDefault="00284A6A" w:rsidP="00284A6A">
            <w:pPr>
              <w:pStyle w:val="Arial11Bold"/>
              <w:rPr>
                <w:rFonts w:cs="Arial"/>
              </w:rPr>
            </w:pPr>
            <w:r>
              <w:t>Synchronous Flywheel</w:t>
            </w:r>
          </w:p>
        </w:tc>
        <w:tc>
          <w:tcPr>
            <w:tcW w:w="6634" w:type="dxa"/>
          </w:tcPr>
          <w:p w14:paraId="7CB9B51E" w14:textId="65FF6627" w:rsidR="00284A6A" w:rsidRPr="007E0B31" w:rsidRDefault="00284A6A" w:rsidP="00284A6A">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284A6A" w:rsidRPr="007E0B31" w14:paraId="019A8B7A" w14:textId="77777777" w:rsidTr="2F419186">
        <w:trPr>
          <w:cantSplit/>
        </w:trPr>
        <w:tc>
          <w:tcPr>
            <w:tcW w:w="2884" w:type="dxa"/>
          </w:tcPr>
          <w:p w14:paraId="7EC64686" w14:textId="77777777" w:rsidR="00284A6A" w:rsidRPr="007E0B31" w:rsidRDefault="00284A6A" w:rsidP="00284A6A">
            <w:pPr>
              <w:pStyle w:val="Arial11Bold"/>
              <w:rPr>
                <w:rFonts w:cs="Arial"/>
              </w:rPr>
            </w:pPr>
            <w:r w:rsidRPr="007E0B31">
              <w:rPr>
                <w:rFonts w:cs="Arial"/>
              </w:rPr>
              <w:t>Synchronous Generating Unit</w:t>
            </w:r>
          </w:p>
        </w:tc>
        <w:tc>
          <w:tcPr>
            <w:tcW w:w="6634" w:type="dxa"/>
          </w:tcPr>
          <w:p w14:paraId="178C6F67" w14:textId="77777777" w:rsidR="00284A6A" w:rsidRPr="007E0B31" w:rsidRDefault="00284A6A" w:rsidP="00284A6A">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284A6A" w:rsidRPr="007E0B31" w14:paraId="27E5B6F9" w14:textId="77777777" w:rsidTr="2F419186">
        <w:trPr>
          <w:cantSplit/>
        </w:trPr>
        <w:tc>
          <w:tcPr>
            <w:tcW w:w="2884" w:type="dxa"/>
          </w:tcPr>
          <w:p w14:paraId="20E57E9F" w14:textId="77777777" w:rsidR="00284A6A" w:rsidRPr="007E0B31" w:rsidRDefault="00284A6A" w:rsidP="00284A6A">
            <w:pPr>
              <w:pStyle w:val="Arial11Bold"/>
              <w:rPr>
                <w:rFonts w:cs="Arial"/>
              </w:rPr>
            </w:pPr>
            <w:r w:rsidRPr="007E0B31">
              <w:rPr>
                <w:rFonts w:cs="Arial"/>
              </w:rPr>
              <w:t>Synchronous Generating Unit Performance Chart</w:t>
            </w:r>
          </w:p>
        </w:tc>
        <w:tc>
          <w:tcPr>
            <w:tcW w:w="6634" w:type="dxa"/>
          </w:tcPr>
          <w:p w14:paraId="1F374F30" w14:textId="4EB5627D" w:rsidR="00284A6A" w:rsidRPr="007E0B31" w:rsidRDefault="00284A6A" w:rsidP="00284A6A">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284A6A" w:rsidRPr="007E0B31" w14:paraId="4145DF38" w14:textId="77777777" w:rsidTr="2F419186">
        <w:trPr>
          <w:cantSplit/>
        </w:trPr>
        <w:tc>
          <w:tcPr>
            <w:tcW w:w="2884" w:type="dxa"/>
          </w:tcPr>
          <w:p w14:paraId="32A93813"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Power-Generating Module</w:t>
            </w:r>
          </w:p>
        </w:tc>
        <w:tc>
          <w:tcPr>
            <w:tcW w:w="6634" w:type="dxa"/>
          </w:tcPr>
          <w:p w14:paraId="20D90948" w14:textId="6579D802" w:rsidR="00284A6A" w:rsidRPr="007E0B31" w:rsidRDefault="00284A6A" w:rsidP="00284A6A">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284A6A" w:rsidRPr="007E0B31" w14:paraId="4A56AE2F" w14:textId="77777777" w:rsidTr="2F419186">
        <w:trPr>
          <w:cantSplit/>
        </w:trPr>
        <w:tc>
          <w:tcPr>
            <w:tcW w:w="2884" w:type="dxa"/>
          </w:tcPr>
          <w:p w14:paraId="30913130"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 Generating Module Matrix</w:t>
            </w:r>
          </w:p>
        </w:tc>
        <w:tc>
          <w:tcPr>
            <w:tcW w:w="6634" w:type="dxa"/>
          </w:tcPr>
          <w:p w14:paraId="4D18C552"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The matrix </w:t>
            </w:r>
            <w:proofErr w:type="gramStart"/>
            <w:r w:rsidRPr="007E0B31">
              <w:rPr>
                <w:rFonts w:cs="Arial"/>
                <w:color w:val="auto"/>
              </w:rPr>
              <w:t>described</w:t>
            </w:r>
            <w:proofErr w:type="gramEnd"/>
            <w:r w:rsidRPr="007E0B31">
              <w:rPr>
                <w:rFonts w:cs="Arial"/>
                <w:color w:val="auto"/>
              </w:rPr>
              <w:t xml:space="preserve"> in Appendix 1 to BC1 under the heading </w:t>
            </w:r>
            <w:r w:rsidRPr="007E0B31">
              <w:rPr>
                <w:rFonts w:cs="Arial"/>
                <w:b/>
                <w:color w:val="auto"/>
              </w:rPr>
              <w:t>Synchronous Power Generating Module Matrix</w:t>
            </w:r>
            <w:r w:rsidRPr="007E0B31">
              <w:rPr>
                <w:rFonts w:cs="Arial"/>
                <w:color w:val="auto"/>
              </w:rPr>
              <w:t>.</w:t>
            </w:r>
          </w:p>
        </w:tc>
      </w:tr>
      <w:tr w:rsidR="00284A6A" w:rsidRPr="007E0B31" w14:paraId="580C9961" w14:textId="77777777" w:rsidTr="2F419186">
        <w:trPr>
          <w:cantSplit/>
        </w:trPr>
        <w:tc>
          <w:tcPr>
            <w:tcW w:w="2884" w:type="dxa"/>
          </w:tcPr>
          <w:p w14:paraId="7A652147"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634" w:type="dxa"/>
          </w:tcPr>
          <w:p w14:paraId="14BAA9B1"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284A6A" w:rsidRPr="007E0B31" w14:paraId="2F063EF7" w14:textId="77777777" w:rsidTr="2F419186">
        <w:trPr>
          <w:cantSplit/>
        </w:trPr>
        <w:tc>
          <w:tcPr>
            <w:tcW w:w="2884" w:type="dxa"/>
          </w:tcPr>
          <w:p w14:paraId="76651346" w14:textId="77777777" w:rsidR="00284A6A" w:rsidRPr="007E0B31" w:rsidRDefault="00284A6A" w:rsidP="00284A6A">
            <w:pPr>
              <w:pStyle w:val="Level1Text"/>
              <w:tabs>
                <w:tab w:val="left" w:pos="0"/>
              </w:tabs>
              <w:ind w:left="0" w:firstLine="0"/>
              <w:rPr>
                <w:rFonts w:cs="Arial"/>
                <w:b/>
                <w:color w:val="auto"/>
              </w:rPr>
            </w:pPr>
            <w:r w:rsidRPr="007E0B31">
              <w:rPr>
                <w:rFonts w:cs="Arial"/>
                <w:b/>
                <w:color w:val="auto"/>
              </w:rPr>
              <w:t>Synchronous Power Generating Unit</w:t>
            </w:r>
          </w:p>
        </w:tc>
        <w:tc>
          <w:tcPr>
            <w:tcW w:w="6634" w:type="dxa"/>
          </w:tcPr>
          <w:p w14:paraId="1EA159FF" w14:textId="77777777" w:rsidR="00284A6A" w:rsidRPr="007E0B31" w:rsidRDefault="00284A6A" w:rsidP="00284A6A">
            <w:pPr>
              <w:pStyle w:val="Level1Text"/>
              <w:tabs>
                <w:tab w:val="left" w:pos="0"/>
              </w:tabs>
              <w:ind w:left="0" w:firstLine="0"/>
              <w:jc w:val="both"/>
              <w:rPr>
                <w:rFonts w:cs="Arial"/>
                <w:color w:val="auto"/>
              </w:rPr>
            </w:pPr>
            <w:proofErr w:type="gramStart"/>
            <w:r w:rsidRPr="007E0B31">
              <w:rPr>
                <w:rFonts w:cs="Arial"/>
                <w:color w:val="auto"/>
              </w:rPr>
              <w:t>Has</w:t>
            </w:r>
            <w:proofErr w:type="gramEnd"/>
            <w:r w:rsidRPr="007E0B31">
              <w:rPr>
                <w:rFonts w:cs="Arial"/>
                <w:color w:val="auto"/>
              </w:rPr>
              <w:t xml:space="preserve">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284A6A" w:rsidRPr="007E0B31" w14:paraId="7CE97EC2" w14:textId="77777777" w:rsidTr="2F419186">
        <w:trPr>
          <w:cantSplit/>
        </w:trPr>
        <w:tc>
          <w:tcPr>
            <w:tcW w:w="2884" w:type="dxa"/>
          </w:tcPr>
          <w:p w14:paraId="1DAA4D78" w14:textId="77777777" w:rsidR="00284A6A" w:rsidRPr="007E0B31" w:rsidRDefault="00284A6A" w:rsidP="00284A6A">
            <w:pPr>
              <w:pStyle w:val="Arial11Bold"/>
              <w:rPr>
                <w:rFonts w:cs="Arial"/>
              </w:rPr>
            </w:pPr>
            <w:r w:rsidRPr="007E0B31">
              <w:rPr>
                <w:rFonts w:cs="Arial"/>
              </w:rPr>
              <w:t>Synchronous Speed</w:t>
            </w:r>
          </w:p>
        </w:tc>
        <w:tc>
          <w:tcPr>
            <w:tcW w:w="6634" w:type="dxa"/>
          </w:tcPr>
          <w:p w14:paraId="296AAFDD" w14:textId="77777777" w:rsidR="00284A6A" w:rsidRPr="007E0B31" w:rsidRDefault="00284A6A" w:rsidP="00284A6A">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284A6A" w:rsidRPr="007E0B31" w14:paraId="46A121A4" w14:textId="77777777" w:rsidTr="2F419186">
        <w:trPr>
          <w:cantSplit/>
        </w:trPr>
        <w:tc>
          <w:tcPr>
            <w:tcW w:w="2884" w:type="dxa"/>
          </w:tcPr>
          <w:p w14:paraId="24B0D1A3" w14:textId="77777777" w:rsidR="00284A6A" w:rsidRPr="007E0B31" w:rsidRDefault="00284A6A" w:rsidP="00284A6A">
            <w:pPr>
              <w:pStyle w:val="Arial11Bold"/>
              <w:rPr>
                <w:rFonts w:cs="Arial"/>
              </w:rPr>
            </w:pPr>
            <w:r w:rsidRPr="007E0B31">
              <w:rPr>
                <w:rFonts w:cs="Arial"/>
              </w:rPr>
              <w:lastRenderedPageBreak/>
              <w:t>System</w:t>
            </w:r>
          </w:p>
        </w:tc>
        <w:tc>
          <w:tcPr>
            <w:tcW w:w="6634" w:type="dxa"/>
          </w:tcPr>
          <w:p w14:paraId="2E67291E" w14:textId="77777777" w:rsidR="00284A6A" w:rsidRPr="007E0B31" w:rsidRDefault="00284A6A" w:rsidP="00284A6A">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284A6A" w:rsidRPr="007E0B31" w14:paraId="198C9C42" w14:textId="77777777" w:rsidTr="2F419186">
        <w:trPr>
          <w:cantSplit/>
        </w:trPr>
        <w:tc>
          <w:tcPr>
            <w:tcW w:w="2884" w:type="dxa"/>
          </w:tcPr>
          <w:p w14:paraId="2E945DD5" w14:textId="77777777" w:rsidR="00284A6A" w:rsidRPr="007E0B31" w:rsidRDefault="00284A6A" w:rsidP="00284A6A">
            <w:pPr>
              <w:pStyle w:val="Arial11Bold"/>
              <w:rPr>
                <w:rFonts w:cs="Arial"/>
              </w:rPr>
            </w:pPr>
            <w:r w:rsidRPr="007E0B31">
              <w:rPr>
                <w:rFonts w:cs="Arial"/>
              </w:rPr>
              <w:t>System Ancillary Services</w:t>
            </w:r>
          </w:p>
        </w:tc>
        <w:tc>
          <w:tcPr>
            <w:tcW w:w="6634" w:type="dxa"/>
          </w:tcPr>
          <w:p w14:paraId="0CE07246" w14:textId="77777777" w:rsidR="00284A6A" w:rsidRPr="007E0B31" w:rsidRDefault="00284A6A" w:rsidP="00284A6A">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284A6A" w:rsidRPr="007E0B31" w14:paraId="778725C7" w14:textId="77777777" w:rsidTr="2F419186">
        <w:trPr>
          <w:cantSplit/>
        </w:trPr>
        <w:tc>
          <w:tcPr>
            <w:tcW w:w="2884" w:type="dxa"/>
          </w:tcPr>
          <w:p w14:paraId="425345A0" w14:textId="77777777" w:rsidR="00284A6A" w:rsidRPr="007E0B31" w:rsidRDefault="00284A6A" w:rsidP="00284A6A">
            <w:pPr>
              <w:pStyle w:val="Arial11Bold"/>
              <w:rPr>
                <w:rFonts w:cs="Arial"/>
              </w:rPr>
            </w:pPr>
            <w:r w:rsidRPr="007E0B31">
              <w:rPr>
                <w:rFonts w:cs="Arial"/>
              </w:rPr>
              <w:t>System Constraint</w:t>
            </w:r>
          </w:p>
        </w:tc>
        <w:tc>
          <w:tcPr>
            <w:tcW w:w="6634" w:type="dxa"/>
          </w:tcPr>
          <w:p w14:paraId="0FA2E711" w14:textId="77777777" w:rsidR="00284A6A" w:rsidRPr="007E0B31" w:rsidRDefault="00284A6A" w:rsidP="00284A6A">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284A6A" w:rsidRPr="007E0B31" w14:paraId="6A6B0B8D" w14:textId="77777777" w:rsidTr="2F419186">
        <w:trPr>
          <w:cantSplit/>
        </w:trPr>
        <w:tc>
          <w:tcPr>
            <w:tcW w:w="2884" w:type="dxa"/>
          </w:tcPr>
          <w:p w14:paraId="16C142C0" w14:textId="77777777" w:rsidR="00284A6A" w:rsidRPr="007E0B31" w:rsidRDefault="00284A6A" w:rsidP="00284A6A">
            <w:pPr>
              <w:pStyle w:val="Arial11Bold"/>
              <w:rPr>
                <w:rFonts w:cs="Arial"/>
              </w:rPr>
            </w:pPr>
            <w:r w:rsidRPr="007E0B31">
              <w:rPr>
                <w:rFonts w:cs="Arial"/>
              </w:rPr>
              <w:t>System Constrained Capacity</w:t>
            </w:r>
          </w:p>
        </w:tc>
        <w:tc>
          <w:tcPr>
            <w:tcW w:w="6634" w:type="dxa"/>
          </w:tcPr>
          <w:p w14:paraId="0F2A722E" w14:textId="77777777" w:rsidR="00284A6A" w:rsidRPr="007E0B31" w:rsidRDefault="00284A6A" w:rsidP="00284A6A">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284A6A" w:rsidRPr="007E0B31" w14:paraId="2DCCEFE3" w14:textId="77777777" w:rsidTr="2F419186">
        <w:trPr>
          <w:cantSplit/>
        </w:trPr>
        <w:tc>
          <w:tcPr>
            <w:tcW w:w="2884" w:type="dxa"/>
          </w:tcPr>
          <w:p w14:paraId="27A70CF2" w14:textId="77777777" w:rsidR="00284A6A" w:rsidRPr="007E0B31" w:rsidRDefault="00284A6A" w:rsidP="00284A6A">
            <w:pPr>
              <w:pStyle w:val="Arial11Bold"/>
              <w:rPr>
                <w:rFonts w:cs="Arial"/>
              </w:rPr>
            </w:pPr>
            <w:r w:rsidRPr="007E0B31">
              <w:rPr>
                <w:rFonts w:cs="Arial"/>
              </w:rPr>
              <w:t>System Constraint Group</w:t>
            </w:r>
          </w:p>
        </w:tc>
        <w:tc>
          <w:tcPr>
            <w:tcW w:w="6634" w:type="dxa"/>
          </w:tcPr>
          <w:p w14:paraId="4EA868E5" w14:textId="77777777" w:rsidR="00284A6A" w:rsidRPr="007E0B31" w:rsidRDefault="00284A6A" w:rsidP="00284A6A">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284A6A" w:rsidRPr="007E0B31" w14:paraId="6A7E13AA" w14:textId="77777777" w:rsidTr="2F419186">
        <w:trPr>
          <w:cantSplit/>
        </w:trPr>
        <w:tc>
          <w:tcPr>
            <w:tcW w:w="2884" w:type="dxa"/>
          </w:tcPr>
          <w:p w14:paraId="58BAEEED" w14:textId="182D3352" w:rsidR="00284A6A" w:rsidRPr="007E0B31" w:rsidRDefault="00284A6A" w:rsidP="00284A6A">
            <w:pPr>
              <w:pStyle w:val="Arial11Bold"/>
              <w:rPr>
                <w:rFonts w:cs="Arial"/>
              </w:rPr>
            </w:pPr>
            <w:r w:rsidRPr="00636020">
              <w:rPr>
                <w:bCs/>
              </w:rPr>
              <w:t>System Defence Plan</w:t>
            </w:r>
          </w:p>
        </w:tc>
        <w:tc>
          <w:tcPr>
            <w:tcW w:w="6634" w:type="dxa"/>
          </w:tcPr>
          <w:p w14:paraId="166CE446" w14:textId="74BDBFD6" w:rsidR="00284A6A" w:rsidRPr="007E0B31" w:rsidRDefault="00284A6A" w:rsidP="00284A6A">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“defence plan”,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284A6A" w:rsidRPr="007E0B31" w14:paraId="4B0C4096" w14:textId="77777777" w:rsidTr="2F419186">
        <w:trPr>
          <w:cantSplit/>
        </w:trPr>
        <w:tc>
          <w:tcPr>
            <w:tcW w:w="2884" w:type="dxa"/>
          </w:tcPr>
          <w:p w14:paraId="2A1B9103" w14:textId="77777777" w:rsidR="00284A6A" w:rsidRPr="007E0B31" w:rsidRDefault="00284A6A" w:rsidP="00284A6A">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634" w:type="dxa"/>
          </w:tcPr>
          <w:p w14:paraId="7E96E6BE" w14:textId="77777777" w:rsidR="00284A6A" w:rsidRPr="007E0B31" w:rsidRDefault="00284A6A" w:rsidP="00284A6A">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284A6A" w:rsidRPr="007E0B31" w:rsidRDefault="00284A6A" w:rsidP="00284A6A">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284A6A" w:rsidRPr="007E0B31" w:rsidRDefault="00284A6A" w:rsidP="00284A6A">
            <w:pPr>
              <w:pStyle w:val="TableArial11"/>
              <w:rPr>
                <w:rFonts w:cs="Arial"/>
              </w:rPr>
            </w:pPr>
            <w:r w:rsidRPr="007E0B31">
              <w:rPr>
                <w:rFonts w:cs="Arial"/>
              </w:rPr>
              <w:t>Where:</w:t>
            </w:r>
          </w:p>
          <w:p w14:paraId="1D419929" w14:textId="77777777" w:rsidR="00284A6A" w:rsidRPr="007E0B31" w:rsidRDefault="00284A6A" w:rsidP="00284A6A">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284A6A" w:rsidRPr="007E0B31" w:rsidRDefault="00284A6A" w:rsidP="00284A6A">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284A6A" w:rsidRPr="007E0B31" w14:paraId="4B14F526" w14:textId="77777777" w:rsidTr="2F419186">
        <w:trPr>
          <w:cantSplit/>
          <w:trHeight w:val="552"/>
        </w:trPr>
        <w:tc>
          <w:tcPr>
            <w:tcW w:w="2884" w:type="dxa"/>
          </w:tcPr>
          <w:p w14:paraId="3549E3D2" w14:textId="77777777" w:rsidR="00284A6A" w:rsidRPr="001231D8" w:rsidRDefault="00284A6A" w:rsidP="00284A6A">
            <w:pPr>
              <w:rPr>
                <w:b/>
                <w:bCs/>
              </w:rPr>
            </w:pPr>
            <w:r w:rsidRPr="001231D8">
              <w:rPr>
                <w:b/>
                <w:bCs/>
              </w:rPr>
              <w:t>System Incidents Report</w:t>
            </w:r>
          </w:p>
        </w:tc>
        <w:tc>
          <w:tcPr>
            <w:tcW w:w="6634" w:type="dxa"/>
          </w:tcPr>
          <w:p w14:paraId="6EB5AF5A" w14:textId="77777777" w:rsidR="00284A6A" w:rsidRPr="001231D8" w:rsidRDefault="00284A6A" w:rsidP="00284A6A">
            <w:r w:rsidRPr="001231D8">
              <w:t xml:space="preserve">A report submitted to the GCRP </w:t>
            </w:r>
            <w:proofErr w:type="gramStart"/>
            <w:r w:rsidRPr="001231D8">
              <w:t>on a monthly basis</w:t>
            </w:r>
            <w:proofErr w:type="gramEnd"/>
            <w:r w:rsidRPr="001231D8">
              <w:t xml:space="preserve">, containing, but not limited to, a list of </w:t>
            </w:r>
            <w:r w:rsidRPr="001231D8">
              <w:rPr>
                <w:b/>
                <w:bCs/>
              </w:rPr>
              <w:t>Significant Events</w:t>
            </w:r>
            <w:r w:rsidRPr="001231D8">
              <w:t>, as detailed in OC3.4.1.</w:t>
            </w:r>
          </w:p>
        </w:tc>
      </w:tr>
      <w:tr w:rsidR="00284A6A" w:rsidRPr="007E0B31" w14:paraId="64E976F1" w14:textId="77777777" w:rsidTr="2F419186">
        <w:trPr>
          <w:cantSplit/>
        </w:trPr>
        <w:tc>
          <w:tcPr>
            <w:tcW w:w="2884" w:type="dxa"/>
          </w:tcPr>
          <w:p w14:paraId="3016A7F7" w14:textId="77777777" w:rsidR="00284A6A" w:rsidRPr="007E0B31" w:rsidRDefault="00284A6A" w:rsidP="00284A6A">
            <w:pPr>
              <w:pStyle w:val="Arial11Bold"/>
              <w:rPr>
                <w:rFonts w:cs="Arial"/>
              </w:rPr>
            </w:pPr>
            <w:r w:rsidRPr="007E0B31">
              <w:rPr>
                <w:rFonts w:cs="Arial"/>
              </w:rPr>
              <w:t>System Margin</w:t>
            </w:r>
          </w:p>
        </w:tc>
        <w:tc>
          <w:tcPr>
            <w:tcW w:w="6634" w:type="dxa"/>
          </w:tcPr>
          <w:p w14:paraId="703670AA" w14:textId="77777777" w:rsidR="00284A6A" w:rsidRPr="007E0B31" w:rsidRDefault="00284A6A" w:rsidP="00284A6A">
            <w:pPr>
              <w:pStyle w:val="TableArial11"/>
              <w:rPr>
                <w:rFonts w:cs="Arial"/>
              </w:rPr>
            </w:pPr>
            <w:r w:rsidRPr="007E0B31">
              <w:rPr>
                <w:rFonts w:cs="Arial"/>
              </w:rPr>
              <w:t xml:space="preserve">The margin in any period between </w:t>
            </w:r>
          </w:p>
          <w:p w14:paraId="738D23F7"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284A6A" w:rsidRPr="007E0B31" w:rsidRDefault="00284A6A" w:rsidP="00284A6A">
            <w:pPr>
              <w:pStyle w:val="TableArial11"/>
              <w:rPr>
                <w:rFonts w:cs="Arial"/>
                <w:b/>
              </w:rPr>
            </w:pPr>
            <w:r w:rsidRPr="007E0B31">
              <w:rPr>
                <w:rFonts w:cs="Arial"/>
              </w:rPr>
              <w:t>for that period.</w:t>
            </w:r>
          </w:p>
        </w:tc>
      </w:tr>
      <w:tr w:rsidR="00284A6A" w:rsidRPr="007E0B31" w14:paraId="3099E31F" w14:textId="77777777" w:rsidTr="2F419186">
        <w:trPr>
          <w:cantSplit/>
        </w:trPr>
        <w:tc>
          <w:tcPr>
            <w:tcW w:w="2884" w:type="dxa"/>
          </w:tcPr>
          <w:p w14:paraId="6B84F741" w14:textId="77777777" w:rsidR="00284A6A" w:rsidRPr="007E0B31" w:rsidRDefault="00284A6A" w:rsidP="00284A6A">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634" w:type="dxa"/>
          </w:tcPr>
          <w:p w14:paraId="670E748B" w14:textId="77777777" w:rsidR="00284A6A" w:rsidRPr="007E0B31" w:rsidRDefault="00284A6A" w:rsidP="00284A6A">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284A6A" w:rsidRPr="007E0B31" w14:paraId="3D29B4B3" w14:textId="77777777" w:rsidTr="2F419186">
        <w:trPr>
          <w:cantSplit/>
        </w:trPr>
        <w:tc>
          <w:tcPr>
            <w:tcW w:w="2884" w:type="dxa"/>
          </w:tcPr>
          <w:p w14:paraId="1AAAE1F3" w14:textId="77777777" w:rsidR="00284A6A" w:rsidRPr="007E0B31" w:rsidRDefault="00284A6A" w:rsidP="00284A6A">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634" w:type="dxa"/>
          </w:tcPr>
          <w:p w14:paraId="28AAD7E8" w14:textId="55A235B6" w:rsidR="00284A6A" w:rsidRPr="007E0B31" w:rsidRDefault="00284A6A" w:rsidP="00284A6A">
            <w:pPr>
              <w:pStyle w:val="TableArial11"/>
              <w:rPr>
                <w:rFonts w:cs="Arial"/>
              </w:rPr>
            </w:pPr>
            <w:r w:rsidRPr="329F1AB0">
              <w:rPr>
                <w:rFonts w:cs="Arial"/>
              </w:rPr>
              <w:t xml:space="preserve">Has the meaning set out in </w:t>
            </w:r>
            <w:r w:rsidRPr="00003E68">
              <w:rPr>
                <w:rFonts w:cs="Arial"/>
              </w:rPr>
              <w:t>the</w:t>
            </w:r>
            <w:r w:rsidRPr="329F1AB0">
              <w:rPr>
                <w:rFonts w:cs="Arial"/>
                <w:b/>
                <w:bCs/>
              </w:rPr>
              <w:t xml:space="preserve"> ESO</w:t>
            </w:r>
            <w:r w:rsidRPr="329F1AB0">
              <w:rPr>
                <w:rFonts w:cs="Arial"/>
              </w:rPr>
              <w:t xml:space="preserve"> </w:t>
            </w:r>
            <w:r w:rsidRPr="329F1AB0">
              <w:rPr>
                <w:rFonts w:cs="Arial"/>
                <w:b/>
                <w:bCs/>
              </w:rPr>
              <w:t>Licence.</w:t>
            </w:r>
          </w:p>
        </w:tc>
      </w:tr>
      <w:tr w:rsidR="00284A6A" w:rsidRPr="007E0B31" w14:paraId="2E61AADE" w14:textId="77777777" w:rsidTr="2F419186">
        <w:trPr>
          <w:cantSplit/>
        </w:trPr>
        <w:tc>
          <w:tcPr>
            <w:tcW w:w="2884" w:type="dxa"/>
          </w:tcPr>
          <w:p w14:paraId="7FAE100E" w14:textId="5C92C90A" w:rsidR="00284A6A" w:rsidRPr="00636020" w:rsidRDefault="00284A6A" w:rsidP="00284A6A">
            <w:pPr>
              <w:pStyle w:val="Arial11Bold"/>
              <w:rPr>
                <w:bCs/>
              </w:rPr>
            </w:pPr>
            <w:r>
              <w:rPr>
                <w:rFonts w:cs="Arial"/>
              </w:rPr>
              <w:t>System Restoration</w:t>
            </w:r>
          </w:p>
        </w:tc>
        <w:tc>
          <w:tcPr>
            <w:tcW w:w="6634" w:type="dxa"/>
          </w:tcPr>
          <w:p w14:paraId="53AAEE62" w14:textId="15529814" w:rsidR="00284A6A" w:rsidRPr="00E00BC7" w:rsidRDefault="00284A6A" w:rsidP="00284A6A">
            <w:pPr>
              <w:pStyle w:val="TableArial11"/>
            </w:pPr>
            <w:r w:rsidRPr="007E0B31">
              <w:rPr>
                <w:rFonts w:cs="Arial"/>
              </w:rPr>
              <w:t xml:space="preserve">The procedure necessary for a recovery from a </w:t>
            </w:r>
            <w:r w:rsidRPr="007E0B31">
              <w:rPr>
                <w:rFonts w:cs="Arial"/>
                <w:b/>
              </w:rPr>
              <w:t>Total Shutdown</w:t>
            </w:r>
            <w:r w:rsidRPr="007E0B31">
              <w:rPr>
                <w:rFonts w:cs="Arial"/>
              </w:rPr>
              <w:t xml:space="preserve"> or </w:t>
            </w:r>
            <w:r w:rsidRPr="007E0B31">
              <w:rPr>
                <w:rFonts w:cs="Arial"/>
                <w:b/>
              </w:rPr>
              <w:t>Partial Shutdown</w:t>
            </w:r>
            <w:r w:rsidRPr="007E0B31">
              <w:rPr>
                <w:rFonts w:cs="Arial"/>
              </w:rPr>
              <w:t>.</w:t>
            </w:r>
          </w:p>
        </w:tc>
      </w:tr>
      <w:tr w:rsidR="00284A6A" w:rsidRPr="007E0B31" w14:paraId="2CF3A043" w14:textId="77777777" w:rsidTr="2F419186">
        <w:trPr>
          <w:cantSplit/>
        </w:trPr>
        <w:tc>
          <w:tcPr>
            <w:tcW w:w="2884" w:type="dxa"/>
          </w:tcPr>
          <w:p w14:paraId="0120BCB8" w14:textId="3A83B8E2" w:rsidR="00284A6A" w:rsidRDefault="00284A6A" w:rsidP="00284A6A">
            <w:pPr>
              <w:pStyle w:val="Arial11Bold"/>
              <w:rPr>
                <w:rFonts w:cs="Arial"/>
              </w:rPr>
            </w:pPr>
            <w:r>
              <w:rPr>
                <w:rFonts w:cs="Arial"/>
              </w:rPr>
              <w:t>System Restoration Region</w:t>
            </w:r>
          </w:p>
        </w:tc>
        <w:tc>
          <w:tcPr>
            <w:tcW w:w="6634" w:type="dxa"/>
          </w:tcPr>
          <w:p w14:paraId="5FF483DB" w14:textId="1B238D87" w:rsidR="00284A6A" w:rsidRPr="007E0B31" w:rsidRDefault="00284A6A" w:rsidP="00284A6A">
            <w:pPr>
              <w:pStyle w:val="TableArial11"/>
              <w:rPr>
                <w:rFonts w:cs="Arial"/>
              </w:rPr>
            </w:pPr>
            <w:r>
              <w:rPr>
                <w:rFonts w:cs="Arial"/>
              </w:rPr>
              <w:t xml:space="preserve">Those regions of the </w:t>
            </w:r>
            <w:r w:rsidRPr="00313CFB">
              <w:rPr>
                <w:rFonts w:cs="Arial"/>
                <w:b/>
                <w:bCs/>
              </w:rPr>
              <w:t>Total System</w:t>
            </w:r>
            <w:r>
              <w:rPr>
                <w:rFonts w:cs="Arial"/>
              </w:rPr>
              <w:t xml:space="preserve"> as defined in Appendix 1 of OC9.</w:t>
            </w:r>
          </w:p>
        </w:tc>
      </w:tr>
      <w:tr w:rsidR="00284A6A" w:rsidRPr="007E0B31" w14:paraId="3847C81E" w14:textId="77777777" w:rsidTr="2F419186">
        <w:trPr>
          <w:cantSplit/>
        </w:trPr>
        <w:tc>
          <w:tcPr>
            <w:tcW w:w="2884" w:type="dxa"/>
          </w:tcPr>
          <w:p w14:paraId="7FC4DAB5" w14:textId="7005E6F4" w:rsidR="00284A6A" w:rsidRPr="007E0B31" w:rsidRDefault="00284A6A" w:rsidP="00284A6A">
            <w:pPr>
              <w:pStyle w:val="Arial11Bold"/>
              <w:rPr>
                <w:rFonts w:cs="Arial"/>
              </w:rPr>
            </w:pPr>
            <w:r w:rsidRPr="00636020">
              <w:rPr>
                <w:bCs/>
              </w:rPr>
              <w:lastRenderedPageBreak/>
              <w:t>System Restoration Plan</w:t>
            </w:r>
          </w:p>
        </w:tc>
        <w:tc>
          <w:tcPr>
            <w:tcW w:w="6634" w:type="dxa"/>
          </w:tcPr>
          <w:p w14:paraId="3E074751" w14:textId="4AF36860" w:rsidR="00284A6A" w:rsidRPr="007E0B31" w:rsidRDefault="00284A6A" w:rsidP="00284A6A">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xml:space="preserve">, outlining how the requirements of the “restoration plan”, as defined in </w:t>
            </w:r>
            <w:r w:rsidRPr="38E6A229">
              <w:rPr>
                <w:b/>
                <w:bCs/>
              </w:rPr>
              <w:t xml:space="preserve">Assimilated Law </w:t>
            </w:r>
            <w:r>
              <w:t>(Commission Regulation (EU) 2017/2196),</w:t>
            </w:r>
            <w:r w:rsidRPr="38E6A229">
              <w:rPr>
                <w:sz w:val="24"/>
                <w:szCs w:val="24"/>
              </w:rPr>
              <w:t xml:space="preserve"> </w:t>
            </w:r>
            <w:r>
              <w:t xml:space="preserve">has been implemented within the </w:t>
            </w:r>
            <w:r w:rsidRPr="38E6A229">
              <w:rPr>
                <w:b/>
                <w:bCs/>
              </w:rPr>
              <w:t>GB Synchronous Area</w:t>
            </w:r>
            <w:r>
              <w:t>.</w:t>
            </w:r>
          </w:p>
        </w:tc>
      </w:tr>
      <w:tr w:rsidR="00284A6A" w:rsidRPr="007E0B31" w14:paraId="6694953E" w14:textId="77777777" w:rsidTr="2F419186">
        <w:trPr>
          <w:cantSplit/>
        </w:trPr>
        <w:tc>
          <w:tcPr>
            <w:tcW w:w="2884" w:type="dxa"/>
          </w:tcPr>
          <w:p w14:paraId="04061391" w14:textId="77777777" w:rsidR="00284A6A" w:rsidRPr="007E0B31" w:rsidRDefault="00284A6A" w:rsidP="00284A6A">
            <w:pPr>
              <w:pStyle w:val="Arial11Bold"/>
              <w:rPr>
                <w:rFonts w:cs="Arial"/>
              </w:rPr>
            </w:pPr>
            <w:r w:rsidRPr="007E0B31">
              <w:rPr>
                <w:rFonts w:cs="Arial"/>
              </w:rPr>
              <w:t>System Telephony</w:t>
            </w:r>
          </w:p>
        </w:tc>
        <w:tc>
          <w:tcPr>
            <w:tcW w:w="6634" w:type="dxa"/>
          </w:tcPr>
          <w:p w14:paraId="782961A9" w14:textId="0DAB7FEF" w:rsidR="00284A6A" w:rsidRPr="007E0B31" w:rsidRDefault="00284A6A" w:rsidP="00284A6A">
            <w:pPr>
              <w:pStyle w:val="TableArial11"/>
              <w:rPr>
                <w:rFonts w:cs="Arial"/>
              </w:rPr>
            </w:pPr>
            <w:r w:rsidRPr="007E0B31">
              <w:rPr>
                <w:rFonts w:cs="Arial"/>
              </w:rPr>
              <w:t xml:space="preserve">An alternative method by which a </w:t>
            </w:r>
            <w:r w:rsidRPr="007E0B31">
              <w:rPr>
                <w:rFonts w:cs="Arial"/>
                <w:b/>
              </w:rPr>
              <w:t>User’s Responsible Engineer/Operator</w:t>
            </w:r>
            <w:r w:rsidRPr="009B1D91">
              <w:rPr>
                <w:rFonts w:cs="Arial"/>
                <w:bCs/>
              </w:rPr>
              <w:t xml:space="preserve">, </w:t>
            </w:r>
            <w:r w:rsidRPr="00641A52">
              <w:t xml:space="preserve">the </w:t>
            </w:r>
            <w:r w:rsidRPr="002A73E9">
              <w:rPr>
                <w:rFonts w:cs="Arial"/>
                <w:bCs/>
              </w:rPr>
              <w:t>r</w:t>
            </w:r>
            <w:r w:rsidRPr="002A73E9">
              <w:t>elevant</w:t>
            </w:r>
            <w:r w:rsidRPr="00641A52">
              <w:rPr>
                <w:b/>
              </w:rPr>
              <w:t xml:space="preserve"> Transmission Licensees’ Control </w:t>
            </w:r>
            <w:proofErr w:type="spellStart"/>
            <w:r w:rsidRPr="00641A52">
              <w:rPr>
                <w:b/>
              </w:rPr>
              <w:t>Eng</w:t>
            </w:r>
            <w:r w:rsidRPr="002A73E9">
              <w:rPr>
                <w:rFonts w:cs="Arial"/>
                <w:b/>
              </w:rPr>
              <w:t>e</w:t>
            </w:r>
            <w:r w:rsidRPr="00641A52">
              <w:rPr>
                <w:b/>
              </w:rPr>
              <w:t>ineers</w:t>
            </w:r>
            <w:proofErr w:type="spellEnd"/>
            <w:r w:rsidRPr="00641A52">
              <w:rPr>
                <w:rFonts w:cs="Arial"/>
              </w:rPr>
              <w:t xml:space="preserve"> and </w:t>
            </w:r>
            <w:r w:rsidRPr="00641A52">
              <w:rPr>
                <w:rFonts w:cs="Arial"/>
                <w:b/>
              </w:rPr>
              <w:t>The</w:t>
            </w:r>
            <w:r>
              <w:rPr>
                <w:rFonts w:cs="Arial"/>
                <w:b/>
              </w:rPr>
              <w:t xml:space="preserv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operating conditions</w:t>
            </w:r>
            <w:r>
              <w:rPr>
                <w:rFonts w:cs="Arial"/>
              </w:rPr>
              <w:t xml:space="preserve"> and </w:t>
            </w:r>
            <w:r w:rsidRPr="007E0B31">
              <w:rPr>
                <w:rFonts w:cs="Arial"/>
              </w:rPr>
              <w:t>where practicable, emergency operating conditions.</w:t>
            </w:r>
          </w:p>
        </w:tc>
      </w:tr>
      <w:tr w:rsidR="00284A6A" w:rsidRPr="007E0B31" w14:paraId="7CE86D0C" w14:textId="77777777" w:rsidTr="2F419186">
        <w:trPr>
          <w:cantSplit/>
        </w:trPr>
        <w:tc>
          <w:tcPr>
            <w:tcW w:w="2884" w:type="dxa"/>
          </w:tcPr>
          <w:p w14:paraId="6D2E474F" w14:textId="77777777" w:rsidR="00284A6A" w:rsidRPr="007E0B31" w:rsidRDefault="00284A6A" w:rsidP="00284A6A">
            <w:pPr>
              <w:pStyle w:val="Arial11Bold"/>
              <w:rPr>
                <w:rFonts w:cs="Arial"/>
              </w:rPr>
            </w:pPr>
            <w:r w:rsidRPr="007E0B31">
              <w:rPr>
                <w:rFonts w:cs="Arial"/>
              </w:rPr>
              <w:t>System Tests</w:t>
            </w:r>
          </w:p>
        </w:tc>
        <w:tc>
          <w:tcPr>
            <w:tcW w:w="6634" w:type="dxa"/>
          </w:tcPr>
          <w:p w14:paraId="23728F19" w14:textId="77777777" w:rsidR="00284A6A" w:rsidRPr="007E0B31" w:rsidRDefault="00284A6A" w:rsidP="00284A6A">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284A6A" w:rsidRPr="007E0B31" w14:paraId="08C1037D" w14:textId="77777777" w:rsidTr="2F419186">
        <w:trPr>
          <w:cantSplit/>
        </w:trPr>
        <w:tc>
          <w:tcPr>
            <w:tcW w:w="2884" w:type="dxa"/>
          </w:tcPr>
          <w:p w14:paraId="7BAC63AF" w14:textId="77777777" w:rsidR="00284A6A" w:rsidRPr="007E0B31" w:rsidRDefault="00284A6A" w:rsidP="00284A6A">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634" w:type="dxa"/>
          </w:tcPr>
          <w:p w14:paraId="1F793A5F" w14:textId="77777777" w:rsidR="00284A6A" w:rsidRPr="007E0B31" w:rsidRDefault="00284A6A" w:rsidP="00284A6A">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284A6A" w:rsidRPr="007E0B31" w14:paraId="0CFD31AD" w14:textId="77777777" w:rsidTr="2F419186">
        <w:trPr>
          <w:cantSplit/>
        </w:trPr>
        <w:tc>
          <w:tcPr>
            <w:tcW w:w="2884" w:type="dxa"/>
          </w:tcPr>
          <w:p w14:paraId="6FAF95FE" w14:textId="77777777" w:rsidR="00284A6A" w:rsidRPr="007E0B31" w:rsidRDefault="00284A6A" w:rsidP="00284A6A">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p>
        </w:tc>
        <w:tc>
          <w:tcPr>
            <w:tcW w:w="6634" w:type="dxa"/>
          </w:tcPr>
          <w:p w14:paraId="3E1A2B55" w14:textId="61971953" w:rsidR="00284A6A" w:rsidRPr="007E0B31" w:rsidRDefault="00284A6A" w:rsidP="00284A6A">
            <w:pPr>
              <w:pStyle w:val="TableArial11"/>
              <w:rPr>
                <w:rFonts w:cs="Arial"/>
              </w:rPr>
            </w:pPr>
            <w:bookmarkStart w:id="240"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 xml:space="preserve">Operational </w:t>
            </w:r>
            <w:proofErr w:type="spellStart"/>
            <w:r w:rsidRPr="007E0B31">
              <w:rPr>
                <w:rFonts w:cs="Arial"/>
                <w:b/>
              </w:rPr>
              <w:t>Intertripping</w:t>
            </w:r>
            <w:proofErr w:type="spellEnd"/>
            <w:r w:rsidRPr="007E0B31">
              <w:rPr>
                <w:rFonts w:cs="Arial"/>
                <w:b/>
              </w:rPr>
              <w:t xml:space="preserve">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240"/>
            <w:r w:rsidRPr="007E0B31">
              <w:rPr>
                <w:rFonts w:cs="Arial"/>
              </w:rPr>
              <w:t>.</w:t>
            </w:r>
          </w:p>
        </w:tc>
      </w:tr>
      <w:tr w:rsidR="00284A6A" w:rsidRPr="007E0B31" w14:paraId="1DA61D3F" w14:textId="77777777" w:rsidTr="2F419186">
        <w:trPr>
          <w:cantSplit/>
        </w:trPr>
        <w:tc>
          <w:tcPr>
            <w:tcW w:w="2884" w:type="dxa"/>
          </w:tcPr>
          <w:p w14:paraId="68676C7F" w14:textId="77777777" w:rsidR="00284A6A" w:rsidRPr="007E0B31" w:rsidRDefault="00284A6A" w:rsidP="00284A6A">
            <w:pPr>
              <w:pStyle w:val="Arial11Bold"/>
              <w:rPr>
                <w:rFonts w:cs="Arial"/>
              </w:rPr>
            </w:pPr>
            <w:r w:rsidRPr="007E0B31">
              <w:rPr>
                <w:rFonts w:cs="Arial"/>
              </w:rPr>
              <w:t xml:space="preserve">System to Generator Operational </w:t>
            </w:r>
            <w:proofErr w:type="spellStart"/>
            <w:r w:rsidRPr="007E0B31">
              <w:rPr>
                <w:rFonts w:cs="Arial"/>
              </w:rPr>
              <w:t>Intertripping</w:t>
            </w:r>
            <w:proofErr w:type="spellEnd"/>
            <w:r w:rsidRPr="007E0B31">
              <w:rPr>
                <w:rFonts w:cs="Arial"/>
              </w:rPr>
              <w:t xml:space="preserve"> Scheme</w:t>
            </w:r>
          </w:p>
        </w:tc>
        <w:tc>
          <w:tcPr>
            <w:tcW w:w="6634" w:type="dxa"/>
          </w:tcPr>
          <w:p w14:paraId="62BA3C3F" w14:textId="7BBA8F9D" w:rsidR="00284A6A" w:rsidRPr="007E0B31" w:rsidRDefault="00284A6A" w:rsidP="00284A6A">
            <w:pPr>
              <w:pStyle w:val="TableArial11"/>
              <w:rPr>
                <w:rFonts w:cs="Arial"/>
              </w:rPr>
            </w:pPr>
            <w:bookmarkStart w:id="241"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proofErr w:type="spellStart"/>
            <w:r w:rsidRPr="007E0B31">
              <w:rPr>
                <w:rFonts w:cs="Arial"/>
                <w:b/>
              </w:rPr>
              <w:t>Intertripping</w:t>
            </w:r>
            <w:proofErr w:type="spellEnd"/>
            <w:r w:rsidRPr="007E0B31">
              <w:rPr>
                <w:rFonts w:cs="Arial"/>
                <w:b/>
              </w:rPr>
              <w:t xml:space="preserve">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 xml:space="preserve">Category 1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2 </w:t>
            </w:r>
            <w:proofErr w:type="spellStart"/>
            <w:r w:rsidRPr="007E0B31">
              <w:rPr>
                <w:rFonts w:cs="Arial"/>
                <w:b/>
              </w:rPr>
              <w:t>Intertripping</w:t>
            </w:r>
            <w:proofErr w:type="spellEnd"/>
            <w:r w:rsidRPr="007E0B31">
              <w:rPr>
                <w:rFonts w:cs="Arial"/>
                <w:b/>
              </w:rPr>
              <w:t xml:space="preserve"> Scheme</w:t>
            </w:r>
            <w:r w:rsidRPr="007E0B31">
              <w:rPr>
                <w:rFonts w:cs="Arial"/>
              </w:rPr>
              <w:t xml:space="preserve">, </w:t>
            </w:r>
            <w:r w:rsidRPr="007E0B31">
              <w:rPr>
                <w:rFonts w:cs="Arial"/>
                <w:b/>
              </w:rPr>
              <w:t xml:space="preserve">Category 3 </w:t>
            </w:r>
            <w:proofErr w:type="spellStart"/>
            <w:r w:rsidRPr="007E0B31">
              <w:rPr>
                <w:rFonts w:cs="Arial"/>
                <w:b/>
              </w:rPr>
              <w:t>Intertripping</w:t>
            </w:r>
            <w:proofErr w:type="spellEnd"/>
            <w:r w:rsidRPr="007E0B31">
              <w:rPr>
                <w:rFonts w:cs="Arial"/>
                <w:b/>
              </w:rPr>
              <w:t xml:space="preserve"> Scheme</w:t>
            </w:r>
            <w:r w:rsidRPr="007E0B31">
              <w:rPr>
                <w:rFonts w:cs="Arial"/>
              </w:rPr>
              <w:t xml:space="preserve"> or C</w:t>
            </w:r>
            <w:r w:rsidRPr="007E0B31">
              <w:rPr>
                <w:rFonts w:cs="Arial"/>
                <w:b/>
              </w:rPr>
              <w:t xml:space="preserve">ategory 4 </w:t>
            </w:r>
            <w:proofErr w:type="spellStart"/>
            <w:r w:rsidRPr="007E0B31">
              <w:rPr>
                <w:rFonts w:cs="Arial"/>
                <w:b/>
              </w:rPr>
              <w:t>Intertripping</w:t>
            </w:r>
            <w:proofErr w:type="spellEnd"/>
            <w:r w:rsidRPr="007E0B31">
              <w:rPr>
                <w:rFonts w:cs="Arial"/>
                <w:b/>
              </w:rPr>
              <w:t xml:space="preserve"> Scheme</w:t>
            </w:r>
            <w:r w:rsidRPr="007E0B31">
              <w:rPr>
                <w:rFonts w:cs="Arial"/>
              </w:rPr>
              <w:t>.</w:t>
            </w:r>
            <w:bookmarkEnd w:id="241"/>
          </w:p>
        </w:tc>
      </w:tr>
      <w:tr w:rsidR="00284A6A" w:rsidRPr="007E0B31" w14:paraId="5E31ADD9" w14:textId="77777777" w:rsidTr="2F419186">
        <w:trPr>
          <w:cantSplit/>
        </w:trPr>
        <w:tc>
          <w:tcPr>
            <w:tcW w:w="2884" w:type="dxa"/>
          </w:tcPr>
          <w:p w14:paraId="0CFAE3A8" w14:textId="77777777" w:rsidR="00284A6A" w:rsidRPr="007E0B31" w:rsidRDefault="00284A6A" w:rsidP="00284A6A">
            <w:pPr>
              <w:pStyle w:val="Arial11Bold"/>
              <w:rPr>
                <w:rFonts w:cs="Arial"/>
              </w:rPr>
            </w:pPr>
            <w:r w:rsidRPr="0068623B">
              <w:rPr>
                <w:rFonts w:cs="Arial"/>
              </w:rPr>
              <w:t>Targe</w:t>
            </w:r>
            <w:r w:rsidRPr="00360F5B">
              <w:rPr>
                <w:rFonts w:cs="Arial"/>
              </w:rPr>
              <w:t>t Frequency</w:t>
            </w:r>
          </w:p>
        </w:tc>
        <w:tc>
          <w:tcPr>
            <w:tcW w:w="6634" w:type="dxa"/>
          </w:tcPr>
          <w:p w14:paraId="0FFC5410" w14:textId="4149A4DC" w:rsidR="00284A6A" w:rsidRPr="007E0B31" w:rsidRDefault="00284A6A" w:rsidP="00284A6A">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Pr="002A73E9">
              <w:rPr>
                <w:b/>
              </w:rPr>
              <w:t xml:space="preserve"> </w:t>
            </w:r>
            <w:r w:rsidRPr="001006C1">
              <w:rPr>
                <w:rFonts w:cs="Arial"/>
                <w:bCs/>
              </w:rPr>
              <w:t xml:space="preserve">or of a relevant </w:t>
            </w:r>
            <w:r w:rsidRPr="001006C1">
              <w:rPr>
                <w:rFonts w:cs="Arial"/>
                <w:b/>
              </w:rPr>
              <w:t>Power Island</w:t>
            </w:r>
            <w:r w:rsidRPr="007E0B31">
              <w:rPr>
                <w:rFonts w:cs="Arial"/>
              </w:rPr>
              <w:t xml:space="preserve">. This will normally be 50.00Hz plus or minus 0.05Hz, except in exceptional circumstances as determined by </w:t>
            </w:r>
            <w:r>
              <w:rPr>
                <w:rFonts w:cs="Arial"/>
                <w:b/>
              </w:rPr>
              <w:t xml:space="preserve">The Company </w:t>
            </w:r>
            <w:r w:rsidRPr="00F548FD">
              <w:rPr>
                <w:rFonts w:cs="Arial"/>
                <w:bCs/>
              </w:rPr>
              <w:t xml:space="preserve">for example </w:t>
            </w:r>
            <w:r>
              <w:rPr>
                <w:rFonts w:cs="Arial"/>
                <w:bCs/>
              </w:rPr>
              <w:t>which</w:t>
            </w:r>
            <w:r>
              <w:rPr>
                <w:rFonts w:cs="Arial"/>
              </w:rPr>
              <w:t xml:space="preserve"> may be</w:t>
            </w:r>
            <w:r w:rsidRPr="007E0B31">
              <w:rPr>
                <w:rFonts w:cs="Arial"/>
              </w:rPr>
              <w:t xml:space="preserve"> operating the </w:t>
            </w:r>
            <w:r w:rsidRPr="007E0B31">
              <w:rPr>
                <w:rFonts w:cs="Arial"/>
                <w:b/>
              </w:rPr>
              <w:t>System</w:t>
            </w:r>
            <w:r w:rsidRPr="007E0B31">
              <w:rPr>
                <w:rFonts w:cs="Arial"/>
              </w:rPr>
              <w:t xml:space="preserve"> during disputes affecting fuel supplies</w:t>
            </w:r>
            <w:r>
              <w:rPr>
                <w:rFonts w:cs="Arial"/>
              </w:rPr>
              <w:t xml:space="preserve"> </w:t>
            </w:r>
            <w:r w:rsidRPr="001006C1">
              <w:rPr>
                <w:rFonts w:cs="Arial"/>
              </w:rPr>
              <w:t xml:space="preserve">or following a </w:t>
            </w:r>
            <w:r w:rsidRPr="001006C1">
              <w:rPr>
                <w:rFonts w:cs="Arial"/>
                <w:b/>
              </w:rPr>
              <w:t>Total Shutdown</w:t>
            </w:r>
            <w:r w:rsidRPr="001006C1">
              <w:rPr>
                <w:rFonts w:cs="Arial"/>
              </w:rPr>
              <w:t xml:space="preserve"> or </w:t>
            </w:r>
            <w:r w:rsidRPr="001006C1">
              <w:rPr>
                <w:rFonts w:cs="Arial"/>
                <w:b/>
              </w:rPr>
              <w:t>Partial Shutdown</w:t>
            </w:r>
            <w:r w:rsidRPr="001006C1">
              <w:rPr>
                <w:rFonts w:cs="Arial"/>
              </w:rPr>
              <w:t xml:space="preserve"> where </w:t>
            </w:r>
            <w:r w:rsidRPr="001006C1">
              <w:rPr>
                <w:rFonts w:cs="Arial"/>
                <w:b/>
              </w:rPr>
              <w:t>Power Islands</w:t>
            </w:r>
            <w:r w:rsidRPr="001006C1">
              <w:rPr>
                <w:rFonts w:cs="Arial"/>
              </w:rPr>
              <w:t xml:space="preserve"> are established, and each </w:t>
            </w:r>
            <w:r w:rsidRPr="001006C1">
              <w:rPr>
                <w:rFonts w:cs="Arial"/>
                <w:b/>
              </w:rPr>
              <w:t>Power Island</w:t>
            </w:r>
            <w:r w:rsidRPr="001006C1">
              <w:rPr>
                <w:rFonts w:cs="Arial"/>
              </w:rPr>
              <w:t xml:space="preserve"> has its own unique </w:t>
            </w:r>
            <w:r>
              <w:rPr>
                <w:rFonts w:cs="Arial"/>
                <w:b/>
              </w:rPr>
              <w:t>F</w:t>
            </w:r>
            <w:r w:rsidRPr="001006C1">
              <w:rPr>
                <w:rFonts w:cs="Arial"/>
                <w:b/>
              </w:rPr>
              <w:t>requency</w:t>
            </w:r>
            <w:r w:rsidRPr="007E0B31">
              <w:rPr>
                <w:rFonts w:cs="Arial"/>
              </w:rPr>
              <w:t xml:space="preserve">. </w:t>
            </w:r>
          </w:p>
        </w:tc>
      </w:tr>
      <w:tr w:rsidR="00284A6A" w:rsidRPr="007E0B31" w14:paraId="33638CB5" w14:textId="77777777" w:rsidTr="2F419186">
        <w:trPr>
          <w:cantSplit/>
        </w:trPr>
        <w:tc>
          <w:tcPr>
            <w:tcW w:w="2884" w:type="dxa"/>
          </w:tcPr>
          <w:p w14:paraId="32E734FA" w14:textId="77777777" w:rsidR="00284A6A" w:rsidRPr="007E0B31" w:rsidRDefault="00284A6A" w:rsidP="00284A6A">
            <w:pPr>
              <w:pStyle w:val="Arial11Bold"/>
              <w:rPr>
                <w:rFonts w:cs="Arial"/>
              </w:rPr>
            </w:pPr>
            <w:r w:rsidRPr="007E0B31">
              <w:rPr>
                <w:rFonts w:cs="Arial"/>
              </w:rPr>
              <w:t>Technical Specification</w:t>
            </w:r>
          </w:p>
        </w:tc>
        <w:tc>
          <w:tcPr>
            <w:tcW w:w="6634" w:type="dxa"/>
          </w:tcPr>
          <w:p w14:paraId="6AE817CF" w14:textId="77777777" w:rsidR="00284A6A" w:rsidRPr="007E0B31" w:rsidRDefault="00284A6A" w:rsidP="00284A6A">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284A6A" w:rsidRPr="007E0B31" w:rsidRDefault="00284A6A" w:rsidP="00284A6A">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284A6A" w:rsidRPr="007E0B31" w14:paraId="4A337598" w14:textId="77777777" w:rsidTr="2F419186">
        <w:trPr>
          <w:cantSplit/>
        </w:trPr>
        <w:tc>
          <w:tcPr>
            <w:tcW w:w="2884" w:type="dxa"/>
          </w:tcPr>
          <w:p w14:paraId="39FDCA0F" w14:textId="51FF5C89" w:rsidR="00284A6A" w:rsidRPr="007E0B31" w:rsidRDefault="00284A6A" w:rsidP="00284A6A">
            <w:pPr>
              <w:pStyle w:val="Arial11Bold"/>
              <w:rPr>
                <w:rFonts w:cs="Arial"/>
              </w:rPr>
            </w:pPr>
            <w:r>
              <w:rPr>
                <w:rFonts w:cs="Arial"/>
              </w:rPr>
              <w:t>TERRE</w:t>
            </w:r>
          </w:p>
        </w:tc>
        <w:tc>
          <w:tcPr>
            <w:tcW w:w="6634" w:type="dxa"/>
          </w:tcPr>
          <w:p w14:paraId="583D7EB9" w14:textId="2F95AC51" w:rsidR="00284A6A" w:rsidRPr="007E0B31" w:rsidRDefault="00284A6A" w:rsidP="00284A6A">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284A6A" w:rsidRPr="007E0B31" w14:paraId="5926AD32" w14:textId="77777777" w:rsidTr="2F419186">
        <w:trPr>
          <w:cantSplit/>
        </w:trPr>
        <w:tc>
          <w:tcPr>
            <w:tcW w:w="2884" w:type="dxa"/>
          </w:tcPr>
          <w:p w14:paraId="567E2BEF" w14:textId="695F4B81" w:rsidR="00284A6A" w:rsidRDefault="00284A6A" w:rsidP="00284A6A">
            <w:pPr>
              <w:pStyle w:val="Arial11Bold"/>
              <w:rPr>
                <w:rFonts w:cs="Arial"/>
              </w:rPr>
            </w:pPr>
            <w:r w:rsidRPr="0081264E">
              <w:rPr>
                <w:rFonts w:cs="Arial"/>
              </w:rPr>
              <w:lastRenderedPageBreak/>
              <w:t>TERRE Activation Period</w:t>
            </w:r>
          </w:p>
        </w:tc>
        <w:tc>
          <w:tcPr>
            <w:tcW w:w="6634" w:type="dxa"/>
          </w:tcPr>
          <w:p w14:paraId="41684B89" w14:textId="1905B62B" w:rsidR="00284A6A" w:rsidRPr="0081264E" w:rsidRDefault="00284A6A" w:rsidP="00284A6A">
            <w:pPr>
              <w:pStyle w:val="TableArial11"/>
              <w:rPr>
                <w:rFonts w:cs="Arial"/>
              </w:rPr>
            </w:pPr>
            <w:proofErr w:type="gramStart"/>
            <w:r w:rsidRPr="0081264E">
              <w:rPr>
                <w:rFonts w:cs="Arial"/>
              </w:rPr>
              <w:t>A period of time</w:t>
            </w:r>
            <w:proofErr w:type="gramEnd"/>
            <w:r w:rsidRPr="0081264E">
              <w:rPr>
                <w:rFonts w:cs="Arial"/>
              </w:rPr>
              <w:t xml:space="preserve"> lasting 15 minutes and starting at either 0, 15, 30 or 45 minutes past the hour (e.g.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284A6A" w:rsidRPr="007E0B31" w14:paraId="49B52FEC" w14:textId="77777777" w:rsidTr="2F419186">
        <w:trPr>
          <w:cantSplit/>
        </w:trPr>
        <w:tc>
          <w:tcPr>
            <w:tcW w:w="2884" w:type="dxa"/>
          </w:tcPr>
          <w:p w14:paraId="1FED211F" w14:textId="533B6423" w:rsidR="00284A6A" w:rsidRPr="0081264E" w:rsidRDefault="00284A6A" w:rsidP="00284A6A">
            <w:pPr>
              <w:pStyle w:val="Arial11Bold"/>
              <w:rPr>
                <w:rFonts w:cs="Arial"/>
              </w:rPr>
            </w:pPr>
            <w:r w:rsidRPr="0081264E">
              <w:rPr>
                <w:rFonts w:cs="Arial"/>
              </w:rPr>
              <w:t>TERRE Auction Period</w:t>
            </w:r>
          </w:p>
        </w:tc>
        <w:tc>
          <w:tcPr>
            <w:tcW w:w="6634" w:type="dxa"/>
          </w:tcPr>
          <w:p w14:paraId="671C74AE" w14:textId="7274A881" w:rsidR="00284A6A" w:rsidRPr="0081264E" w:rsidRDefault="00284A6A" w:rsidP="00284A6A">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284A6A" w:rsidRPr="007E0B31" w14:paraId="65701A2F" w14:textId="77777777" w:rsidTr="2F419186">
        <w:trPr>
          <w:cantSplit/>
        </w:trPr>
        <w:tc>
          <w:tcPr>
            <w:tcW w:w="2884" w:type="dxa"/>
          </w:tcPr>
          <w:p w14:paraId="7DA4E9BF" w14:textId="53EC5DBC" w:rsidR="00284A6A" w:rsidRPr="0081264E" w:rsidRDefault="00284A6A" w:rsidP="00284A6A">
            <w:pPr>
              <w:pStyle w:val="Arial11Bold"/>
              <w:rPr>
                <w:rFonts w:cs="Arial"/>
              </w:rPr>
            </w:pPr>
            <w:r w:rsidRPr="0081264E">
              <w:rPr>
                <w:rFonts w:cs="Arial"/>
              </w:rPr>
              <w:t>TERRE Bid</w:t>
            </w:r>
          </w:p>
        </w:tc>
        <w:tc>
          <w:tcPr>
            <w:tcW w:w="6634" w:type="dxa"/>
          </w:tcPr>
          <w:p w14:paraId="3AA84BC8" w14:textId="59D282F8" w:rsidR="00284A6A" w:rsidRPr="0081264E" w:rsidRDefault="00284A6A" w:rsidP="00284A6A">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284A6A" w:rsidRPr="007E0B31" w14:paraId="55062C4A" w14:textId="77777777" w:rsidTr="2F419186">
        <w:trPr>
          <w:cantSplit/>
        </w:trPr>
        <w:tc>
          <w:tcPr>
            <w:tcW w:w="2884" w:type="dxa"/>
          </w:tcPr>
          <w:p w14:paraId="0E3BA98F" w14:textId="3DE6A8A3" w:rsidR="00284A6A" w:rsidRPr="0081264E" w:rsidRDefault="00284A6A" w:rsidP="00284A6A">
            <w:pPr>
              <w:pStyle w:val="Arial11Bold"/>
              <w:rPr>
                <w:rFonts w:cs="Arial"/>
              </w:rPr>
            </w:pPr>
            <w:r>
              <w:rPr>
                <w:rFonts w:cs="Arial"/>
              </w:rPr>
              <w:t>TERRE Central Platform</w:t>
            </w:r>
          </w:p>
        </w:tc>
        <w:tc>
          <w:tcPr>
            <w:tcW w:w="6634" w:type="dxa"/>
          </w:tcPr>
          <w:p w14:paraId="21E47917" w14:textId="46FA1734" w:rsidR="00284A6A" w:rsidRPr="0081264E" w:rsidRDefault="00284A6A" w:rsidP="00284A6A">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284A6A" w:rsidRPr="0079139F" w14:paraId="275B43EB" w14:textId="77777777" w:rsidTr="2F419186">
        <w:trPr>
          <w:cantSplit/>
        </w:trPr>
        <w:tc>
          <w:tcPr>
            <w:tcW w:w="2884" w:type="dxa"/>
          </w:tcPr>
          <w:p w14:paraId="2CEC27FA" w14:textId="6D73E446" w:rsidR="00284A6A" w:rsidRPr="0079139F" w:rsidRDefault="00284A6A" w:rsidP="00284A6A">
            <w:pPr>
              <w:pStyle w:val="Arial11Bold"/>
              <w:rPr>
                <w:rFonts w:cs="Arial"/>
              </w:rPr>
            </w:pPr>
            <w:r w:rsidRPr="0079139F">
              <w:rPr>
                <w:rFonts w:cs="Arial"/>
              </w:rPr>
              <w:t>TERRE Data Validation and Consistency Rules</w:t>
            </w:r>
          </w:p>
        </w:tc>
        <w:tc>
          <w:tcPr>
            <w:tcW w:w="6634" w:type="dxa"/>
          </w:tcPr>
          <w:p w14:paraId="7AC65FEF" w14:textId="12093011" w:rsidR="00284A6A" w:rsidRDefault="00284A6A" w:rsidP="00284A6A">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284A6A" w:rsidRPr="007E0B31" w14:paraId="377F57A2" w14:textId="77777777" w:rsidTr="2F419186">
        <w:trPr>
          <w:cantSplit/>
        </w:trPr>
        <w:tc>
          <w:tcPr>
            <w:tcW w:w="2884" w:type="dxa"/>
          </w:tcPr>
          <w:p w14:paraId="150333DE" w14:textId="33A1157A" w:rsidR="00284A6A" w:rsidRDefault="00284A6A" w:rsidP="00284A6A">
            <w:pPr>
              <w:pStyle w:val="Arial11Bold"/>
              <w:jc w:val="both"/>
              <w:rPr>
                <w:rFonts w:cs="Arial"/>
              </w:rPr>
            </w:pPr>
            <w:r w:rsidRPr="0081264E">
              <w:rPr>
                <w:rFonts w:cs="Arial"/>
              </w:rPr>
              <w:t>TERRE Gate Closure</w:t>
            </w:r>
          </w:p>
        </w:tc>
        <w:tc>
          <w:tcPr>
            <w:tcW w:w="6634" w:type="dxa"/>
          </w:tcPr>
          <w:p w14:paraId="36E98425" w14:textId="7BF742E0" w:rsidR="00284A6A" w:rsidRPr="0081264E" w:rsidRDefault="00284A6A" w:rsidP="00284A6A">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284A6A" w:rsidRPr="007E0B31" w14:paraId="162A65B2" w14:textId="77777777" w:rsidTr="2F419186">
        <w:trPr>
          <w:cantSplit/>
        </w:trPr>
        <w:tc>
          <w:tcPr>
            <w:tcW w:w="2884" w:type="dxa"/>
          </w:tcPr>
          <w:p w14:paraId="1E8AEB6A" w14:textId="77777777" w:rsidR="00284A6A" w:rsidRDefault="00284A6A" w:rsidP="00284A6A">
            <w:pPr>
              <w:pStyle w:val="Arial11Bold"/>
              <w:jc w:val="both"/>
              <w:rPr>
                <w:rFonts w:cs="Arial"/>
              </w:rPr>
            </w:pPr>
            <w:r>
              <w:rPr>
                <w:rFonts w:cs="Arial"/>
              </w:rPr>
              <w:t>TERRE Instruction</w:t>
            </w:r>
          </w:p>
          <w:p w14:paraId="6C90D26B" w14:textId="1F6FC951" w:rsidR="00284A6A" w:rsidRPr="0081264E" w:rsidRDefault="00284A6A" w:rsidP="00284A6A">
            <w:pPr>
              <w:pStyle w:val="Arial11Bold"/>
              <w:jc w:val="both"/>
              <w:rPr>
                <w:rFonts w:cs="Arial"/>
              </w:rPr>
            </w:pPr>
            <w:r w:rsidRPr="0081264E">
              <w:rPr>
                <w:rFonts w:cs="Arial"/>
              </w:rPr>
              <w:t>Guide</w:t>
            </w:r>
          </w:p>
        </w:tc>
        <w:tc>
          <w:tcPr>
            <w:tcW w:w="6634" w:type="dxa"/>
          </w:tcPr>
          <w:p w14:paraId="0AE534E2" w14:textId="203C4D64" w:rsidR="00284A6A" w:rsidRDefault="00284A6A" w:rsidP="00284A6A">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284A6A" w:rsidRPr="007E0B31" w14:paraId="3B8258A7" w14:textId="77777777" w:rsidTr="2F419186">
        <w:trPr>
          <w:cantSplit/>
        </w:trPr>
        <w:tc>
          <w:tcPr>
            <w:tcW w:w="2884" w:type="dxa"/>
          </w:tcPr>
          <w:p w14:paraId="0D19D080" w14:textId="77777777" w:rsidR="00284A6A" w:rsidRPr="007E0B31" w:rsidRDefault="00284A6A" w:rsidP="00284A6A">
            <w:pPr>
              <w:pStyle w:val="Arial11Bold"/>
              <w:rPr>
                <w:rFonts w:cs="Arial"/>
              </w:rPr>
            </w:pPr>
            <w:r w:rsidRPr="007E0B31">
              <w:rPr>
                <w:rFonts w:cs="Arial"/>
              </w:rPr>
              <w:t>Test Co-ordinator</w:t>
            </w:r>
          </w:p>
        </w:tc>
        <w:tc>
          <w:tcPr>
            <w:tcW w:w="6634" w:type="dxa"/>
          </w:tcPr>
          <w:p w14:paraId="326082B0" w14:textId="77777777" w:rsidR="00284A6A" w:rsidRPr="007E0B31" w:rsidRDefault="00284A6A" w:rsidP="00284A6A">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284A6A" w:rsidRPr="007E0B31" w14:paraId="01488D17" w14:textId="77777777" w:rsidTr="2F419186">
        <w:trPr>
          <w:cantSplit/>
        </w:trPr>
        <w:tc>
          <w:tcPr>
            <w:tcW w:w="2884" w:type="dxa"/>
          </w:tcPr>
          <w:p w14:paraId="128FD9C9" w14:textId="77777777" w:rsidR="00284A6A" w:rsidRPr="007E0B31" w:rsidRDefault="00284A6A" w:rsidP="00284A6A">
            <w:pPr>
              <w:pStyle w:val="Arial11Bold"/>
              <w:rPr>
                <w:rFonts w:cs="Arial"/>
              </w:rPr>
            </w:pPr>
            <w:r w:rsidRPr="007E0B31">
              <w:rPr>
                <w:rFonts w:cs="Arial"/>
              </w:rPr>
              <w:t>Test Panel</w:t>
            </w:r>
          </w:p>
        </w:tc>
        <w:tc>
          <w:tcPr>
            <w:tcW w:w="6634" w:type="dxa"/>
          </w:tcPr>
          <w:p w14:paraId="33A2A2B3" w14:textId="77777777" w:rsidR="00284A6A" w:rsidRPr="007E0B31" w:rsidRDefault="00284A6A" w:rsidP="00284A6A">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284A6A" w:rsidRPr="007E0B31" w14:paraId="2164A4E4" w14:textId="77777777" w:rsidTr="2F419186">
        <w:trPr>
          <w:cantSplit/>
        </w:trPr>
        <w:tc>
          <w:tcPr>
            <w:tcW w:w="2884" w:type="dxa"/>
          </w:tcPr>
          <w:p w14:paraId="1F60112F" w14:textId="41D5FEBC" w:rsidR="00284A6A" w:rsidRPr="00875FA6" w:rsidRDefault="00284A6A" w:rsidP="00284A6A">
            <w:pPr>
              <w:pStyle w:val="Arial11Bold"/>
            </w:pPr>
            <w:r w:rsidRPr="00875FA6">
              <w:t>Test Plan</w:t>
            </w:r>
          </w:p>
        </w:tc>
        <w:tc>
          <w:tcPr>
            <w:tcW w:w="6634" w:type="dxa"/>
          </w:tcPr>
          <w:p w14:paraId="438005A0" w14:textId="76F7FBDF" w:rsidR="00284A6A" w:rsidRPr="00875FA6" w:rsidRDefault="00284A6A" w:rsidP="00284A6A">
            <w:pPr>
              <w:pStyle w:val="TableArial11"/>
              <w:rPr>
                <w:rFonts w:cs="Arial"/>
              </w:rPr>
            </w:pPr>
            <w:r>
              <w:t xml:space="preserve">A document prepared by </w:t>
            </w:r>
            <w:r w:rsidRPr="38E6A229">
              <w:rPr>
                <w:b/>
                <w:bCs/>
              </w:rPr>
              <w:t>The Company</w:t>
            </w:r>
            <w:r>
              <w:t>, as</w:t>
            </w:r>
            <w:r w:rsidRPr="38E6A229">
              <w:rPr>
                <w:b/>
                <w:bCs/>
              </w:rPr>
              <w:t xml:space="preserve"> </w:t>
            </w:r>
            <w:r>
              <w:t>published on its</w:t>
            </w:r>
            <w:r w:rsidRPr="38E6A229">
              <w:rPr>
                <w:b/>
                <w:bCs/>
              </w:rPr>
              <w:t xml:space="preserve"> </w:t>
            </w:r>
            <w:proofErr w:type="gramStart"/>
            <w:r w:rsidRPr="38E6A229">
              <w:rPr>
                <w:b/>
                <w:bCs/>
              </w:rPr>
              <w:t>Website</w:t>
            </w:r>
            <w:proofErr w:type="gramEnd"/>
            <w:r>
              <w:t>, outlining how the requirements of the “</w:t>
            </w:r>
            <w:r w:rsidRPr="38E6A229">
              <w:rPr>
                <w:b/>
                <w:bCs/>
              </w:rPr>
              <w:t>Test Plan</w:t>
            </w:r>
            <w:r>
              <w:t xml:space="preserve">”, as provided for by </w:t>
            </w:r>
            <w:r w:rsidRPr="38E6A229">
              <w:rPr>
                <w:b/>
                <w:bCs/>
              </w:rPr>
              <w:t>Assimilated Law</w:t>
            </w:r>
            <w:r>
              <w:t xml:space="preserve"> (Commission Regulation (EU) 2017/2196), has been implemented within the </w:t>
            </w:r>
            <w:r w:rsidRPr="38E6A229">
              <w:rPr>
                <w:b/>
                <w:bCs/>
              </w:rPr>
              <w:t>GB Synchronous Area</w:t>
            </w:r>
            <w:r>
              <w:t>.</w:t>
            </w:r>
          </w:p>
        </w:tc>
      </w:tr>
      <w:tr w:rsidR="00284A6A" w:rsidRPr="007E0B31" w14:paraId="28AD5A3B" w14:textId="77777777" w:rsidTr="2F419186">
        <w:trPr>
          <w:cantSplit/>
        </w:trPr>
        <w:tc>
          <w:tcPr>
            <w:tcW w:w="2884" w:type="dxa"/>
          </w:tcPr>
          <w:p w14:paraId="57595996" w14:textId="77777777" w:rsidR="00284A6A" w:rsidRPr="007E0B31" w:rsidRDefault="00284A6A" w:rsidP="00284A6A">
            <w:pPr>
              <w:pStyle w:val="Arial11Bold"/>
              <w:rPr>
                <w:rFonts w:cs="Arial"/>
              </w:rPr>
            </w:pPr>
            <w:r w:rsidRPr="007E0B31">
              <w:rPr>
                <w:rFonts w:cs="Arial"/>
              </w:rPr>
              <w:t>Test Programme</w:t>
            </w:r>
          </w:p>
        </w:tc>
        <w:tc>
          <w:tcPr>
            <w:tcW w:w="6634" w:type="dxa"/>
          </w:tcPr>
          <w:p w14:paraId="19CEAC1B" w14:textId="77C128C1" w:rsidR="00284A6A" w:rsidRPr="007E0B31" w:rsidRDefault="00284A6A" w:rsidP="00284A6A">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284A6A" w:rsidRPr="007E0B31" w14:paraId="1328CFC6" w14:textId="77777777" w:rsidTr="2F419186">
        <w:trPr>
          <w:cantSplit/>
        </w:trPr>
        <w:tc>
          <w:tcPr>
            <w:tcW w:w="2884" w:type="dxa"/>
          </w:tcPr>
          <w:p w14:paraId="1D6B5BC8" w14:textId="77777777" w:rsidR="00284A6A" w:rsidRPr="007E0B31" w:rsidRDefault="00284A6A" w:rsidP="00284A6A">
            <w:pPr>
              <w:pStyle w:val="Arial11Bold"/>
              <w:rPr>
                <w:rFonts w:cs="Arial"/>
              </w:rPr>
            </w:pPr>
            <w:r w:rsidRPr="007E0B31">
              <w:rPr>
                <w:rFonts w:cs="Arial"/>
              </w:rPr>
              <w:t>Test Proposer</w:t>
            </w:r>
          </w:p>
        </w:tc>
        <w:tc>
          <w:tcPr>
            <w:tcW w:w="6634" w:type="dxa"/>
          </w:tcPr>
          <w:p w14:paraId="3AACD309" w14:textId="77777777" w:rsidR="00284A6A" w:rsidRPr="007E0B31" w:rsidRDefault="00284A6A" w:rsidP="00284A6A">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284A6A" w:rsidRPr="007E0B31" w14:paraId="316C92C8" w14:textId="77777777" w:rsidTr="2F419186">
        <w:trPr>
          <w:cantSplit/>
        </w:trPr>
        <w:tc>
          <w:tcPr>
            <w:tcW w:w="2884" w:type="dxa"/>
          </w:tcPr>
          <w:p w14:paraId="06874C34" w14:textId="30838C72" w:rsidR="00284A6A" w:rsidRPr="004C03CD" w:rsidRDefault="00284A6A" w:rsidP="00284A6A">
            <w:pPr>
              <w:pStyle w:val="Arial11Bold"/>
              <w:rPr>
                <w:rFonts w:cs="Arial"/>
              </w:rPr>
            </w:pPr>
            <w:r w:rsidRPr="002510FF">
              <w:rPr>
                <w:rFonts w:cs="Arial"/>
              </w:rPr>
              <w:t>Test Signal</w:t>
            </w:r>
          </w:p>
        </w:tc>
        <w:tc>
          <w:tcPr>
            <w:tcW w:w="6634" w:type="dxa"/>
          </w:tcPr>
          <w:p w14:paraId="0F830BE9" w14:textId="5C14D1D7" w:rsidR="00284A6A" w:rsidRPr="004C03CD" w:rsidRDefault="00284A6A" w:rsidP="00284A6A">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284A6A" w:rsidRPr="007E0B31" w14:paraId="1191920B" w14:textId="77777777" w:rsidTr="2F419186">
        <w:trPr>
          <w:cantSplit/>
        </w:trPr>
        <w:tc>
          <w:tcPr>
            <w:tcW w:w="2884" w:type="dxa"/>
          </w:tcPr>
          <w:p w14:paraId="1A32535D" w14:textId="3657B7C0" w:rsidR="00284A6A" w:rsidRPr="007E0B31" w:rsidRDefault="00284A6A" w:rsidP="00284A6A">
            <w:pPr>
              <w:pStyle w:val="Arial11Bold"/>
              <w:rPr>
                <w:rFonts w:cs="Arial"/>
              </w:rPr>
            </w:pPr>
            <w:r>
              <w:rPr>
                <w:rFonts w:cs="Arial"/>
              </w:rPr>
              <w:t>The Company</w:t>
            </w:r>
          </w:p>
        </w:tc>
        <w:tc>
          <w:tcPr>
            <w:tcW w:w="6634" w:type="dxa"/>
          </w:tcPr>
          <w:p w14:paraId="17B4E3BD" w14:textId="70ADDF76" w:rsidR="00284A6A" w:rsidRPr="007E0B31" w:rsidRDefault="00284A6A" w:rsidP="00284A6A">
            <w:pPr>
              <w:pStyle w:val="TableArial11"/>
              <w:rPr>
                <w:rFonts w:cs="Arial"/>
              </w:rPr>
            </w:pPr>
            <w:r w:rsidRPr="38E6A229">
              <w:rPr>
                <w:rFonts w:cs="Arial"/>
              </w:rPr>
              <w:t xml:space="preserve">Has the meaning given to </w:t>
            </w:r>
            <w:r w:rsidRPr="0006122C">
              <w:rPr>
                <w:rFonts w:cs="Arial"/>
                <w:b/>
                <w:bCs/>
              </w:rPr>
              <w:t>NESO</w:t>
            </w:r>
            <w:r w:rsidRPr="38E6A229">
              <w:rPr>
                <w:rFonts w:cs="Arial"/>
              </w:rPr>
              <w:t xml:space="preserve"> or </w:t>
            </w:r>
            <w:r w:rsidRPr="38E6A229">
              <w:rPr>
                <w:rFonts w:cs="Arial"/>
                <w:b/>
                <w:bCs/>
              </w:rPr>
              <w:t>National Energy System Operato</w:t>
            </w:r>
            <w:r w:rsidRPr="004E64E8">
              <w:rPr>
                <w:rFonts w:cs="Arial"/>
                <w:b/>
                <w:bCs/>
              </w:rPr>
              <w:t>r</w:t>
            </w:r>
            <w:proofErr w:type="gramStart"/>
            <w:r w:rsidRPr="38E6A229">
              <w:rPr>
                <w:rFonts w:cs="Arial"/>
              </w:rPr>
              <w:t>. .</w:t>
            </w:r>
            <w:proofErr w:type="gramEnd"/>
            <w:r w:rsidRPr="38E6A229">
              <w:rPr>
                <w:rFonts w:cs="Arial"/>
              </w:rPr>
              <w:t xml:space="preserve"> </w:t>
            </w:r>
          </w:p>
        </w:tc>
      </w:tr>
      <w:tr w:rsidR="00284A6A" w:rsidRPr="007E0B31" w14:paraId="100BAB28" w14:textId="77777777" w:rsidTr="2F419186">
        <w:trPr>
          <w:cantSplit/>
        </w:trPr>
        <w:tc>
          <w:tcPr>
            <w:tcW w:w="2884" w:type="dxa"/>
          </w:tcPr>
          <w:p w14:paraId="4F575092" w14:textId="1BAAF1FB" w:rsidR="00284A6A" w:rsidRPr="007E0B31" w:rsidRDefault="00284A6A" w:rsidP="00284A6A">
            <w:pPr>
              <w:pStyle w:val="Arial11Bold"/>
              <w:rPr>
                <w:rFonts w:cs="Arial"/>
              </w:rPr>
            </w:pPr>
            <w:r>
              <w:rPr>
                <w:rFonts w:cs="Arial"/>
              </w:rPr>
              <w:t>The Company</w:t>
            </w:r>
            <w:r w:rsidRPr="007E0B31">
              <w:rPr>
                <w:rFonts w:cs="Arial"/>
              </w:rPr>
              <w:t xml:space="preserve"> Control Engineer</w:t>
            </w:r>
          </w:p>
        </w:tc>
        <w:tc>
          <w:tcPr>
            <w:tcW w:w="6634" w:type="dxa"/>
          </w:tcPr>
          <w:p w14:paraId="63BACB07" w14:textId="0811E3CF" w:rsidR="00284A6A" w:rsidRPr="007E0B31" w:rsidRDefault="00284A6A" w:rsidP="00284A6A">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System </w:t>
            </w:r>
            <w:r w:rsidRPr="007E0B31">
              <w:rPr>
                <w:rFonts w:cs="Arial"/>
              </w:rPr>
              <w:t xml:space="preserve">or such person as nominated by </w:t>
            </w:r>
            <w:r>
              <w:rPr>
                <w:rFonts w:cs="Arial"/>
                <w:b/>
              </w:rPr>
              <w:t>The Company</w:t>
            </w:r>
            <w:r w:rsidRPr="007E0B31">
              <w:rPr>
                <w:rFonts w:cs="Arial"/>
              </w:rPr>
              <w:t>.</w:t>
            </w:r>
          </w:p>
        </w:tc>
      </w:tr>
      <w:tr w:rsidR="00284A6A" w:rsidRPr="007E0B31" w14:paraId="07C21332" w14:textId="77777777" w:rsidTr="2F419186">
        <w:trPr>
          <w:cantSplit/>
        </w:trPr>
        <w:tc>
          <w:tcPr>
            <w:tcW w:w="2884" w:type="dxa"/>
          </w:tcPr>
          <w:p w14:paraId="46DE90D6" w14:textId="315D2376" w:rsidR="00284A6A" w:rsidRPr="007E0B31" w:rsidRDefault="00284A6A" w:rsidP="00284A6A">
            <w:pPr>
              <w:pStyle w:val="Arial11Bold"/>
              <w:rPr>
                <w:rFonts w:cs="Arial"/>
              </w:rPr>
            </w:pPr>
            <w:r>
              <w:rPr>
                <w:rFonts w:cs="Arial"/>
              </w:rPr>
              <w:t>The Company</w:t>
            </w:r>
            <w:r w:rsidRPr="007E0B31">
              <w:rPr>
                <w:rFonts w:cs="Arial"/>
              </w:rPr>
              <w:t xml:space="preserve"> Operational Strategy</w:t>
            </w:r>
          </w:p>
        </w:tc>
        <w:tc>
          <w:tcPr>
            <w:tcW w:w="6634" w:type="dxa"/>
          </w:tcPr>
          <w:p w14:paraId="636729F9" w14:textId="5D264699" w:rsidR="00284A6A" w:rsidRPr="007E0B31" w:rsidRDefault="00284A6A" w:rsidP="00284A6A">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284A6A" w:rsidRPr="007E0B31" w14:paraId="7E0C0F2F" w14:textId="77777777" w:rsidTr="2F419186">
        <w:trPr>
          <w:cantSplit/>
        </w:trPr>
        <w:tc>
          <w:tcPr>
            <w:tcW w:w="2884" w:type="dxa"/>
          </w:tcPr>
          <w:p w14:paraId="1E0D9CB3" w14:textId="157BEEAF" w:rsidR="00284A6A" w:rsidRPr="00A438EF" w:rsidRDefault="00284A6A" w:rsidP="00284A6A">
            <w:pPr>
              <w:pStyle w:val="Arial11Bold"/>
              <w:rPr>
                <w:rFonts w:cs="Arial"/>
              </w:rPr>
            </w:pPr>
            <w:r w:rsidRPr="00CB1D00">
              <w:rPr>
                <w:rFonts w:cs="Arial"/>
              </w:rPr>
              <w:lastRenderedPageBreak/>
              <w:t>Top Up</w:t>
            </w:r>
            <w:r w:rsidRPr="00F87A50">
              <w:rPr>
                <w:rFonts w:cs="Arial"/>
              </w:rPr>
              <w:t xml:space="preserve"> </w:t>
            </w:r>
            <w:r w:rsidRPr="00665E9C">
              <w:rPr>
                <w:rFonts w:cs="Arial"/>
              </w:rPr>
              <w:t>Restoration Capability</w:t>
            </w:r>
          </w:p>
        </w:tc>
        <w:tc>
          <w:tcPr>
            <w:tcW w:w="6634" w:type="dxa"/>
          </w:tcPr>
          <w:p w14:paraId="0B413FB2" w14:textId="524E3026" w:rsidR="00284A6A" w:rsidRPr="00CE4CCF" w:rsidRDefault="00284A6A" w:rsidP="00284A6A">
            <w:pPr>
              <w:pStyle w:val="Default"/>
              <w:jc w:val="both"/>
            </w:pPr>
            <w:r w:rsidRPr="002A73E9">
              <w:rPr>
                <w:sz w:val="20"/>
                <w:szCs w:val="20"/>
              </w:rPr>
              <w:t xml:space="preserve">The ability of a </w:t>
            </w:r>
            <w:r w:rsidRPr="002A73E9">
              <w:rPr>
                <w:b/>
                <w:bCs/>
                <w:sz w:val="20"/>
                <w:szCs w:val="20"/>
              </w:rPr>
              <w:t>Restoration Contractor’s Plant</w:t>
            </w:r>
            <w:r w:rsidRPr="002A73E9">
              <w:rPr>
                <w:sz w:val="20"/>
                <w:szCs w:val="20"/>
              </w:rPr>
              <w:t xml:space="preserve"> to </w:t>
            </w:r>
            <w:r w:rsidRPr="002A73E9">
              <w:rPr>
                <w:b/>
                <w:bCs/>
                <w:sz w:val="20"/>
                <w:szCs w:val="20"/>
              </w:rPr>
              <w:t>Start-Up</w:t>
            </w:r>
            <w:r w:rsidRPr="002A73E9">
              <w:rPr>
                <w:sz w:val="20"/>
                <w:szCs w:val="20"/>
              </w:rPr>
              <w:t xml:space="preserve"> from </w:t>
            </w:r>
            <w:r w:rsidRPr="002A73E9">
              <w:rPr>
                <w:b/>
                <w:bCs/>
                <w:sz w:val="20"/>
                <w:szCs w:val="20"/>
              </w:rPr>
              <w:t>Shutdown</w:t>
            </w:r>
            <w:r w:rsidRPr="002A73E9">
              <w:rPr>
                <w:sz w:val="20"/>
                <w:szCs w:val="20"/>
              </w:rPr>
              <w:t xml:space="preserve"> and to be </w:t>
            </w:r>
            <w:r w:rsidRPr="002A73E9">
              <w:rPr>
                <w:b/>
                <w:bCs/>
                <w:sz w:val="20"/>
                <w:szCs w:val="20"/>
              </w:rPr>
              <w:t>Synchronised</w:t>
            </w:r>
            <w:r w:rsidRPr="002A73E9">
              <w:rPr>
                <w:sz w:val="20"/>
                <w:szCs w:val="20"/>
              </w:rPr>
              <w:t xml:space="preserve"> and remain </w:t>
            </w:r>
            <w:r w:rsidRPr="002A73E9">
              <w:rPr>
                <w:b/>
                <w:bCs/>
                <w:sz w:val="20"/>
                <w:szCs w:val="20"/>
              </w:rPr>
              <w:t>Synchronised</w:t>
            </w:r>
            <w:r w:rsidRPr="002A73E9">
              <w:rPr>
                <w:sz w:val="20"/>
                <w:szCs w:val="20"/>
              </w:rPr>
              <w:t xml:space="preserve"> to a part of the </w:t>
            </w:r>
            <w:r w:rsidRPr="002A73E9">
              <w:rPr>
                <w:b/>
                <w:bCs/>
                <w:sz w:val="20"/>
                <w:szCs w:val="20"/>
              </w:rPr>
              <w:t>Total System</w:t>
            </w:r>
            <w:r w:rsidRPr="002A73E9">
              <w:rPr>
                <w:sz w:val="20"/>
                <w:szCs w:val="20"/>
              </w:rPr>
              <w:t xml:space="preserve"> upon instruction from </w:t>
            </w:r>
            <w:r w:rsidRPr="002A73E9">
              <w:rPr>
                <w:b/>
                <w:bCs/>
                <w:sz w:val="20"/>
                <w:szCs w:val="20"/>
              </w:rPr>
              <w:t>The Company</w:t>
            </w:r>
            <w:r w:rsidRPr="002A73E9">
              <w:rPr>
                <w:sz w:val="20"/>
                <w:szCs w:val="20"/>
              </w:rPr>
              <w:t xml:space="preserve"> or </w:t>
            </w:r>
            <w:r w:rsidRPr="002A73E9">
              <w:rPr>
                <w:b/>
                <w:bCs/>
                <w:sz w:val="20"/>
                <w:szCs w:val="20"/>
              </w:rPr>
              <w:t>Relevant</w:t>
            </w:r>
            <w:r w:rsidRPr="002A73E9">
              <w:rPr>
                <w:sz w:val="20"/>
                <w:szCs w:val="20"/>
              </w:rPr>
              <w:t xml:space="preserve"> </w:t>
            </w:r>
            <w:r w:rsidRPr="002A73E9">
              <w:rPr>
                <w:b/>
                <w:bCs/>
                <w:sz w:val="20"/>
                <w:szCs w:val="20"/>
              </w:rPr>
              <w:t>Transmission Licensee</w:t>
            </w:r>
            <w:r w:rsidRPr="002A73E9">
              <w:rPr>
                <w:sz w:val="20"/>
                <w:szCs w:val="20"/>
              </w:rPr>
              <w:t xml:space="preserve"> (in Scotland) or relevant </w:t>
            </w:r>
            <w:r w:rsidRPr="002A73E9">
              <w:rPr>
                <w:b/>
                <w:bCs/>
                <w:sz w:val="20"/>
                <w:szCs w:val="20"/>
              </w:rPr>
              <w:t>Network Operator</w:t>
            </w:r>
            <w:r w:rsidRPr="002A73E9">
              <w:rPr>
                <w:sz w:val="20"/>
                <w:szCs w:val="20"/>
              </w:rPr>
              <w:t xml:space="preserve">, within a defined time period, pursuant to the terms of the </w:t>
            </w:r>
            <w:r w:rsidRPr="002A73E9">
              <w:rPr>
                <w:b/>
                <w:bCs/>
                <w:sz w:val="20"/>
                <w:szCs w:val="20"/>
              </w:rPr>
              <w:t>Top Up Restoration Contract</w:t>
            </w:r>
            <w:r w:rsidRPr="002A73E9">
              <w:rPr>
                <w:sz w:val="20"/>
                <w:szCs w:val="20"/>
              </w:rPr>
              <w:t xml:space="preserve">, once external electrical power supplies are restored to that </w:t>
            </w:r>
            <w:r w:rsidRPr="002A73E9">
              <w:rPr>
                <w:b/>
                <w:bCs/>
                <w:sz w:val="20"/>
                <w:szCs w:val="20"/>
              </w:rPr>
              <w:t>Restoration Contractor’s</w:t>
            </w:r>
            <w:r w:rsidRPr="002A73E9">
              <w:rPr>
                <w:sz w:val="20"/>
                <w:szCs w:val="20"/>
              </w:rPr>
              <w:t xml:space="preserve"> site. In the case of a </w:t>
            </w:r>
            <w:r w:rsidRPr="002A73E9">
              <w:rPr>
                <w:b/>
                <w:bCs/>
                <w:sz w:val="20"/>
                <w:szCs w:val="20"/>
              </w:rPr>
              <w:t>Local Joint Restoration Plan</w:t>
            </w:r>
            <w:r w:rsidRPr="002A73E9">
              <w:rPr>
                <w:sz w:val="20"/>
                <w:szCs w:val="20"/>
              </w:rPr>
              <w:t xml:space="preserve">, an instruction from </w:t>
            </w:r>
            <w:r w:rsidRPr="002A73E9">
              <w:rPr>
                <w:b/>
                <w:bCs/>
                <w:sz w:val="20"/>
                <w:szCs w:val="20"/>
              </w:rPr>
              <w:t>The Company</w:t>
            </w:r>
            <w:r w:rsidRPr="002A73E9">
              <w:rPr>
                <w:sz w:val="20"/>
                <w:szCs w:val="20"/>
              </w:rPr>
              <w:t xml:space="preserve"> or </w:t>
            </w:r>
            <w:r w:rsidRPr="002A73E9">
              <w:rPr>
                <w:b/>
                <w:bCs/>
                <w:sz w:val="20"/>
                <w:szCs w:val="20"/>
              </w:rPr>
              <w:t>Transmission Licensee</w:t>
            </w:r>
            <w:r w:rsidRPr="002A73E9">
              <w:rPr>
                <w:sz w:val="20"/>
                <w:szCs w:val="20"/>
              </w:rPr>
              <w:t xml:space="preserve"> in Scotland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In the case of a </w:t>
            </w:r>
            <w:r w:rsidRPr="002A73E9">
              <w:rPr>
                <w:b/>
                <w:bCs/>
                <w:sz w:val="20"/>
                <w:szCs w:val="20"/>
              </w:rPr>
              <w:t>Distribution Restoration Zone Plan</w:t>
            </w:r>
            <w:r w:rsidRPr="002A73E9">
              <w:rPr>
                <w:sz w:val="20"/>
                <w:szCs w:val="20"/>
              </w:rPr>
              <w:t>, an instruction from a</w:t>
            </w:r>
            <w:r w:rsidRPr="002A73E9">
              <w:rPr>
                <w:b/>
                <w:bCs/>
                <w:sz w:val="20"/>
                <w:szCs w:val="20"/>
              </w:rPr>
              <w:t xml:space="preserve"> Network Operator</w:t>
            </w:r>
            <w:r w:rsidRPr="002A73E9">
              <w:rPr>
                <w:sz w:val="20"/>
                <w:szCs w:val="20"/>
              </w:rPr>
              <w:t xml:space="preserve"> to a </w:t>
            </w:r>
            <w:r w:rsidRPr="002A73E9">
              <w:rPr>
                <w:b/>
                <w:bCs/>
                <w:sz w:val="20"/>
                <w:szCs w:val="20"/>
              </w:rPr>
              <w:t>Restoration Contractor</w:t>
            </w:r>
            <w:r w:rsidRPr="002A73E9">
              <w:rPr>
                <w:sz w:val="20"/>
                <w:szCs w:val="20"/>
              </w:rPr>
              <w:t xml:space="preserve"> in respect of their </w:t>
            </w:r>
            <w:r w:rsidRPr="002A73E9">
              <w:rPr>
                <w:b/>
                <w:bCs/>
                <w:sz w:val="20"/>
                <w:szCs w:val="20"/>
              </w:rPr>
              <w:t>Top Up Restoration Plant</w:t>
            </w:r>
            <w:r w:rsidRPr="002A73E9">
              <w:rPr>
                <w:sz w:val="20"/>
                <w:szCs w:val="20"/>
              </w:rPr>
              <w:t xml:space="preserve"> would generally be issued immediately after an instruction to an </w:t>
            </w:r>
            <w:r w:rsidRPr="002A73E9">
              <w:rPr>
                <w:b/>
                <w:bCs/>
                <w:sz w:val="20"/>
                <w:szCs w:val="20"/>
              </w:rPr>
              <w:t>Anchor Restoration Contractor</w:t>
            </w:r>
            <w:r w:rsidRPr="002A73E9">
              <w:rPr>
                <w:sz w:val="20"/>
                <w:szCs w:val="20"/>
              </w:rPr>
              <w:t xml:space="preserve"> with the </w:t>
            </w:r>
            <w:r w:rsidRPr="002A73E9">
              <w:rPr>
                <w:b/>
                <w:bCs/>
                <w:sz w:val="20"/>
                <w:szCs w:val="20"/>
              </w:rPr>
              <w:t>Top Up Capability</w:t>
            </w:r>
            <w:r w:rsidRPr="002A73E9">
              <w:rPr>
                <w:sz w:val="20"/>
                <w:szCs w:val="20"/>
              </w:rPr>
              <w:t xml:space="preserve"> expected to be delivered consecutively after external power supplies had been restored to the </w:t>
            </w:r>
            <w:r w:rsidRPr="002A73E9">
              <w:rPr>
                <w:b/>
                <w:bCs/>
                <w:sz w:val="20"/>
                <w:szCs w:val="20"/>
              </w:rPr>
              <w:t>Top Up Restoration Contractor’s</w:t>
            </w:r>
            <w:r w:rsidRPr="002A73E9">
              <w:rPr>
                <w:sz w:val="20"/>
                <w:szCs w:val="20"/>
              </w:rPr>
              <w:t xml:space="preserve"> site.  For the avoidance of doubt a </w:t>
            </w:r>
            <w:r w:rsidRPr="002A73E9">
              <w:rPr>
                <w:b/>
                <w:bCs/>
                <w:sz w:val="20"/>
                <w:szCs w:val="20"/>
              </w:rPr>
              <w:t>Restoration Contractor</w:t>
            </w:r>
            <w:r w:rsidRPr="002A73E9">
              <w:rPr>
                <w:sz w:val="20"/>
                <w:szCs w:val="20"/>
              </w:rPr>
              <w:t xml:space="preserve"> with a </w:t>
            </w:r>
            <w:r w:rsidRPr="002A73E9">
              <w:rPr>
                <w:b/>
                <w:bCs/>
                <w:sz w:val="20"/>
                <w:szCs w:val="20"/>
              </w:rPr>
              <w:t>Top Up Restoration Capability</w:t>
            </w:r>
            <w:r w:rsidRPr="002A73E9">
              <w:rPr>
                <w:sz w:val="20"/>
                <w:szCs w:val="20"/>
              </w:rPr>
              <w:t xml:space="preserve"> shall have suffic</w:t>
            </w:r>
            <w:r>
              <w:rPr>
                <w:sz w:val="20"/>
                <w:szCs w:val="20"/>
              </w:rPr>
              <w:t>i</w:t>
            </w:r>
            <w:r w:rsidRPr="002A73E9">
              <w:rPr>
                <w:sz w:val="20"/>
                <w:szCs w:val="20"/>
              </w:rPr>
              <w:t xml:space="preserve">ent </w:t>
            </w:r>
            <w:r w:rsidRPr="002A73E9">
              <w:rPr>
                <w:b/>
                <w:bCs/>
                <w:sz w:val="20"/>
                <w:szCs w:val="20"/>
              </w:rPr>
              <w:t>Auxiliary Energy Supplies</w:t>
            </w:r>
            <w:r w:rsidRPr="002A73E9">
              <w:rPr>
                <w:sz w:val="20"/>
                <w:szCs w:val="20"/>
              </w:rPr>
              <w:t xml:space="preserve"> to be capable of delivering the service they have agreed to provide as soon as their </w:t>
            </w:r>
            <w:r w:rsidRPr="002A73E9">
              <w:rPr>
                <w:b/>
                <w:bCs/>
                <w:sz w:val="20"/>
                <w:szCs w:val="20"/>
              </w:rPr>
              <w:t xml:space="preserve">Connection Point </w:t>
            </w:r>
            <w:r w:rsidRPr="002A73E9">
              <w:rPr>
                <w:sz w:val="20"/>
                <w:szCs w:val="20"/>
              </w:rPr>
              <w:t xml:space="preserve">or </w:t>
            </w:r>
            <w:r w:rsidRPr="002A73E9">
              <w:rPr>
                <w:b/>
                <w:bCs/>
                <w:sz w:val="20"/>
                <w:szCs w:val="20"/>
              </w:rPr>
              <w:t>User System Entry Point</w:t>
            </w:r>
            <w:r w:rsidRPr="002A73E9">
              <w:rPr>
                <w:sz w:val="20"/>
                <w:szCs w:val="20"/>
              </w:rPr>
              <w:t xml:space="preserve"> is energised. </w:t>
            </w:r>
          </w:p>
        </w:tc>
      </w:tr>
      <w:tr w:rsidR="00284A6A" w:rsidRPr="007E0B31" w14:paraId="051B9233" w14:textId="77777777" w:rsidTr="2F419186">
        <w:trPr>
          <w:cantSplit/>
        </w:trPr>
        <w:tc>
          <w:tcPr>
            <w:tcW w:w="2884" w:type="dxa"/>
          </w:tcPr>
          <w:p w14:paraId="2A8B99B3" w14:textId="592766FF" w:rsidR="00284A6A" w:rsidRPr="007E0B31" w:rsidRDefault="00284A6A" w:rsidP="00284A6A">
            <w:pPr>
              <w:pStyle w:val="Arial11Bold"/>
              <w:rPr>
                <w:rFonts w:cs="Arial"/>
              </w:rPr>
            </w:pPr>
            <w:r w:rsidRPr="0001102F">
              <w:rPr>
                <w:rFonts w:cs="Arial"/>
              </w:rPr>
              <w:t>Top Up Restoration Contract</w:t>
            </w:r>
          </w:p>
        </w:tc>
        <w:tc>
          <w:tcPr>
            <w:tcW w:w="6634" w:type="dxa"/>
          </w:tcPr>
          <w:p w14:paraId="48943893" w14:textId="224A59E7" w:rsidR="00284A6A" w:rsidRPr="007E0B31" w:rsidRDefault="00284A6A" w:rsidP="00284A6A">
            <w:pPr>
              <w:pStyle w:val="TableArial11"/>
              <w:rPr>
                <w:rFonts w:cs="Arial"/>
              </w:rPr>
            </w:pPr>
            <w:r>
              <w:t xml:space="preserve">In the case of a </w:t>
            </w:r>
            <w:r w:rsidRPr="00570ABF">
              <w:rPr>
                <w:b/>
                <w:bCs/>
              </w:rPr>
              <w:t>Local Joint Restoration Plan</w:t>
            </w:r>
            <w:r>
              <w:t xml:space="preserve"> or </w:t>
            </w:r>
            <w:r w:rsidRPr="00915876">
              <w:rPr>
                <w:b/>
                <w:bCs/>
              </w:rPr>
              <w:t>Offshore Local Joint Restoration Plan</w:t>
            </w:r>
            <w:r>
              <w:t xml:space="preserve"> is a</w:t>
            </w:r>
            <w:r w:rsidRPr="005C20E3">
              <w:t xml:space="preserve"> </w:t>
            </w:r>
            <w:r>
              <w:t xml:space="preserve">contract between </w:t>
            </w:r>
            <w:r w:rsidRPr="00570ABF">
              <w:rPr>
                <w:b/>
                <w:bCs/>
              </w:rPr>
              <w:t>The Company</w:t>
            </w:r>
            <w:r>
              <w:t xml:space="preserve"> and </w:t>
            </w:r>
            <w:r w:rsidRPr="00570ABF">
              <w:rPr>
                <w:b/>
                <w:bCs/>
              </w:rPr>
              <w:t>Top Up Restoration Contractor</w:t>
            </w:r>
            <w:r>
              <w:t xml:space="preserve"> for the provision of a </w:t>
            </w:r>
            <w:r w:rsidRPr="006E72C7">
              <w:rPr>
                <w:b/>
                <w:bCs/>
              </w:rPr>
              <w:t>Top Up Restoration</w:t>
            </w:r>
            <w:r w:rsidRPr="00C11132">
              <w:rPr>
                <w:b/>
                <w:bCs/>
              </w:rPr>
              <w:t xml:space="preserve"> </w:t>
            </w:r>
            <w:r w:rsidRPr="005C20E3">
              <w:rPr>
                <w:b/>
              </w:rPr>
              <w:t>Capability</w:t>
            </w:r>
            <w:r w:rsidRPr="00570ABF">
              <w:rPr>
                <w:bCs/>
              </w:rPr>
              <w:t>.</w:t>
            </w:r>
            <w:r w:rsidRPr="005C20E3">
              <w:rPr>
                <w:b/>
              </w:rPr>
              <w:t xml:space="preserve"> </w:t>
            </w:r>
            <w:r>
              <w:rPr>
                <w:b/>
              </w:rPr>
              <w:t xml:space="preserve"> </w:t>
            </w:r>
            <w:r>
              <w:t xml:space="preserve">In the case of a </w:t>
            </w:r>
            <w:r w:rsidRPr="000A5C1C">
              <w:rPr>
                <w:b/>
                <w:bCs/>
              </w:rPr>
              <w:t>Distribution Restoration Zone Plan</w:t>
            </w:r>
            <w:r w:rsidRPr="00DB7B91">
              <w:t>,</w:t>
            </w:r>
            <w:r>
              <w:t xml:space="preserve"> a</w:t>
            </w:r>
            <w:r w:rsidRPr="005C20E3">
              <w:t>n agreement between</w:t>
            </w:r>
            <w:r w:rsidRPr="00C11132">
              <w:rPr>
                <w:bCs/>
              </w:rPr>
              <w:t xml:space="preserve"> </w:t>
            </w:r>
            <w:r>
              <w:rPr>
                <w:b/>
              </w:rPr>
              <w:t xml:space="preserve">The Company </w:t>
            </w:r>
            <w:r w:rsidRPr="00C11132">
              <w:rPr>
                <w:bCs/>
              </w:rPr>
              <w:t>and relevant</w:t>
            </w:r>
            <w:r>
              <w:rPr>
                <w:b/>
              </w:rPr>
              <w:t xml:space="preserve"> Network Operator </w:t>
            </w:r>
            <w:r>
              <w:t xml:space="preserve">and </w:t>
            </w:r>
            <w:r w:rsidRPr="00570ABF">
              <w:rPr>
                <w:b/>
                <w:bCs/>
              </w:rPr>
              <w:t>Top Up</w:t>
            </w:r>
            <w:r>
              <w:t xml:space="preserve"> </w:t>
            </w:r>
            <w:r w:rsidRPr="00C11132">
              <w:rPr>
                <w:b/>
                <w:bCs/>
              </w:rPr>
              <w:t>Restoration</w:t>
            </w:r>
            <w:r>
              <w:t xml:space="preserve"> </w:t>
            </w:r>
            <w:r>
              <w:rPr>
                <w:b/>
              </w:rPr>
              <w:t>Contractor</w:t>
            </w:r>
            <w:r w:rsidRPr="00A87826">
              <w:rPr>
                <w:b/>
              </w:rPr>
              <w:t xml:space="preserve"> </w:t>
            </w:r>
            <w:r>
              <w:t xml:space="preserve">for the provision of </w:t>
            </w:r>
            <w:r w:rsidRPr="00570ABF">
              <w:rPr>
                <w:b/>
                <w:bCs/>
              </w:rPr>
              <w:t>Top Up Restoration</w:t>
            </w:r>
            <w:r w:rsidRPr="00C11132">
              <w:rPr>
                <w:b/>
                <w:bCs/>
              </w:rPr>
              <w:t xml:space="preserve"> </w:t>
            </w:r>
            <w:r w:rsidRPr="005C20E3">
              <w:rPr>
                <w:b/>
              </w:rPr>
              <w:t>Capability</w:t>
            </w:r>
            <w:r>
              <w:t>.</w:t>
            </w:r>
          </w:p>
        </w:tc>
      </w:tr>
      <w:tr w:rsidR="00284A6A" w:rsidRPr="007E0B31" w14:paraId="767E36DB" w14:textId="77777777" w:rsidTr="2F419186">
        <w:trPr>
          <w:cantSplit/>
        </w:trPr>
        <w:tc>
          <w:tcPr>
            <w:tcW w:w="2884" w:type="dxa"/>
          </w:tcPr>
          <w:p w14:paraId="130A2E6E" w14:textId="3CD6AF48" w:rsidR="00284A6A" w:rsidRPr="007E0B31" w:rsidRDefault="00284A6A" w:rsidP="00284A6A">
            <w:pPr>
              <w:pStyle w:val="Arial11Bold"/>
              <w:rPr>
                <w:rFonts w:cs="Arial"/>
              </w:rPr>
            </w:pPr>
            <w:r>
              <w:rPr>
                <w:rFonts w:cs="Arial"/>
              </w:rPr>
              <w:t>Top Up Restoration Contractor</w:t>
            </w:r>
          </w:p>
        </w:tc>
        <w:tc>
          <w:tcPr>
            <w:tcW w:w="6634" w:type="dxa"/>
          </w:tcPr>
          <w:p w14:paraId="08A3E597" w14:textId="5B2259FC" w:rsidR="00284A6A" w:rsidRPr="007E0B31" w:rsidRDefault="00284A6A" w:rsidP="00284A6A">
            <w:pPr>
              <w:pStyle w:val="TableArial11"/>
              <w:rPr>
                <w:rFonts w:cs="Arial"/>
              </w:rPr>
            </w:pPr>
            <w:r>
              <w:t xml:space="preserve">A </w:t>
            </w:r>
            <w:r w:rsidRPr="006414D2">
              <w:rPr>
                <w:b/>
                <w:bCs/>
              </w:rPr>
              <w:t xml:space="preserve">Restoration </w:t>
            </w:r>
            <w:r>
              <w:rPr>
                <w:b/>
                <w:bCs/>
              </w:rPr>
              <w:t>Contractor</w:t>
            </w:r>
            <w:r>
              <w:t xml:space="preserve"> with a </w:t>
            </w:r>
            <w:r>
              <w:rPr>
                <w:b/>
                <w:bCs/>
              </w:rPr>
              <w:t>Top Up</w:t>
            </w:r>
            <w:r w:rsidRPr="006414D2">
              <w:rPr>
                <w:b/>
                <w:bCs/>
              </w:rPr>
              <w:t xml:space="preserve"> </w:t>
            </w:r>
            <w:r>
              <w:rPr>
                <w:b/>
                <w:bCs/>
              </w:rPr>
              <w:t>Restoration Contract.</w:t>
            </w:r>
          </w:p>
        </w:tc>
      </w:tr>
      <w:tr w:rsidR="00284A6A" w:rsidRPr="007E0B31" w14:paraId="7BDEB1D1" w14:textId="77777777" w:rsidTr="2F419186">
        <w:trPr>
          <w:cantSplit/>
        </w:trPr>
        <w:tc>
          <w:tcPr>
            <w:tcW w:w="2884" w:type="dxa"/>
          </w:tcPr>
          <w:p w14:paraId="6AAC9811" w14:textId="3492013A" w:rsidR="00284A6A" w:rsidRPr="007E0B31" w:rsidRDefault="00284A6A" w:rsidP="00284A6A">
            <w:pPr>
              <w:pStyle w:val="Arial11Bold"/>
              <w:rPr>
                <w:rFonts w:cs="Arial"/>
              </w:rPr>
            </w:pPr>
            <w:r>
              <w:rPr>
                <w:rFonts w:cs="Arial"/>
              </w:rPr>
              <w:t>Top Up Restoration Plant</w:t>
            </w:r>
          </w:p>
        </w:tc>
        <w:tc>
          <w:tcPr>
            <w:tcW w:w="6634" w:type="dxa"/>
          </w:tcPr>
          <w:p w14:paraId="7A52B53D" w14:textId="73F2688D" w:rsidR="00284A6A" w:rsidRPr="007E0B31" w:rsidRDefault="00284A6A" w:rsidP="00284A6A">
            <w:pPr>
              <w:pStyle w:val="TableArial11"/>
              <w:rPr>
                <w:rFonts w:cs="Arial"/>
              </w:rPr>
            </w:pPr>
            <w:r w:rsidRPr="00727CA3">
              <w:rPr>
                <w:rFonts w:cs="Arial"/>
                <w:b/>
                <w:bCs/>
              </w:rPr>
              <w:t>Plant</w:t>
            </w:r>
            <w:r>
              <w:rPr>
                <w:rFonts w:cs="Arial"/>
              </w:rPr>
              <w:t xml:space="preserve"> owned and operated by a </w:t>
            </w:r>
            <w:r w:rsidRPr="00727CA3">
              <w:rPr>
                <w:rFonts w:cs="Arial"/>
                <w:b/>
                <w:bCs/>
              </w:rPr>
              <w:t xml:space="preserve">Top Up Restoration </w:t>
            </w:r>
            <w:r>
              <w:rPr>
                <w:rFonts w:cs="Arial"/>
                <w:b/>
                <w:bCs/>
              </w:rPr>
              <w:t>Contractor</w:t>
            </w:r>
            <w:r>
              <w:rPr>
                <w:rFonts w:cs="Arial"/>
              </w:rPr>
              <w:t xml:space="preserve">.  </w:t>
            </w:r>
          </w:p>
        </w:tc>
      </w:tr>
      <w:tr w:rsidR="00284A6A" w:rsidRPr="007E0B31" w14:paraId="616F93ED" w14:textId="77777777" w:rsidTr="2F419186">
        <w:trPr>
          <w:cantSplit/>
        </w:trPr>
        <w:tc>
          <w:tcPr>
            <w:tcW w:w="2884" w:type="dxa"/>
          </w:tcPr>
          <w:p w14:paraId="24BE8F65" w14:textId="7F0CB3AF" w:rsidR="00284A6A" w:rsidRPr="007E0B31" w:rsidRDefault="00284A6A" w:rsidP="00284A6A">
            <w:pPr>
              <w:pStyle w:val="Arial11Bold"/>
              <w:rPr>
                <w:rFonts w:cs="Arial"/>
              </w:rPr>
            </w:pPr>
            <w:r>
              <w:rPr>
                <w:rFonts w:cs="Arial"/>
              </w:rPr>
              <w:t>Top Up Restoration Plant Test</w:t>
            </w:r>
          </w:p>
        </w:tc>
        <w:tc>
          <w:tcPr>
            <w:tcW w:w="6634" w:type="dxa"/>
          </w:tcPr>
          <w:p w14:paraId="3D8FD0F6" w14:textId="218B9E06" w:rsidR="00284A6A" w:rsidRPr="007E0B31" w:rsidRDefault="00284A6A" w:rsidP="00284A6A">
            <w:pPr>
              <w:pStyle w:val="TableArial11"/>
              <w:rPr>
                <w:rFonts w:cs="Arial"/>
              </w:rPr>
            </w:pPr>
            <w:r w:rsidRPr="003301CE">
              <w:rPr>
                <w:bCs/>
              </w:rPr>
              <w:t>A test conducted on a</w:t>
            </w:r>
            <w:r>
              <w:rPr>
                <w:b/>
                <w:bCs/>
              </w:rPr>
              <w:t xml:space="preserve"> Top Up Restoration</w:t>
            </w:r>
            <w:r w:rsidRPr="003301CE">
              <w:rPr>
                <w:b/>
                <w:bCs/>
              </w:rPr>
              <w:t xml:space="preserve"> Plant </w:t>
            </w:r>
            <w:r w:rsidRPr="003301CE">
              <w:rPr>
                <w:bCs/>
              </w:rPr>
              <w:t xml:space="preserve">to confirm it </w:t>
            </w:r>
            <w:proofErr w:type="gramStart"/>
            <w:r w:rsidRPr="003301CE">
              <w:rPr>
                <w:bCs/>
              </w:rPr>
              <w:t>is capable of meeting</w:t>
            </w:r>
            <w:proofErr w:type="gramEnd"/>
            <w:r w:rsidRPr="003301CE">
              <w:rPr>
                <w:bCs/>
              </w:rPr>
              <w:t xml:space="preserve"> the requirements of </w:t>
            </w:r>
            <w:r>
              <w:rPr>
                <w:bCs/>
              </w:rPr>
              <w:t xml:space="preserve">a </w:t>
            </w:r>
            <w:r>
              <w:rPr>
                <w:b/>
              </w:rPr>
              <w:t>Top Up</w:t>
            </w:r>
            <w:r>
              <w:rPr>
                <w:bCs/>
              </w:rPr>
              <w:t xml:space="preserve"> </w:t>
            </w:r>
            <w:r w:rsidRPr="003301CE">
              <w:rPr>
                <w:b/>
                <w:bCs/>
              </w:rPr>
              <w:t>Restoration Contract</w:t>
            </w:r>
            <w:r w:rsidRPr="003301CE">
              <w:rPr>
                <w:bCs/>
              </w:rPr>
              <w:t>.</w:t>
            </w:r>
          </w:p>
        </w:tc>
      </w:tr>
      <w:tr w:rsidR="00284A6A" w:rsidRPr="007E0B31" w14:paraId="6E50222A" w14:textId="77777777" w:rsidTr="2F419186">
        <w:trPr>
          <w:cantSplit/>
        </w:trPr>
        <w:tc>
          <w:tcPr>
            <w:tcW w:w="2884" w:type="dxa"/>
          </w:tcPr>
          <w:p w14:paraId="1FB787B1" w14:textId="77777777" w:rsidR="00284A6A" w:rsidRPr="007E0B31" w:rsidRDefault="00284A6A" w:rsidP="00284A6A">
            <w:pPr>
              <w:pStyle w:val="Arial11Bold"/>
              <w:rPr>
                <w:rFonts w:cs="Arial"/>
              </w:rPr>
            </w:pPr>
            <w:r w:rsidRPr="007E0B31">
              <w:rPr>
                <w:rFonts w:cs="Arial"/>
              </w:rPr>
              <w:t>Total Shutdown</w:t>
            </w:r>
          </w:p>
        </w:tc>
        <w:tc>
          <w:tcPr>
            <w:tcW w:w="6634" w:type="dxa"/>
          </w:tcPr>
          <w:p w14:paraId="5EDD63F2" w14:textId="1C79CF52" w:rsidR="00284A6A" w:rsidRPr="007E0B31" w:rsidRDefault="00284A6A" w:rsidP="00284A6A">
            <w:pPr>
              <w:pStyle w:val="TableArial11"/>
              <w:rPr>
                <w:rFonts w:cs="Arial"/>
              </w:rPr>
            </w:pPr>
            <w:r w:rsidRPr="007E0B31">
              <w:rPr>
                <w:rFonts w:cs="Arial"/>
              </w:rPr>
              <w:t xml:space="preserve">The situation existing when all generation has ceased and there is no electricity supply from </w:t>
            </w:r>
            <w:r w:rsidRPr="007E0B31">
              <w:rPr>
                <w:rFonts w:cs="Arial"/>
                <w:b/>
              </w:rPr>
              <w:t>External Interconnections</w:t>
            </w:r>
            <w:r w:rsidRPr="007E0B31">
              <w:rPr>
                <w:rFonts w:cs="Arial"/>
              </w:rPr>
              <w:t xml:space="preserve"> and, therefore, the </w:t>
            </w:r>
            <w:r w:rsidRPr="007E0B31">
              <w:rPr>
                <w:rFonts w:cs="Arial"/>
                <w:b/>
              </w:rPr>
              <w:t>Total System</w:t>
            </w:r>
            <w:r w:rsidRPr="007E0B31">
              <w:rPr>
                <w:rFonts w:cs="Arial"/>
              </w:rPr>
              <w:t xml:space="preserve"> has shutdown with the result that it is not possible for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r>
              <w:rPr>
                <w:rFonts w:cs="Arial"/>
                <w:b/>
              </w:rPr>
              <w:t>System Restoration</w:t>
            </w:r>
            <w:r w:rsidRPr="007E0B31">
              <w:rPr>
                <w:rFonts w:cs="Arial"/>
              </w:rPr>
              <w:t>.</w:t>
            </w:r>
          </w:p>
        </w:tc>
      </w:tr>
      <w:tr w:rsidR="00284A6A" w:rsidRPr="007E0B31" w14:paraId="03665F8A" w14:textId="77777777" w:rsidTr="2F419186">
        <w:trPr>
          <w:cantSplit/>
        </w:trPr>
        <w:tc>
          <w:tcPr>
            <w:tcW w:w="2884" w:type="dxa"/>
          </w:tcPr>
          <w:p w14:paraId="133B8AA4" w14:textId="77777777" w:rsidR="00284A6A" w:rsidRPr="007E0B31" w:rsidRDefault="00284A6A" w:rsidP="00284A6A">
            <w:pPr>
              <w:pStyle w:val="Arial11Bold"/>
              <w:rPr>
                <w:rFonts w:cs="Arial"/>
              </w:rPr>
            </w:pPr>
            <w:r w:rsidRPr="007E0B31">
              <w:rPr>
                <w:rFonts w:cs="Arial"/>
              </w:rPr>
              <w:t>Total System</w:t>
            </w:r>
          </w:p>
        </w:tc>
        <w:tc>
          <w:tcPr>
            <w:tcW w:w="6634" w:type="dxa"/>
          </w:tcPr>
          <w:p w14:paraId="6E425FE9" w14:textId="77777777" w:rsidR="00284A6A" w:rsidRPr="007E0B31" w:rsidRDefault="00284A6A" w:rsidP="00284A6A">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284A6A" w:rsidRPr="007E0B31" w14:paraId="2CEA121D" w14:textId="77777777" w:rsidTr="2F419186">
        <w:trPr>
          <w:cantSplit/>
        </w:trPr>
        <w:tc>
          <w:tcPr>
            <w:tcW w:w="2884" w:type="dxa"/>
          </w:tcPr>
          <w:p w14:paraId="096BE835" w14:textId="77777777" w:rsidR="00284A6A" w:rsidRPr="007E0B31" w:rsidRDefault="00284A6A" w:rsidP="00284A6A">
            <w:pPr>
              <w:pStyle w:val="Arial11Bold"/>
              <w:rPr>
                <w:rFonts w:cs="Arial"/>
              </w:rPr>
            </w:pPr>
            <w:r w:rsidRPr="007E0B31">
              <w:rPr>
                <w:rFonts w:cs="Arial"/>
              </w:rPr>
              <w:t>Trading Point</w:t>
            </w:r>
          </w:p>
        </w:tc>
        <w:tc>
          <w:tcPr>
            <w:tcW w:w="6634" w:type="dxa"/>
          </w:tcPr>
          <w:p w14:paraId="0BB80024" w14:textId="6807865F" w:rsidR="00284A6A" w:rsidRPr="007E0B31" w:rsidRDefault="00284A6A" w:rsidP="00284A6A">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284A6A" w:rsidRPr="007E0B31" w14:paraId="6355B4EF" w14:textId="77777777" w:rsidTr="2F419186">
        <w:trPr>
          <w:cantSplit/>
        </w:trPr>
        <w:tc>
          <w:tcPr>
            <w:tcW w:w="2884" w:type="dxa"/>
          </w:tcPr>
          <w:p w14:paraId="2AC59C62" w14:textId="77777777" w:rsidR="00284A6A" w:rsidRPr="007E0B31" w:rsidRDefault="00284A6A" w:rsidP="00284A6A">
            <w:pPr>
              <w:pStyle w:val="Arial11Bold"/>
              <w:rPr>
                <w:rFonts w:cs="Arial"/>
              </w:rPr>
            </w:pPr>
            <w:r w:rsidRPr="007E0B31">
              <w:rPr>
                <w:rFonts w:cs="Arial"/>
              </w:rPr>
              <w:t>Transfer Date</w:t>
            </w:r>
          </w:p>
        </w:tc>
        <w:tc>
          <w:tcPr>
            <w:tcW w:w="6634" w:type="dxa"/>
          </w:tcPr>
          <w:p w14:paraId="7A0D17C4" w14:textId="77777777" w:rsidR="00284A6A" w:rsidRPr="007E0B31" w:rsidRDefault="00284A6A" w:rsidP="00284A6A">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284A6A" w:rsidRPr="007E0B31" w14:paraId="2FFD149D" w14:textId="77777777" w:rsidTr="2F419186">
        <w:trPr>
          <w:cantSplit/>
        </w:trPr>
        <w:tc>
          <w:tcPr>
            <w:tcW w:w="2884" w:type="dxa"/>
          </w:tcPr>
          <w:p w14:paraId="6A0B230B" w14:textId="77777777" w:rsidR="00284A6A" w:rsidRPr="007E0B31" w:rsidRDefault="00284A6A" w:rsidP="00284A6A">
            <w:pPr>
              <w:pStyle w:val="Arial11Bold"/>
              <w:rPr>
                <w:rFonts w:cs="Arial"/>
              </w:rPr>
            </w:pPr>
            <w:r w:rsidRPr="007E0B31">
              <w:rPr>
                <w:rFonts w:cs="Arial"/>
              </w:rPr>
              <w:lastRenderedPageBreak/>
              <w:t>Transmission</w:t>
            </w:r>
          </w:p>
        </w:tc>
        <w:tc>
          <w:tcPr>
            <w:tcW w:w="6634" w:type="dxa"/>
          </w:tcPr>
          <w:p w14:paraId="484C3E41" w14:textId="77777777" w:rsidR="00284A6A" w:rsidRPr="007E0B31" w:rsidRDefault="00284A6A" w:rsidP="00284A6A">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284A6A" w:rsidRPr="007E0B31" w14:paraId="369076F1" w14:textId="77777777" w:rsidTr="2F419186">
        <w:trPr>
          <w:cantSplit/>
        </w:trPr>
        <w:tc>
          <w:tcPr>
            <w:tcW w:w="2884" w:type="dxa"/>
          </w:tcPr>
          <w:p w14:paraId="1B0C8C13" w14:textId="77777777" w:rsidR="00284A6A" w:rsidRPr="007E0B31" w:rsidRDefault="00284A6A" w:rsidP="00284A6A">
            <w:pPr>
              <w:pStyle w:val="Arial11Bold"/>
              <w:rPr>
                <w:rFonts w:cs="Arial"/>
              </w:rPr>
            </w:pPr>
            <w:r w:rsidRPr="007E0B31">
              <w:rPr>
                <w:rFonts w:cs="Arial"/>
                <w:lang w:val="en-US"/>
              </w:rPr>
              <w:t>Transmission Area</w:t>
            </w:r>
          </w:p>
        </w:tc>
        <w:tc>
          <w:tcPr>
            <w:tcW w:w="6634" w:type="dxa"/>
          </w:tcPr>
          <w:p w14:paraId="4B6681DA"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284A6A" w:rsidRPr="007E0B31" w14:paraId="052C965A" w14:textId="77777777" w:rsidTr="2F419186">
        <w:trPr>
          <w:cantSplit/>
        </w:trPr>
        <w:tc>
          <w:tcPr>
            <w:tcW w:w="2884" w:type="dxa"/>
          </w:tcPr>
          <w:p w14:paraId="5F2FC0DC" w14:textId="77777777" w:rsidR="00284A6A" w:rsidRPr="007E0B31" w:rsidRDefault="00284A6A" w:rsidP="00284A6A">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634" w:type="dxa"/>
          </w:tcPr>
          <w:p w14:paraId="4606926F" w14:textId="77777777" w:rsidR="00284A6A" w:rsidRPr="007E0B31" w:rsidRDefault="00284A6A" w:rsidP="00284A6A">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284A6A" w:rsidRPr="007E0B31" w14:paraId="0DDE5639" w14:textId="77777777" w:rsidTr="2F419186">
        <w:trPr>
          <w:cantSplit/>
        </w:trPr>
        <w:tc>
          <w:tcPr>
            <w:tcW w:w="2884" w:type="dxa"/>
          </w:tcPr>
          <w:p w14:paraId="1A90AEFF" w14:textId="77777777" w:rsidR="00284A6A" w:rsidRPr="007E0B31" w:rsidRDefault="00284A6A" w:rsidP="00284A6A">
            <w:pPr>
              <w:pStyle w:val="Arial11Bold"/>
              <w:rPr>
                <w:rFonts w:cs="Arial"/>
              </w:rPr>
            </w:pPr>
            <w:r w:rsidRPr="007E0B31">
              <w:rPr>
                <w:rFonts w:cs="Arial"/>
              </w:rPr>
              <w:t>Transmission DC Converter</w:t>
            </w:r>
          </w:p>
        </w:tc>
        <w:tc>
          <w:tcPr>
            <w:tcW w:w="6634" w:type="dxa"/>
          </w:tcPr>
          <w:p w14:paraId="3B963E3C" w14:textId="77777777" w:rsidR="00284A6A" w:rsidRPr="007E0B31" w:rsidRDefault="00284A6A" w:rsidP="00284A6A">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284A6A" w:rsidRPr="007E0B31" w14:paraId="5F8263B5" w14:textId="77777777" w:rsidTr="2F419186">
        <w:trPr>
          <w:cantSplit/>
        </w:trPr>
        <w:tc>
          <w:tcPr>
            <w:tcW w:w="2884" w:type="dxa"/>
          </w:tcPr>
          <w:p w14:paraId="259E74B1" w14:textId="77777777" w:rsidR="00284A6A" w:rsidRPr="007E0B31" w:rsidRDefault="00284A6A" w:rsidP="00284A6A">
            <w:pPr>
              <w:pStyle w:val="Arial11Bold"/>
              <w:rPr>
                <w:rFonts w:cs="Arial"/>
              </w:rPr>
            </w:pPr>
            <w:r w:rsidRPr="007E0B31">
              <w:rPr>
                <w:rFonts w:cs="Arial"/>
              </w:rPr>
              <w:t>Transmission Entry Capacity</w:t>
            </w:r>
          </w:p>
        </w:tc>
        <w:tc>
          <w:tcPr>
            <w:tcW w:w="6634" w:type="dxa"/>
          </w:tcPr>
          <w:p w14:paraId="4AEF75AE" w14:textId="77777777" w:rsidR="00284A6A" w:rsidRPr="007E0B31" w:rsidRDefault="00284A6A" w:rsidP="00284A6A">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284A6A" w:rsidRPr="007E0B31" w14:paraId="01834965" w14:textId="77777777" w:rsidTr="2F419186">
        <w:trPr>
          <w:cantSplit/>
        </w:trPr>
        <w:tc>
          <w:tcPr>
            <w:tcW w:w="2884" w:type="dxa"/>
          </w:tcPr>
          <w:p w14:paraId="28380C3E" w14:textId="77777777" w:rsidR="00284A6A" w:rsidRPr="007E0B31" w:rsidRDefault="00284A6A" w:rsidP="00284A6A">
            <w:pPr>
              <w:pStyle w:val="Arial11Bold"/>
              <w:rPr>
                <w:rFonts w:cs="Arial"/>
              </w:rPr>
            </w:pPr>
            <w:r w:rsidRPr="007E0B31">
              <w:rPr>
                <w:rFonts w:cs="Arial"/>
              </w:rPr>
              <w:t>Transmission Interface Circuit</w:t>
            </w:r>
          </w:p>
        </w:tc>
        <w:tc>
          <w:tcPr>
            <w:tcW w:w="6634" w:type="dxa"/>
          </w:tcPr>
          <w:p w14:paraId="77136DC3" w14:textId="77777777" w:rsidR="00284A6A" w:rsidRPr="00E9642F" w:rsidRDefault="00284A6A" w:rsidP="00284A6A">
            <w:pPr>
              <w:pStyle w:val="TableArial11"/>
              <w:rPr>
                <w:rFonts w:cs="Arial"/>
              </w:rPr>
            </w:pPr>
            <w:r w:rsidRPr="00E9642F">
              <w:rPr>
                <w:rFonts w:cs="Arial"/>
              </w:rPr>
              <w:t xml:space="preserve">In </w:t>
            </w:r>
            <w:r w:rsidRPr="00E9642F">
              <w:rPr>
                <w:rFonts w:cs="Arial"/>
                <w:b/>
                <w:bCs/>
              </w:rPr>
              <w:t>NGET’s Transmission Area</w:t>
            </w:r>
            <w:r w:rsidRPr="00411C8B">
              <w:rPr>
                <w:rFonts w:cs="Arial"/>
              </w:rPr>
              <w:t xml:space="preserve"> or a</w:t>
            </w:r>
            <w:r w:rsidRPr="00411C8B">
              <w:rPr>
                <w:rFonts w:cs="Arial"/>
                <w:b/>
                <w:bCs/>
              </w:rPr>
              <w:t xml:space="preserve"> Competitively Appointed Transmission Licensee </w:t>
            </w:r>
            <w:r w:rsidRPr="00411C8B">
              <w:rPr>
                <w:rFonts w:cs="Arial"/>
              </w:rPr>
              <w:t xml:space="preserve">with </w:t>
            </w:r>
            <w:r w:rsidRPr="00411C8B">
              <w:rPr>
                <w:rFonts w:cs="Arial"/>
                <w:b/>
                <w:bCs/>
              </w:rPr>
              <w:t>Plant and Apparatus</w:t>
            </w:r>
            <w:r w:rsidRPr="00411C8B">
              <w:rPr>
                <w:rFonts w:cs="Arial"/>
              </w:rPr>
              <w:t xml:space="preserve"> located in </w:t>
            </w:r>
            <w:r w:rsidRPr="00411C8B">
              <w:rPr>
                <w:rFonts w:cs="Arial"/>
                <w:b/>
                <w:bCs/>
              </w:rPr>
              <w:t>NGET’s 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above 132kV to a </w:t>
            </w:r>
            <w:r w:rsidRPr="00E9642F">
              <w:rPr>
                <w:rFonts w:cs="Arial"/>
                <w:b/>
                <w:bCs/>
              </w:rPr>
              <w:t xml:space="preserve">System </w:t>
            </w:r>
            <w:r w:rsidRPr="00E9642F">
              <w:rPr>
                <w:rFonts w:cs="Arial"/>
              </w:rPr>
              <w:t>operating at a voltage of 132kV or below </w:t>
            </w:r>
          </w:p>
          <w:p w14:paraId="23474DE0" w14:textId="5F2B910B" w:rsidR="00284A6A" w:rsidRPr="007E0B31" w:rsidRDefault="00284A6A" w:rsidP="00284A6A">
            <w:pPr>
              <w:pStyle w:val="TableArial11"/>
              <w:rPr>
                <w:rFonts w:cs="Arial"/>
              </w:rPr>
            </w:pPr>
            <w:r w:rsidRPr="00E9642F">
              <w:rPr>
                <w:rFonts w:cs="Arial"/>
              </w:rPr>
              <w:t xml:space="preserve">In </w:t>
            </w:r>
            <w:r w:rsidRPr="00E9642F">
              <w:rPr>
                <w:rFonts w:cs="Arial"/>
                <w:b/>
                <w:bCs/>
              </w:rPr>
              <w:t xml:space="preserve">SHETL’s Transmission Area </w:t>
            </w:r>
            <w:r w:rsidRPr="00E9642F">
              <w:rPr>
                <w:rFonts w:cs="Arial"/>
              </w:rPr>
              <w:t xml:space="preserve">and </w:t>
            </w:r>
            <w:r w:rsidRPr="00E9642F">
              <w:rPr>
                <w:rFonts w:cs="Arial"/>
                <w:b/>
                <w:bCs/>
              </w:rPr>
              <w:t>SPT’s Transmission Area</w:t>
            </w:r>
            <w:r w:rsidRPr="00411C8B">
              <w:rPr>
                <w:rFonts w:cs="Arial"/>
              </w:rPr>
              <w:t>,</w:t>
            </w:r>
            <w:r w:rsidRPr="00411C8B">
              <w:rPr>
                <w:rFonts w:cs="Arial"/>
                <w:b/>
                <w:bCs/>
              </w:rPr>
              <w:t xml:space="preserve"> </w:t>
            </w:r>
            <w:r w:rsidRPr="00411C8B">
              <w:rPr>
                <w:rFonts w:cs="Arial"/>
              </w:rPr>
              <w:t xml:space="preserve">or a </w:t>
            </w:r>
            <w:r w:rsidRPr="00411C8B">
              <w:rPr>
                <w:rFonts w:cs="Arial"/>
                <w:b/>
                <w:bCs/>
              </w:rPr>
              <w:t xml:space="preserve">Competitively Appointed Transmission Licensee </w:t>
            </w:r>
            <w:r w:rsidRPr="00411C8B">
              <w:rPr>
                <w:rFonts w:cs="Arial"/>
              </w:rPr>
              <w:t xml:space="preserve">with </w:t>
            </w:r>
            <w:r w:rsidRPr="00411C8B">
              <w:rPr>
                <w:rFonts w:cs="Arial"/>
                <w:b/>
                <w:bCs/>
              </w:rPr>
              <w:t xml:space="preserve">Plant </w:t>
            </w:r>
            <w:r w:rsidRPr="00411C8B">
              <w:rPr>
                <w:rFonts w:cs="Arial"/>
              </w:rPr>
              <w:t xml:space="preserve">and </w:t>
            </w:r>
            <w:r w:rsidRPr="00411C8B">
              <w:rPr>
                <w:rFonts w:cs="Arial"/>
                <w:b/>
                <w:bCs/>
              </w:rPr>
              <w:t>Apparatus</w:t>
            </w:r>
            <w:r w:rsidRPr="00411C8B">
              <w:rPr>
                <w:rFonts w:cs="Arial"/>
              </w:rPr>
              <w:t xml:space="preserve"> located in </w:t>
            </w:r>
            <w:r w:rsidRPr="00411C8B">
              <w:rPr>
                <w:rFonts w:cs="Arial"/>
                <w:b/>
                <w:bCs/>
              </w:rPr>
              <w:t xml:space="preserve">SHETL’s Transmission Area </w:t>
            </w:r>
            <w:r w:rsidRPr="00411C8B">
              <w:rPr>
                <w:rFonts w:cs="Arial"/>
              </w:rPr>
              <w:t xml:space="preserve">and/or </w:t>
            </w:r>
            <w:r w:rsidRPr="00411C8B">
              <w:rPr>
                <w:rFonts w:cs="Arial"/>
                <w:b/>
                <w:bCs/>
              </w:rPr>
              <w:t>SPT’s</w:t>
            </w:r>
            <w:r w:rsidRPr="00411C8B">
              <w:rPr>
                <w:rFonts w:cs="Arial"/>
              </w:rPr>
              <w:t xml:space="preserve"> </w:t>
            </w:r>
            <w:r w:rsidRPr="00411C8B">
              <w:rPr>
                <w:rFonts w:cs="Arial"/>
                <w:b/>
                <w:bCs/>
              </w:rPr>
              <w:t>Transmission Area</w:t>
            </w:r>
            <w:r w:rsidRPr="00E9642F">
              <w:rPr>
                <w:rFonts w:cs="Arial"/>
              </w:rPr>
              <w:t>,</w:t>
            </w:r>
            <w:r w:rsidRPr="00E9642F">
              <w:rPr>
                <w:rFonts w:cs="Arial"/>
                <w:b/>
                <w:bCs/>
              </w:rPr>
              <w:t xml:space="preserve"> </w:t>
            </w:r>
            <w:r w:rsidRPr="00E9642F">
              <w:rPr>
                <w:rFonts w:cs="Arial"/>
              </w:rPr>
              <w:t xml:space="preserve">a </w:t>
            </w:r>
            <w:r w:rsidRPr="00E9642F">
              <w:rPr>
                <w:rFonts w:cs="Arial"/>
                <w:b/>
                <w:bCs/>
              </w:rPr>
              <w:t xml:space="preserve">Transmission </w:t>
            </w:r>
            <w:r w:rsidRPr="00E9642F">
              <w:rPr>
                <w:rFonts w:cs="Arial"/>
              </w:rPr>
              <w:t xml:space="preserve">circuit which connects a </w:t>
            </w:r>
            <w:r w:rsidRPr="00E9642F">
              <w:rPr>
                <w:rFonts w:cs="Arial"/>
                <w:b/>
                <w:bCs/>
              </w:rPr>
              <w:t xml:space="preserve">System </w:t>
            </w:r>
            <w:r w:rsidRPr="00E9642F">
              <w:rPr>
                <w:rFonts w:cs="Arial"/>
              </w:rPr>
              <w:t xml:space="preserve">operating at a voltage of 132kV or above to a </w:t>
            </w:r>
            <w:r w:rsidRPr="00E9642F">
              <w:rPr>
                <w:rFonts w:cs="Arial"/>
                <w:b/>
                <w:bCs/>
              </w:rPr>
              <w:t xml:space="preserve">System </w:t>
            </w:r>
            <w:r w:rsidRPr="00E9642F">
              <w:rPr>
                <w:rFonts w:cs="Arial"/>
              </w:rPr>
              <w:t>operating at a voltage below 132kV. </w:t>
            </w:r>
          </w:p>
        </w:tc>
      </w:tr>
      <w:tr w:rsidR="00284A6A" w:rsidRPr="007E0B31" w14:paraId="14A60B97" w14:textId="77777777" w:rsidTr="2F419186">
        <w:trPr>
          <w:cantSplit/>
        </w:trPr>
        <w:tc>
          <w:tcPr>
            <w:tcW w:w="2884" w:type="dxa"/>
          </w:tcPr>
          <w:p w14:paraId="24A351F4" w14:textId="77777777" w:rsidR="00284A6A" w:rsidRPr="007E0B31" w:rsidRDefault="00284A6A" w:rsidP="00284A6A">
            <w:pPr>
              <w:pStyle w:val="Arial11Bold"/>
              <w:rPr>
                <w:rFonts w:cs="Arial"/>
              </w:rPr>
            </w:pPr>
            <w:r w:rsidRPr="007E0B31">
              <w:rPr>
                <w:rFonts w:cs="Arial"/>
              </w:rPr>
              <w:t>Transmission Interface Point</w:t>
            </w:r>
          </w:p>
        </w:tc>
        <w:tc>
          <w:tcPr>
            <w:tcW w:w="6634" w:type="dxa"/>
          </w:tcPr>
          <w:p w14:paraId="288BC234" w14:textId="0940EB1B" w:rsidR="00284A6A" w:rsidRPr="007E0B31" w:rsidRDefault="00284A6A" w:rsidP="00284A6A">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284A6A" w:rsidRPr="007E0B31" w14:paraId="12E4E169" w14:textId="77777777" w:rsidTr="2F419186">
        <w:trPr>
          <w:cantSplit/>
        </w:trPr>
        <w:tc>
          <w:tcPr>
            <w:tcW w:w="2884" w:type="dxa"/>
          </w:tcPr>
          <w:p w14:paraId="41174EA6" w14:textId="77777777" w:rsidR="00284A6A" w:rsidRPr="007E0B31" w:rsidRDefault="00284A6A" w:rsidP="00284A6A">
            <w:pPr>
              <w:pStyle w:val="Arial11Bold"/>
              <w:rPr>
                <w:rFonts w:cs="Arial"/>
              </w:rPr>
            </w:pPr>
            <w:r w:rsidRPr="007E0B31">
              <w:rPr>
                <w:rFonts w:cs="Arial"/>
              </w:rPr>
              <w:t>Transmission Interface Site</w:t>
            </w:r>
          </w:p>
        </w:tc>
        <w:tc>
          <w:tcPr>
            <w:tcW w:w="6634" w:type="dxa"/>
          </w:tcPr>
          <w:p w14:paraId="36310DA2" w14:textId="1A88231F" w:rsidR="00284A6A" w:rsidRPr="007E0B31" w:rsidRDefault="00284A6A" w:rsidP="00284A6A">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284A6A" w:rsidRPr="007E0B31" w14:paraId="0B4F08F2" w14:textId="77777777" w:rsidTr="2F419186">
        <w:trPr>
          <w:cantSplit/>
        </w:trPr>
        <w:tc>
          <w:tcPr>
            <w:tcW w:w="2884" w:type="dxa"/>
          </w:tcPr>
          <w:p w14:paraId="71A83FA6" w14:textId="77777777" w:rsidR="00284A6A" w:rsidRPr="007E0B31" w:rsidRDefault="00284A6A" w:rsidP="00284A6A">
            <w:pPr>
              <w:pStyle w:val="Arial11Bold"/>
              <w:rPr>
                <w:rFonts w:cs="Arial"/>
              </w:rPr>
            </w:pPr>
            <w:r w:rsidRPr="007E0B31">
              <w:rPr>
                <w:rFonts w:cs="Arial"/>
              </w:rPr>
              <w:t>Transmission Licence</w:t>
            </w:r>
          </w:p>
        </w:tc>
        <w:tc>
          <w:tcPr>
            <w:tcW w:w="6634" w:type="dxa"/>
          </w:tcPr>
          <w:p w14:paraId="5E9EC095" w14:textId="77777777" w:rsidR="00284A6A" w:rsidRPr="007E0B31" w:rsidRDefault="00284A6A" w:rsidP="00284A6A">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284A6A" w:rsidRPr="007E0B31" w14:paraId="1F5A6A84" w14:textId="77777777" w:rsidTr="2F419186">
        <w:trPr>
          <w:cantSplit/>
        </w:trPr>
        <w:tc>
          <w:tcPr>
            <w:tcW w:w="2884" w:type="dxa"/>
          </w:tcPr>
          <w:p w14:paraId="7216E635" w14:textId="77777777" w:rsidR="00284A6A" w:rsidRPr="007E0B31" w:rsidRDefault="00284A6A" w:rsidP="00284A6A">
            <w:pPr>
              <w:pStyle w:val="Arial11Bold"/>
              <w:rPr>
                <w:rFonts w:cs="Arial"/>
              </w:rPr>
            </w:pPr>
            <w:r w:rsidRPr="007E0B31">
              <w:rPr>
                <w:rFonts w:cs="Arial"/>
              </w:rPr>
              <w:t>Transmission Licensee</w:t>
            </w:r>
          </w:p>
        </w:tc>
        <w:tc>
          <w:tcPr>
            <w:tcW w:w="6634" w:type="dxa"/>
          </w:tcPr>
          <w:p w14:paraId="738A653A" w14:textId="37035491" w:rsidR="00284A6A" w:rsidRPr="007E0B31" w:rsidRDefault="00284A6A" w:rsidP="00284A6A">
            <w:pPr>
              <w:pStyle w:val="TableArial11"/>
              <w:rPr>
                <w:rFonts w:cs="Arial"/>
              </w:rPr>
            </w:pPr>
            <w:r w:rsidRPr="38E6A229">
              <w:rPr>
                <w:rFonts w:cs="Arial"/>
              </w:rPr>
              <w:t xml:space="preserve">Any </w:t>
            </w:r>
            <w:r w:rsidRPr="38E6A229">
              <w:rPr>
                <w:rFonts w:cs="Arial"/>
                <w:b/>
                <w:bCs/>
              </w:rPr>
              <w:t>Onshore Transmission Licensee</w:t>
            </w:r>
            <w:r w:rsidRPr="38E6A229">
              <w:rPr>
                <w:rFonts w:cs="Arial"/>
              </w:rPr>
              <w:t xml:space="preserve"> or </w:t>
            </w:r>
            <w:r w:rsidRPr="38E6A229">
              <w:rPr>
                <w:rFonts w:cs="Arial"/>
                <w:b/>
                <w:bCs/>
              </w:rPr>
              <w:t>Offshore Transmission Licensee</w:t>
            </w:r>
            <w:r w:rsidRPr="38E6A229">
              <w:rPr>
                <w:rFonts w:cs="Arial"/>
              </w:rPr>
              <w:t xml:space="preserve">. </w:t>
            </w:r>
          </w:p>
        </w:tc>
      </w:tr>
      <w:tr w:rsidR="00284A6A" w:rsidRPr="007E0B31" w14:paraId="6ED18EA3" w14:textId="77777777" w:rsidTr="2F419186">
        <w:trPr>
          <w:cantSplit/>
        </w:trPr>
        <w:tc>
          <w:tcPr>
            <w:tcW w:w="2884" w:type="dxa"/>
          </w:tcPr>
          <w:p w14:paraId="6AB51AF3" w14:textId="77777777" w:rsidR="00284A6A" w:rsidRPr="007E0B31" w:rsidRDefault="00284A6A" w:rsidP="00284A6A">
            <w:pPr>
              <w:pStyle w:val="Arial11Bold"/>
              <w:rPr>
                <w:rFonts w:cs="Arial"/>
              </w:rPr>
            </w:pPr>
            <w:r w:rsidRPr="007E0B31">
              <w:rPr>
                <w:rFonts w:cs="Arial"/>
              </w:rPr>
              <w:t>Transmission Site</w:t>
            </w:r>
          </w:p>
        </w:tc>
        <w:tc>
          <w:tcPr>
            <w:tcW w:w="6634" w:type="dxa"/>
          </w:tcPr>
          <w:p w14:paraId="307AB72A" w14:textId="46F51AFD" w:rsidR="00284A6A" w:rsidRPr="007E0B31" w:rsidRDefault="00284A6A" w:rsidP="00284A6A">
            <w:pPr>
              <w:pStyle w:val="TableArial11"/>
              <w:rPr>
                <w:rFonts w:cs="Arial"/>
              </w:rPr>
            </w:pPr>
            <w:r>
              <w:rPr>
                <w:rFonts w:cs="Arial"/>
              </w:rPr>
              <w:t>M</w:t>
            </w:r>
            <w:r w:rsidRPr="007E0B31">
              <w:rPr>
                <w:rFonts w:cs="Arial"/>
              </w:rPr>
              <w:t xml:space="preserve">eans a site owned (or occupied pursuant to a lease, licence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284A6A" w:rsidRPr="007E0B31" w14:paraId="6581C4CA" w14:textId="77777777" w:rsidTr="2F419186">
        <w:trPr>
          <w:cantSplit/>
        </w:trPr>
        <w:tc>
          <w:tcPr>
            <w:tcW w:w="2884" w:type="dxa"/>
          </w:tcPr>
          <w:p w14:paraId="7859EEE2" w14:textId="77777777" w:rsidR="00284A6A" w:rsidRPr="007E0B31" w:rsidRDefault="00284A6A" w:rsidP="00284A6A">
            <w:pPr>
              <w:pStyle w:val="Arial11Bold"/>
              <w:rPr>
                <w:rFonts w:cs="Arial"/>
              </w:rPr>
            </w:pPr>
            <w:r w:rsidRPr="007E0B31">
              <w:rPr>
                <w:rFonts w:cs="Arial"/>
              </w:rPr>
              <w:lastRenderedPageBreak/>
              <w:t>Transmission System</w:t>
            </w:r>
          </w:p>
        </w:tc>
        <w:tc>
          <w:tcPr>
            <w:tcW w:w="6634" w:type="dxa"/>
          </w:tcPr>
          <w:p w14:paraId="73BB66DD" w14:textId="77777777" w:rsidR="00284A6A" w:rsidRDefault="00284A6A" w:rsidP="00284A6A">
            <w:pPr>
              <w:pStyle w:val="TableArial11"/>
              <w:rPr>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31410681" w14:textId="77777777" w:rsidR="00284A6A" w:rsidRPr="00D95034" w:rsidRDefault="00284A6A" w:rsidP="00284A6A">
            <w:pPr>
              <w:pStyle w:val="TableArial11"/>
              <w:rPr>
                <w:rFonts w:cs="Arial"/>
              </w:rPr>
            </w:pPr>
            <w:r w:rsidRPr="00411C8B">
              <w:rPr>
                <w:rFonts w:cs="Arial"/>
              </w:rPr>
              <w:t xml:space="preserve">Where references are made in this document to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w:t>
            </w:r>
            <w:r w:rsidRPr="00411C8B">
              <w:rPr>
                <w:rFonts w:cs="Arial"/>
              </w:rPr>
              <w:t>, such reference shall be deemed to include:</w:t>
            </w:r>
            <w:r w:rsidRPr="00D95034">
              <w:rPr>
                <w:rFonts w:cs="Arial"/>
              </w:rPr>
              <w:t> </w:t>
            </w:r>
          </w:p>
          <w:p w14:paraId="26A3434E" w14:textId="77777777" w:rsidR="00284A6A" w:rsidRPr="00D95034" w:rsidRDefault="00284A6A" w:rsidP="00284A6A">
            <w:pPr>
              <w:pStyle w:val="TableArial11"/>
              <w:rPr>
                <w:rFonts w:cs="Arial"/>
              </w:rPr>
            </w:pPr>
            <w:r w:rsidRPr="00411C8B">
              <w:rPr>
                <w:rFonts w:ascii="Cambria Math" w:hAnsi="Cambria Math" w:cs="Cambria Math"/>
              </w:rPr>
              <w:t>⦁</w:t>
            </w:r>
            <w:r w:rsidRPr="00411C8B">
              <w:rPr>
                <w:rFonts w:cs="Arial"/>
              </w:rPr>
              <w:t xml:space="preserve"> a </w:t>
            </w:r>
            <w:r w:rsidRPr="00411C8B">
              <w:rPr>
                <w:rFonts w:cs="Arial"/>
                <w:b/>
                <w:bCs/>
              </w:rPr>
              <w:t>Competitively Appointed Transmission Licensee’s</w:t>
            </w:r>
            <w:r w:rsidRPr="00411C8B">
              <w:rPr>
                <w:rFonts w:cs="Arial"/>
              </w:rPr>
              <w:t xml:space="preserve"> </w:t>
            </w:r>
            <w:r w:rsidRPr="00411C8B">
              <w:rPr>
                <w:rFonts w:cs="Arial"/>
                <w:b/>
                <w:bCs/>
              </w:rPr>
              <w:t>Transmission System</w:t>
            </w:r>
            <w:r w:rsidRPr="00411C8B">
              <w:rPr>
                <w:rFonts w:cs="Arial"/>
              </w:rPr>
              <w:t xml:space="preserve"> where that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has onshore interface point(s) with only one of </w:t>
            </w:r>
            <w:r w:rsidRPr="00411C8B">
              <w:rPr>
                <w:rFonts w:cs="Arial"/>
                <w:b/>
                <w:bCs/>
              </w:rPr>
              <w:t>NGET</w:t>
            </w:r>
            <w:r w:rsidRPr="00411C8B">
              <w:rPr>
                <w:rFonts w:cs="Arial"/>
              </w:rPr>
              <w:t>’</w:t>
            </w:r>
            <w:r w:rsidRPr="00411C8B">
              <w:rPr>
                <w:rFonts w:cs="Arial"/>
                <w:b/>
                <w:bCs/>
              </w:rPr>
              <w: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 or</w:t>
            </w:r>
            <w:r w:rsidRPr="00D95034">
              <w:rPr>
                <w:rFonts w:cs="Arial"/>
              </w:rPr>
              <w:t> </w:t>
            </w:r>
          </w:p>
          <w:p w14:paraId="2D2E550E" w14:textId="05DF2D41" w:rsidR="00284A6A" w:rsidRPr="007E0B31" w:rsidRDefault="00284A6A" w:rsidP="00284A6A">
            <w:pPr>
              <w:pStyle w:val="TableArial11"/>
              <w:rPr>
                <w:rFonts w:cs="Arial"/>
              </w:rPr>
            </w:pPr>
            <w:r w:rsidRPr="00411C8B">
              <w:rPr>
                <w:rFonts w:ascii="Cambria Math" w:hAnsi="Cambria Math" w:cs="Cambria Math"/>
              </w:rPr>
              <w:t>⦁</w:t>
            </w:r>
            <w:r w:rsidRPr="00411C8B">
              <w:rPr>
                <w:rFonts w:cs="Arial"/>
              </w:rPr>
              <w:t xml:space="preserve"> elements of a </w:t>
            </w:r>
            <w:r w:rsidRPr="00411C8B">
              <w:rPr>
                <w:rFonts w:cs="Arial"/>
                <w:b/>
                <w:bCs/>
              </w:rPr>
              <w:t>Competitively Appointed Transmission Licensee</w:t>
            </w:r>
            <w:r w:rsidRPr="00411C8B">
              <w:rPr>
                <w:rFonts w:cs="Arial"/>
              </w:rPr>
              <w:t xml:space="preserve">’s </w:t>
            </w:r>
            <w:r w:rsidRPr="00411C8B">
              <w:rPr>
                <w:rFonts w:cs="Arial"/>
                <w:b/>
                <w:bCs/>
              </w:rPr>
              <w:t>Transmission System</w:t>
            </w:r>
            <w:r w:rsidRPr="00411C8B">
              <w:rPr>
                <w:rFonts w:cs="Arial"/>
              </w:rPr>
              <w:t xml:space="preserve"> located within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or </w:t>
            </w:r>
            <w:r w:rsidRPr="00411C8B">
              <w:rPr>
                <w:rFonts w:cs="Arial"/>
                <w:b/>
                <w:bCs/>
              </w:rPr>
              <w:t>SHETL’s</w:t>
            </w:r>
            <w:r w:rsidRPr="00411C8B">
              <w:rPr>
                <w:rFonts w:cs="Arial"/>
              </w:rPr>
              <w:t xml:space="preserve"> </w:t>
            </w:r>
            <w:r w:rsidRPr="00411C8B">
              <w:rPr>
                <w:rFonts w:cs="Arial"/>
                <w:b/>
                <w:bCs/>
              </w:rPr>
              <w:t>Transmission Area</w:t>
            </w:r>
            <w:r w:rsidRPr="00411C8B">
              <w:rPr>
                <w:rFonts w:cs="Arial"/>
              </w:rPr>
              <w:t xml:space="preserve"> where the </w:t>
            </w:r>
            <w:r w:rsidRPr="00411C8B">
              <w:rPr>
                <w:rFonts w:cs="Arial"/>
                <w:b/>
                <w:bCs/>
              </w:rPr>
              <w:t>Competitively Appointed Transmission Licensee’s Transmission System</w:t>
            </w:r>
            <w:r w:rsidRPr="00411C8B">
              <w:rPr>
                <w:rFonts w:cs="Arial"/>
              </w:rPr>
              <w:t xml:space="preserve"> has onshore interface point(s) with more than one of </w:t>
            </w:r>
            <w:r w:rsidRPr="00411C8B">
              <w:rPr>
                <w:rFonts w:cs="Arial"/>
                <w:b/>
                <w:bCs/>
              </w:rPr>
              <w:t>NGET’s</w:t>
            </w:r>
            <w:r w:rsidRPr="00411C8B">
              <w:rPr>
                <w:rFonts w:cs="Arial"/>
              </w:rPr>
              <w:t xml:space="preserve">, </w:t>
            </w:r>
            <w:r w:rsidRPr="00411C8B">
              <w:rPr>
                <w:rFonts w:cs="Arial"/>
                <w:b/>
                <w:bCs/>
              </w:rPr>
              <w:t>SPT’s</w:t>
            </w:r>
            <w:r w:rsidRPr="00411C8B">
              <w:rPr>
                <w:rFonts w:cs="Arial"/>
              </w:rPr>
              <w:t xml:space="preserve"> and/or </w:t>
            </w:r>
            <w:r w:rsidRPr="00411C8B">
              <w:rPr>
                <w:rFonts w:cs="Arial"/>
                <w:b/>
                <w:bCs/>
              </w:rPr>
              <w:t>SHETL’s</w:t>
            </w:r>
            <w:r w:rsidRPr="00411C8B">
              <w:rPr>
                <w:rFonts w:cs="Arial"/>
              </w:rPr>
              <w:t xml:space="preserve"> </w:t>
            </w:r>
            <w:r w:rsidRPr="00411C8B">
              <w:rPr>
                <w:rFonts w:cs="Arial"/>
                <w:b/>
                <w:bCs/>
              </w:rPr>
              <w:t>Transmission Systems</w:t>
            </w:r>
            <w:r w:rsidRPr="00411C8B">
              <w:rPr>
                <w:rFonts w:cs="Arial"/>
              </w:rPr>
              <w:t>.</w:t>
            </w:r>
            <w:r w:rsidRPr="00D95034">
              <w:rPr>
                <w:rFonts w:cs="Arial"/>
              </w:rPr>
              <w:t> </w:t>
            </w:r>
          </w:p>
        </w:tc>
      </w:tr>
      <w:tr w:rsidR="00284A6A" w:rsidRPr="007E0B31" w14:paraId="6D673E45" w14:textId="77777777" w:rsidTr="2F419186">
        <w:trPr>
          <w:cantSplit/>
        </w:trPr>
        <w:tc>
          <w:tcPr>
            <w:tcW w:w="2884" w:type="dxa"/>
          </w:tcPr>
          <w:p w14:paraId="3E6756E5" w14:textId="77777777" w:rsidR="00284A6A" w:rsidRPr="007E0B31" w:rsidRDefault="00284A6A" w:rsidP="00284A6A">
            <w:pPr>
              <w:pStyle w:val="Arial11Bold"/>
              <w:rPr>
                <w:rFonts w:cs="Arial"/>
              </w:rPr>
            </w:pPr>
            <w:r w:rsidRPr="007E0B31">
              <w:rPr>
                <w:rFonts w:cs="Arial"/>
              </w:rPr>
              <w:t>Turbine Time Constant</w:t>
            </w:r>
          </w:p>
        </w:tc>
        <w:tc>
          <w:tcPr>
            <w:tcW w:w="6634" w:type="dxa"/>
          </w:tcPr>
          <w:p w14:paraId="1D7D5D0B" w14:textId="77777777" w:rsidR="00284A6A" w:rsidRPr="007E0B31" w:rsidRDefault="00284A6A" w:rsidP="00284A6A">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284A6A" w:rsidRPr="007E0B31" w14:paraId="69758B0F" w14:textId="77777777" w:rsidTr="2F419186">
        <w:trPr>
          <w:cantSplit/>
        </w:trPr>
        <w:tc>
          <w:tcPr>
            <w:tcW w:w="2884" w:type="dxa"/>
          </w:tcPr>
          <w:p w14:paraId="2CCCBDA7" w14:textId="77777777" w:rsidR="00284A6A" w:rsidRPr="007E0B31" w:rsidRDefault="00284A6A" w:rsidP="00284A6A">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634" w:type="dxa"/>
          </w:tcPr>
          <w:p w14:paraId="45946864" w14:textId="7F6B9525" w:rsidR="00284A6A" w:rsidRPr="007E0B31" w:rsidRDefault="00284A6A" w:rsidP="00284A6A">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284A6A" w:rsidRPr="007E0B31" w14:paraId="617806BC" w14:textId="77777777" w:rsidTr="2F419186">
        <w:trPr>
          <w:cantSplit/>
        </w:trPr>
        <w:tc>
          <w:tcPr>
            <w:tcW w:w="2884" w:type="dxa"/>
          </w:tcPr>
          <w:p w14:paraId="5D64AA45" w14:textId="77777777" w:rsidR="00284A6A" w:rsidRPr="007E0B31" w:rsidRDefault="00284A6A" w:rsidP="00284A6A">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634" w:type="dxa"/>
          </w:tcPr>
          <w:p w14:paraId="79E50183" w14:textId="6C848A78" w:rsidR="00284A6A" w:rsidRPr="007E0B31" w:rsidRDefault="00284A6A" w:rsidP="00284A6A">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284A6A" w:rsidRPr="007E0B31" w14:paraId="4DC46CF3" w14:textId="77777777" w:rsidTr="2F419186">
        <w:trPr>
          <w:cantSplit/>
        </w:trPr>
        <w:tc>
          <w:tcPr>
            <w:tcW w:w="2884" w:type="dxa"/>
          </w:tcPr>
          <w:p w14:paraId="54A735C9" w14:textId="77777777" w:rsidR="00284A6A" w:rsidRPr="007E0B31" w:rsidRDefault="00284A6A" w:rsidP="00284A6A">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634" w:type="dxa"/>
          </w:tcPr>
          <w:p w14:paraId="2DC7318B" w14:textId="73E93AA5" w:rsidR="00284A6A" w:rsidRPr="007E0B31" w:rsidRDefault="00284A6A" w:rsidP="00284A6A">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284A6A" w:rsidRPr="007E0B31" w14:paraId="04971D97" w14:textId="77777777" w:rsidTr="2F419186">
        <w:trPr>
          <w:cantSplit/>
        </w:trPr>
        <w:tc>
          <w:tcPr>
            <w:tcW w:w="2884" w:type="dxa"/>
          </w:tcPr>
          <w:p w14:paraId="03947CC0" w14:textId="77777777" w:rsidR="00284A6A" w:rsidRPr="007E0B31" w:rsidRDefault="00284A6A" w:rsidP="00284A6A">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634" w:type="dxa"/>
          </w:tcPr>
          <w:p w14:paraId="72827663" w14:textId="4FF26CB6" w:rsidR="00284A6A" w:rsidRPr="007E0B31" w:rsidRDefault="00284A6A" w:rsidP="00284A6A">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284A6A" w:rsidRPr="007E0B31" w:rsidRDefault="00284A6A" w:rsidP="00284A6A">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284A6A" w:rsidRPr="007E0B31" w:rsidRDefault="00284A6A" w:rsidP="00284A6A">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284A6A" w:rsidRPr="007E0B31" w14:paraId="23E68C54" w14:textId="77777777" w:rsidTr="2F419186">
        <w:trPr>
          <w:cantSplit/>
        </w:trPr>
        <w:tc>
          <w:tcPr>
            <w:tcW w:w="2884" w:type="dxa"/>
          </w:tcPr>
          <w:p w14:paraId="3456D5FD" w14:textId="77777777" w:rsidR="00284A6A" w:rsidRPr="007E0B31" w:rsidRDefault="00284A6A" w:rsidP="00284A6A">
            <w:pPr>
              <w:pStyle w:val="Arial11Bold"/>
              <w:rPr>
                <w:rFonts w:cs="Arial"/>
              </w:rPr>
            </w:pPr>
            <w:r w:rsidRPr="007E0B31">
              <w:rPr>
                <w:rFonts w:cs="Arial"/>
              </w:rPr>
              <w:t>Unbalanced Load</w:t>
            </w:r>
          </w:p>
        </w:tc>
        <w:tc>
          <w:tcPr>
            <w:tcW w:w="6634" w:type="dxa"/>
          </w:tcPr>
          <w:p w14:paraId="025C243B" w14:textId="77777777" w:rsidR="00284A6A" w:rsidRPr="007E0B31" w:rsidRDefault="00284A6A" w:rsidP="00284A6A">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284A6A" w:rsidRPr="007E0B31" w14:paraId="6D642429" w14:textId="77777777" w:rsidTr="2F419186">
        <w:trPr>
          <w:cantSplit/>
        </w:trPr>
        <w:tc>
          <w:tcPr>
            <w:tcW w:w="2884" w:type="dxa"/>
          </w:tcPr>
          <w:p w14:paraId="5EA24264" w14:textId="77777777" w:rsidR="00284A6A" w:rsidRPr="007E0B31" w:rsidRDefault="00284A6A" w:rsidP="00284A6A">
            <w:pPr>
              <w:pStyle w:val="Arial11Bold"/>
              <w:rPr>
                <w:rFonts w:cs="Arial"/>
              </w:rPr>
            </w:pPr>
            <w:r w:rsidRPr="007E0B31">
              <w:rPr>
                <w:rFonts w:cs="Arial"/>
              </w:rPr>
              <w:t>Under-excitation Limiter</w:t>
            </w:r>
          </w:p>
        </w:tc>
        <w:tc>
          <w:tcPr>
            <w:tcW w:w="6634" w:type="dxa"/>
          </w:tcPr>
          <w:p w14:paraId="11D9D8F0" w14:textId="73B80FD9" w:rsidR="00284A6A" w:rsidRPr="007E0B31" w:rsidRDefault="00284A6A" w:rsidP="00284A6A">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284A6A" w:rsidRPr="007E0B31" w14:paraId="0050BCB9" w14:textId="77777777" w:rsidTr="2F419186">
        <w:trPr>
          <w:cantSplit/>
        </w:trPr>
        <w:tc>
          <w:tcPr>
            <w:tcW w:w="2884" w:type="dxa"/>
          </w:tcPr>
          <w:p w14:paraId="35CC22D8" w14:textId="77777777" w:rsidR="00284A6A" w:rsidRPr="007E0B31" w:rsidRDefault="00284A6A" w:rsidP="00284A6A">
            <w:pPr>
              <w:pStyle w:val="Arial11Bold"/>
              <w:rPr>
                <w:rFonts w:cs="Arial"/>
              </w:rPr>
            </w:pPr>
            <w:r w:rsidRPr="007E0B31">
              <w:rPr>
                <w:rFonts w:cs="Arial"/>
              </w:rPr>
              <w:t>Under Frequency Relay</w:t>
            </w:r>
          </w:p>
        </w:tc>
        <w:tc>
          <w:tcPr>
            <w:tcW w:w="6634" w:type="dxa"/>
          </w:tcPr>
          <w:p w14:paraId="73618C50" w14:textId="77777777" w:rsidR="00284A6A" w:rsidRPr="007E0B31" w:rsidRDefault="00284A6A" w:rsidP="00284A6A">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284A6A" w:rsidRPr="007E0B31" w14:paraId="38841ED8" w14:textId="77777777" w:rsidTr="2F419186">
        <w:trPr>
          <w:cantSplit/>
        </w:trPr>
        <w:tc>
          <w:tcPr>
            <w:tcW w:w="2884" w:type="dxa"/>
          </w:tcPr>
          <w:p w14:paraId="3464A8CD" w14:textId="77777777" w:rsidR="00284A6A" w:rsidRPr="007E0B31" w:rsidRDefault="00284A6A" w:rsidP="00284A6A">
            <w:pPr>
              <w:pStyle w:val="Arial11Bold"/>
              <w:rPr>
                <w:rFonts w:cs="Arial"/>
              </w:rPr>
            </w:pPr>
            <w:r w:rsidRPr="007E0B31">
              <w:rPr>
                <w:rFonts w:cs="Arial"/>
              </w:rPr>
              <w:t>Unit Board</w:t>
            </w:r>
          </w:p>
        </w:tc>
        <w:tc>
          <w:tcPr>
            <w:tcW w:w="6634" w:type="dxa"/>
          </w:tcPr>
          <w:p w14:paraId="14AC7EAB" w14:textId="77777777" w:rsidR="00284A6A" w:rsidRPr="007E0B31" w:rsidRDefault="00284A6A" w:rsidP="00284A6A">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 xml:space="preserve">Generating </w:t>
            </w:r>
            <w:proofErr w:type="gramStart"/>
            <w:r w:rsidRPr="007E0B31">
              <w:rPr>
                <w:rFonts w:cs="Arial"/>
                <w:b/>
              </w:rPr>
              <w:t>Unit</w:t>
            </w:r>
            <w:proofErr w:type="gramEnd"/>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284A6A" w:rsidRPr="007E0B31" w14:paraId="50BA31C8" w14:textId="77777777" w:rsidTr="2F419186">
        <w:trPr>
          <w:cantSplit/>
        </w:trPr>
        <w:tc>
          <w:tcPr>
            <w:tcW w:w="2884" w:type="dxa"/>
          </w:tcPr>
          <w:p w14:paraId="3FA00B34" w14:textId="77777777" w:rsidR="00284A6A" w:rsidRPr="007E0B31" w:rsidRDefault="00284A6A" w:rsidP="00284A6A">
            <w:pPr>
              <w:pStyle w:val="Arial11Bold"/>
              <w:rPr>
                <w:rFonts w:cs="Arial"/>
              </w:rPr>
            </w:pPr>
            <w:r w:rsidRPr="007E0B31">
              <w:rPr>
                <w:rFonts w:cs="Arial"/>
              </w:rPr>
              <w:t>Unit Transformer</w:t>
            </w:r>
          </w:p>
        </w:tc>
        <w:tc>
          <w:tcPr>
            <w:tcW w:w="6634" w:type="dxa"/>
          </w:tcPr>
          <w:p w14:paraId="79DA8F59" w14:textId="7744E723" w:rsidR="00284A6A" w:rsidRPr="007E0B31" w:rsidRDefault="00284A6A" w:rsidP="00284A6A">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284A6A" w:rsidRPr="007E0B31" w14:paraId="423C36C8" w14:textId="77777777" w:rsidTr="2F419186">
        <w:trPr>
          <w:cantSplit/>
        </w:trPr>
        <w:tc>
          <w:tcPr>
            <w:tcW w:w="2884" w:type="dxa"/>
          </w:tcPr>
          <w:p w14:paraId="1214A797" w14:textId="77777777" w:rsidR="00284A6A" w:rsidRPr="007E0B31" w:rsidRDefault="00284A6A" w:rsidP="00284A6A">
            <w:pPr>
              <w:pStyle w:val="Arial11Bold"/>
              <w:rPr>
                <w:rFonts w:cs="Arial"/>
              </w:rPr>
            </w:pPr>
            <w:r w:rsidRPr="007E0B31">
              <w:rPr>
                <w:rFonts w:cs="Arial"/>
              </w:rPr>
              <w:lastRenderedPageBreak/>
              <w:t>Unit Load Controller Response Time Constant</w:t>
            </w:r>
          </w:p>
        </w:tc>
        <w:tc>
          <w:tcPr>
            <w:tcW w:w="6634" w:type="dxa"/>
          </w:tcPr>
          <w:p w14:paraId="3D6E0ED8" w14:textId="77777777" w:rsidR="00284A6A" w:rsidRPr="007E0B31" w:rsidRDefault="00284A6A" w:rsidP="00284A6A">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284A6A" w:rsidRPr="007E0B31" w14:paraId="720B1B79" w14:textId="77777777" w:rsidTr="2F419186">
        <w:trPr>
          <w:cantSplit/>
        </w:trPr>
        <w:tc>
          <w:tcPr>
            <w:tcW w:w="2884" w:type="dxa"/>
          </w:tcPr>
          <w:p w14:paraId="1B0E66FB" w14:textId="4F0E4CAC" w:rsidR="00284A6A" w:rsidRPr="007E0B31" w:rsidRDefault="00284A6A" w:rsidP="00284A6A">
            <w:pPr>
              <w:pStyle w:val="Arial11Bold"/>
              <w:rPr>
                <w:rFonts w:cs="Arial"/>
              </w:rPr>
            </w:pPr>
            <w:bookmarkStart w:id="242" w:name="_DV_C47"/>
            <w:r w:rsidRPr="007E0B31">
              <w:rPr>
                <w:rFonts w:cs="Arial"/>
              </w:rPr>
              <w:t>Unresolved Issues</w:t>
            </w:r>
            <w:bookmarkEnd w:id="242"/>
          </w:p>
        </w:tc>
        <w:tc>
          <w:tcPr>
            <w:tcW w:w="6634" w:type="dxa"/>
          </w:tcPr>
          <w:p w14:paraId="12917A3C" w14:textId="564B64BE" w:rsidR="00284A6A" w:rsidRPr="007E0B31" w:rsidRDefault="00284A6A" w:rsidP="00284A6A">
            <w:pPr>
              <w:pStyle w:val="TableArial11"/>
              <w:rPr>
                <w:rFonts w:cs="Arial"/>
              </w:rPr>
            </w:pPr>
            <w:bookmarkStart w:id="243"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243"/>
          </w:p>
        </w:tc>
      </w:tr>
      <w:tr w:rsidR="00284A6A" w:rsidRPr="007E0B31" w14:paraId="4EF10D55" w14:textId="77777777" w:rsidTr="2F419186">
        <w:trPr>
          <w:cantSplit/>
        </w:trPr>
        <w:tc>
          <w:tcPr>
            <w:tcW w:w="2884" w:type="dxa"/>
          </w:tcPr>
          <w:p w14:paraId="2F29DC55" w14:textId="77777777" w:rsidR="00284A6A" w:rsidRPr="007E0B31" w:rsidRDefault="00284A6A" w:rsidP="00284A6A">
            <w:pPr>
              <w:pStyle w:val="Arial11Bold"/>
              <w:rPr>
                <w:rFonts w:cs="Arial"/>
              </w:rPr>
            </w:pPr>
            <w:r w:rsidRPr="007E0B31">
              <w:rPr>
                <w:rFonts w:cs="Arial"/>
              </w:rPr>
              <w:t>Urgent Modification</w:t>
            </w:r>
          </w:p>
        </w:tc>
        <w:tc>
          <w:tcPr>
            <w:tcW w:w="6634" w:type="dxa"/>
          </w:tcPr>
          <w:p w14:paraId="73F66797" w14:textId="77777777" w:rsidR="00284A6A" w:rsidRPr="007E0B31" w:rsidRDefault="00284A6A" w:rsidP="00284A6A">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284A6A" w:rsidRPr="007E0B31" w14:paraId="0EBC8358" w14:textId="77777777" w:rsidTr="2F419186">
        <w:trPr>
          <w:cantSplit/>
        </w:trPr>
        <w:tc>
          <w:tcPr>
            <w:tcW w:w="2884" w:type="dxa"/>
          </w:tcPr>
          <w:p w14:paraId="10994AED" w14:textId="77777777" w:rsidR="00284A6A" w:rsidRPr="007E0B31" w:rsidRDefault="00284A6A" w:rsidP="00284A6A">
            <w:pPr>
              <w:pStyle w:val="Arial11Bold"/>
              <w:rPr>
                <w:rFonts w:cs="Arial"/>
              </w:rPr>
            </w:pPr>
            <w:r w:rsidRPr="007E0B31">
              <w:rPr>
                <w:rFonts w:cs="Arial"/>
              </w:rPr>
              <w:t>User</w:t>
            </w:r>
          </w:p>
        </w:tc>
        <w:tc>
          <w:tcPr>
            <w:tcW w:w="6634" w:type="dxa"/>
          </w:tcPr>
          <w:p w14:paraId="63DC1FCA" w14:textId="70173463" w:rsidR="00284A6A" w:rsidRPr="007E0B31" w:rsidRDefault="00284A6A" w:rsidP="00284A6A">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284A6A" w:rsidRPr="007E0B31" w14:paraId="1F55286A" w14:textId="77777777" w:rsidTr="2F419186">
        <w:trPr>
          <w:cantSplit/>
        </w:trPr>
        <w:tc>
          <w:tcPr>
            <w:tcW w:w="2884" w:type="dxa"/>
          </w:tcPr>
          <w:p w14:paraId="71077D37" w14:textId="33CFD5CB" w:rsidR="00284A6A" w:rsidRPr="007E0B31" w:rsidRDefault="00284A6A" w:rsidP="00284A6A">
            <w:pPr>
              <w:pStyle w:val="Arial11Bold"/>
              <w:rPr>
                <w:rFonts w:cs="Arial"/>
                <w:u w:val="single"/>
              </w:rPr>
            </w:pPr>
            <w:bookmarkStart w:id="244" w:name="_DV_C49"/>
            <w:r w:rsidRPr="007E0B31">
              <w:rPr>
                <w:rFonts w:cs="Arial"/>
              </w:rPr>
              <w:t>User Data File Structure</w:t>
            </w:r>
            <w:bookmarkEnd w:id="244"/>
          </w:p>
        </w:tc>
        <w:tc>
          <w:tcPr>
            <w:tcW w:w="6634" w:type="dxa"/>
          </w:tcPr>
          <w:p w14:paraId="475B944D" w14:textId="77258ADD" w:rsidR="00284A6A" w:rsidRPr="007E0B31" w:rsidRDefault="00284A6A" w:rsidP="00284A6A">
            <w:pPr>
              <w:pStyle w:val="TableArial11"/>
              <w:rPr>
                <w:rFonts w:cs="Arial"/>
              </w:rPr>
            </w:pPr>
            <w:bookmarkStart w:id="245"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245"/>
          </w:p>
        </w:tc>
      </w:tr>
      <w:tr w:rsidR="00284A6A" w:rsidRPr="007E0B31" w14:paraId="24C40449" w14:textId="77777777" w:rsidTr="2F419186">
        <w:trPr>
          <w:cantSplit/>
        </w:trPr>
        <w:tc>
          <w:tcPr>
            <w:tcW w:w="2884" w:type="dxa"/>
          </w:tcPr>
          <w:p w14:paraId="20FC2734" w14:textId="77777777" w:rsidR="00284A6A" w:rsidRPr="007E0B31" w:rsidRDefault="00284A6A" w:rsidP="00284A6A">
            <w:pPr>
              <w:pStyle w:val="Arial11Bold"/>
              <w:rPr>
                <w:rFonts w:cs="Arial"/>
              </w:rPr>
            </w:pPr>
            <w:r w:rsidRPr="007E0B31">
              <w:rPr>
                <w:rFonts w:cs="Arial"/>
              </w:rPr>
              <w:t>User Development</w:t>
            </w:r>
          </w:p>
        </w:tc>
        <w:tc>
          <w:tcPr>
            <w:tcW w:w="6634" w:type="dxa"/>
          </w:tcPr>
          <w:p w14:paraId="0478AE51" w14:textId="77777777" w:rsidR="00284A6A" w:rsidRPr="007E0B31" w:rsidRDefault="00284A6A" w:rsidP="00284A6A">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284A6A" w:rsidRPr="007E0B31" w14:paraId="3332ECCB" w14:textId="77777777" w:rsidTr="2F419186">
        <w:trPr>
          <w:cantSplit/>
        </w:trPr>
        <w:tc>
          <w:tcPr>
            <w:tcW w:w="2884" w:type="dxa"/>
          </w:tcPr>
          <w:p w14:paraId="0EE53A77" w14:textId="02AE4348" w:rsidR="00284A6A" w:rsidRPr="007E0B31" w:rsidRDefault="00284A6A" w:rsidP="00284A6A">
            <w:pPr>
              <w:pStyle w:val="Arial11Bold"/>
              <w:rPr>
                <w:rFonts w:cs="Arial"/>
              </w:rPr>
            </w:pPr>
            <w:bookmarkStart w:id="246" w:name="_DV_C51"/>
            <w:r w:rsidRPr="007E0B31">
              <w:rPr>
                <w:rFonts w:cs="Arial"/>
              </w:rPr>
              <w:t>User Self Certification of Compliance</w:t>
            </w:r>
            <w:bookmarkEnd w:id="246"/>
          </w:p>
        </w:tc>
        <w:tc>
          <w:tcPr>
            <w:tcW w:w="6634" w:type="dxa"/>
          </w:tcPr>
          <w:p w14:paraId="0B00A7D2" w14:textId="77777777" w:rsidR="00284A6A" w:rsidRPr="007E0B31" w:rsidRDefault="00284A6A" w:rsidP="00284A6A">
            <w:pPr>
              <w:pStyle w:val="TableArial11"/>
              <w:rPr>
                <w:rFonts w:cs="Arial"/>
              </w:rPr>
            </w:pPr>
            <w:bookmarkStart w:id="247" w:name="_DV_C52"/>
            <w:r w:rsidRPr="007E0B31">
              <w:rPr>
                <w:rFonts w:cs="Arial"/>
              </w:rPr>
              <w:t>A certificate, in the form attached at CP.A.2</w:t>
            </w:r>
            <w:bookmarkStart w:id="248" w:name="_DV_C53"/>
            <w:bookmarkEnd w:id="247"/>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249" w:name="_DV_C56"/>
            <w:bookmarkEnd w:id="248"/>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249"/>
          </w:p>
        </w:tc>
      </w:tr>
      <w:tr w:rsidR="00284A6A" w:rsidRPr="007E0B31" w14:paraId="1875D733" w14:textId="77777777" w:rsidTr="2F419186">
        <w:trPr>
          <w:cantSplit/>
        </w:trPr>
        <w:tc>
          <w:tcPr>
            <w:tcW w:w="2884" w:type="dxa"/>
          </w:tcPr>
          <w:p w14:paraId="43B308DA" w14:textId="77777777" w:rsidR="00284A6A" w:rsidRPr="007E0B31" w:rsidRDefault="00284A6A" w:rsidP="00284A6A">
            <w:pPr>
              <w:pStyle w:val="Arial11Bold"/>
              <w:rPr>
                <w:rFonts w:cs="Arial"/>
              </w:rPr>
            </w:pPr>
            <w:r w:rsidRPr="007E0B31">
              <w:rPr>
                <w:rFonts w:cs="Arial"/>
              </w:rPr>
              <w:t>User Site</w:t>
            </w:r>
          </w:p>
        </w:tc>
        <w:tc>
          <w:tcPr>
            <w:tcW w:w="6634" w:type="dxa"/>
          </w:tcPr>
          <w:p w14:paraId="0B24A90C" w14:textId="7ABB869F" w:rsidR="00284A6A" w:rsidRPr="007E0B31" w:rsidRDefault="00284A6A" w:rsidP="00284A6A">
            <w:pPr>
              <w:pStyle w:val="TableArial11"/>
              <w:rPr>
                <w:rFonts w:cs="Arial"/>
              </w:rPr>
            </w:pPr>
            <w:r>
              <w:rPr>
                <w:rFonts w:cs="Arial"/>
              </w:rPr>
              <w:t>A</w:t>
            </w:r>
            <w:r w:rsidRPr="007E0B31">
              <w:rPr>
                <w:rFonts w:cs="Arial"/>
              </w:rPr>
              <w:t xml:space="preserve"> site owned (or occupied pursuant to a lease, licence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284A6A" w:rsidRPr="007E0B31" w14:paraId="12D3AE6B" w14:textId="77777777" w:rsidTr="2F419186">
        <w:trPr>
          <w:cantSplit/>
        </w:trPr>
        <w:tc>
          <w:tcPr>
            <w:tcW w:w="2884" w:type="dxa"/>
          </w:tcPr>
          <w:p w14:paraId="7BCD8EF3" w14:textId="77777777" w:rsidR="00284A6A" w:rsidRPr="007E0B31" w:rsidRDefault="00284A6A" w:rsidP="00284A6A">
            <w:pPr>
              <w:pStyle w:val="Arial11Bold"/>
              <w:rPr>
                <w:rFonts w:cs="Arial"/>
              </w:rPr>
            </w:pPr>
            <w:r w:rsidRPr="007E0B31">
              <w:rPr>
                <w:rFonts w:cs="Arial"/>
              </w:rPr>
              <w:lastRenderedPageBreak/>
              <w:t>User System</w:t>
            </w:r>
          </w:p>
        </w:tc>
        <w:tc>
          <w:tcPr>
            <w:tcW w:w="6634" w:type="dxa"/>
          </w:tcPr>
          <w:p w14:paraId="17F1EECD" w14:textId="77777777" w:rsidR="00284A6A" w:rsidRPr="007E0B31" w:rsidRDefault="00284A6A" w:rsidP="00284A6A">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284A6A" w:rsidRPr="007E0B31" w:rsidRDefault="00284A6A" w:rsidP="00284A6A">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284A6A" w:rsidRPr="007E0B31" w:rsidRDefault="00284A6A" w:rsidP="00284A6A">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proofErr w:type="gramStart"/>
            <w:r w:rsidRPr="007E0B31">
              <w:rPr>
                <w:rFonts w:cs="Arial"/>
                <w:b/>
              </w:rPr>
              <w:t>Users</w:t>
            </w:r>
            <w:r w:rsidRPr="007E0B31">
              <w:rPr>
                <w:rFonts w:cs="Arial"/>
              </w:rPr>
              <w:t>;</w:t>
            </w:r>
            <w:proofErr w:type="gramEnd"/>
          </w:p>
          <w:p w14:paraId="6B94D00A" w14:textId="77777777" w:rsidR="00284A6A" w:rsidRPr="007E0B31" w:rsidRDefault="00284A6A" w:rsidP="00284A6A">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284A6A" w:rsidRPr="007E0B31" w:rsidRDefault="00284A6A" w:rsidP="00284A6A">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284A6A" w:rsidRPr="007E0B31" w:rsidRDefault="00284A6A" w:rsidP="00284A6A">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w:t>
            </w:r>
            <w:proofErr w:type="gramStart"/>
            <w:r w:rsidRPr="007E0B31">
              <w:rPr>
                <w:rFonts w:cs="Arial"/>
              </w:rPr>
              <w:t>equipment;</w:t>
            </w:r>
            <w:proofErr w:type="gramEnd"/>
            <w:r w:rsidRPr="007E0B31">
              <w:rPr>
                <w:rFonts w:cs="Arial"/>
              </w:rPr>
              <w:t xml:space="preserve"> </w:t>
            </w:r>
          </w:p>
          <w:p w14:paraId="380522B6" w14:textId="77777777" w:rsidR="00284A6A" w:rsidRPr="007E0B31" w:rsidRDefault="00284A6A" w:rsidP="00284A6A">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284A6A" w:rsidRPr="007E0B31" w:rsidRDefault="00284A6A" w:rsidP="00284A6A">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284A6A" w:rsidRPr="007E0B31" w14:paraId="2DEDB843" w14:textId="77777777" w:rsidTr="2F419186">
        <w:trPr>
          <w:cantSplit/>
        </w:trPr>
        <w:tc>
          <w:tcPr>
            <w:tcW w:w="2884" w:type="dxa"/>
          </w:tcPr>
          <w:p w14:paraId="5DD6FE55" w14:textId="77777777" w:rsidR="00284A6A" w:rsidRPr="007E0B31" w:rsidRDefault="00284A6A" w:rsidP="00284A6A">
            <w:pPr>
              <w:pStyle w:val="Arial11Bold"/>
              <w:rPr>
                <w:rFonts w:cs="Arial"/>
              </w:rPr>
            </w:pPr>
            <w:r w:rsidRPr="007E0B31">
              <w:rPr>
                <w:rFonts w:cs="Arial"/>
              </w:rPr>
              <w:t>User System Entry Point</w:t>
            </w:r>
          </w:p>
        </w:tc>
        <w:tc>
          <w:tcPr>
            <w:tcW w:w="6634" w:type="dxa"/>
          </w:tcPr>
          <w:p w14:paraId="6382FA56" w14:textId="266D53CF" w:rsidR="00284A6A" w:rsidRDefault="00284A6A" w:rsidP="00284A6A">
            <w:pPr>
              <w:pStyle w:val="TableArial11"/>
              <w:rPr>
                <w:rFonts w:cs="Arial"/>
              </w:rPr>
            </w:pPr>
            <w:r w:rsidRPr="007E0B31">
              <w:rPr>
                <w:rFonts w:cs="Arial"/>
              </w:rPr>
              <w:t xml:space="preserve">A point at </w:t>
            </w:r>
            <w:proofErr w:type="gramStart"/>
            <w:r w:rsidRPr="007E0B31">
              <w:rPr>
                <w:rFonts w:cs="Arial"/>
              </w:rPr>
              <w:t>which</w:t>
            </w:r>
            <w:r>
              <w:rPr>
                <w:rFonts w:cs="Arial"/>
              </w:rPr>
              <w:t>;</w:t>
            </w:r>
            <w:proofErr w:type="gramEnd"/>
          </w:p>
          <w:p w14:paraId="08877A38" w14:textId="4B34FA20" w:rsidR="00284A6A" w:rsidRDefault="00284A6A" w:rsidP="00284A6A">
            <w:pPr>
              <w:pStyle w:val="TableArial11"/>
              <w:ind w:left="440"/>
              <w:rPr>
                <w:rFonts w:cs="Arial"/>
              </w:rPr>
            </w:pPr>
            <w:r w:rsidRPr="00D6712D">
              <w:rPr>
                <w:rFonts w:cs="Arial"/>
                <w:bCs/>
              </w:rPr>
              <w:t>a</w:t>
            </w:r>
            <w:r w:rsidRPr="002A73E9">
              <w:rPr>
                <w:b/>
              </w:rPr>
              <w:t xml:space="preserve"> </w:t>
            </w:r>
            <w:r w:rsidRPr="007E0B31">
              <w:rPr>
                <w:rFonts w:cs="Arial"/>
                <w:b/>
              </w:rPr>
              <w:t xml:space="preserve">Power Generating </w:t>
            </w:r>
            <w:proofErr w:type="gramStart"/>
            <w:r w:rsidRPr="007E0B31">
              <w:rPr>
                <w:rFonts w:cs="Arial"/>
                <w:b/>
              </w:rPr>
              <w:t>Module</w:t>
            </w:r>
            <w:r w:rsidRPr="007E0B31">
              <w:rPr>
                <w:rFonts w:cs="Arial"/>
              </w:rPr>
              <w:t>,</w:t>
            </w:r>
            <w:r w:rsidRPr="00D9732F">
              <w:rPr>
                <w:rFonts w:cs="Arial"/>
                <w:bCs/>
              </w:rPr>
              <w:t>;</w:t>
            </w:r>
            <w:proofErr w:type="gramEnd"/>
            <w:r w:rsidRPr="00D9732F">
              <w:rPr>
                <w:rFonts w:cs="Arial"/>
                <w:bCs/>
              </w:rPr>
              <w:t xml:space="preserve"> or</w:t>
            </w:r>
            <w:r w:rsidRPr="007E0B31">
              <w:rPr>
                <w:rFonts w:cs="Arial"/>
              </w:rPr>
              <w:t xml:space="preserve"> </w:t>
            </w:r>
          </w:p>
          <w:p w14:paraId="4FA3893D" w14:textId="7C3E8DBA" w:rsidR="00284A6A" w:rsidRDefault="00284A6A" w:rsidP="00284A6A">
            <w:pPr>
              <w:pStyle w:val="TableArial11"/>
              <w:ind w:left="440"/>
              <w:rPr>
                <w:rFonts w:cs="Arial"/>
              </w:rPr>
            </w:pPr>
            <w:r w:rsidRPr="00D6712D">
              <w:rPr>
                <w:rFonts w:cs="Arial"/>
                <w:bCs/>
              </w:rPr>
              <w:t>a</w:t>
            </w:r>
            <w:r w:rsidRPr="002A73E9">
              <w:rPr>
                <w:b/>
              </w:rPr>
              <w:t xml:space="preserve"> </w:t>
            </w:r>
            <w:r w:rsidRPr="007E0B31">
              <w:rPr>
                <w:rFonts w:cs="Arial"/>
                <w:b/>
              </w:rPr>
              <w:t>Generating Unit</w:t>
            </w:r>
            <w:proofErr w:type="gramStart"/>
            <w:r w:rsidRPr="007E0B31">
              <w:rPr>
                <w:rFonts w:cs="Arial"/>
              </w:rPr>
              <w:t xml:space="preserve">, </w:t>
            </w:r>
            <w:r w:rsidRPr="00D9732F">
              <w:rPr>
                <w:rFonts w:cs="Arial"/>
                <w:bCs/>
              </w:rPr>
              <w:t>;</w:t>
            </w:r>
            <w:proofErr w:type="gramEnd"/>
            <w:r w:rsidRPr="00D9732F">
              <w:rPr>
                <w:rFonts w:cs="Arial"/>
                <w:bCs/>
              </w:rPr>
              <w:t xml:space="preserve"> or</w:t>
            </w:r>
            <w:r w:rsidRPr="007E0B31">
              <w:rPr>
                <w:rFonts w:cs="Arial"/>
              </w:rPr>
              <w:t>,</w:t>
            </w:r>
          </w:p>
          <w:p w14:paraId="72C2BD5F" w14:textId="4A6C73DE" w:rsidR="00284A6A" w:rsidRDefault="00284A6A" w:rsidP="00284A6A">
            <w:pPr>
              <w:pStyle w:val="TableArial11"/>
              <w:ind w:left="440"/>
              <w:rPr>
                <w:rFonts w:cs="Arial"/>
              </w:rPr>
            </w:pPr>
            <w:r w:rsidRPr="007E0B31">
              <w:rPr>
                <w:rFonts w:cs="Arial"/>
              </w:rPr>
              <w:t xml:space="preserve">a </w:t>
            </w:r>
            <w:r w:rsidRPr="007E0B31">
              <w:rPr>
                <w:rFonts w:cs="Arial"/>
                <w:b/>
              </w:rPr>
              <w:t xml:space="preserve">CCGT </w:t>
            </w:r>
            <w:proofErr w:type="spellStart"/>
            <w:proofErr w:type="gramStart"/>
            <w:r w:rsidRPr="007E0B31">
              <w:rPr>
                <w:rFonts w:cs="Arial"/>
                <w:b/>
              </w:rPr>
              <w:t>Module</w:t>
            </w:r>
            <w:r w:rsidRPr="00D9732F">
              <w:rPr>
                <w:rFonts w:cs="Arial"/>
                <w:bCs/>
              </w:rPr>
              <w:t>;</w:t>
            </w:r>
            <w:r w:rsidRPr="007E0B31">
              <w:rPr>
                <w:rFonts w:cs="Arial"/>
              </w:rPr>
              <w:t>or</w:t>
            </w:r>
            <w:proofErr w:type="spellEnd"/>
            <w:proofErr w:type="gramEnd"/>
            <w:r w:rsidRPr="007E0B31">
              <w:rPr>
                <w:rFonts w:cs="Arial"/>
              </w:rPr>
              <w:t xml:space="preserve"> </w:t>
            </w:r>
          </w:p>
          <w:p w14:paraId="327A4C78" w14:textId="77777777" w:rsidR="00284A6A" w:rsidRDefault="00284A6A" w:rsidP="00284A6A">
            <w:pPr>
              <w:pStyle w:val="TableArial11"/>
              <w:ind w:left="440"/>
              <w:rPr>
                <w:rFonts w:cs="Arial"/>
              </w:rPr>
            </w:pPr>
            <w:r w:rsidRPr="007E0B31">
              <w:rPr>
                <w:rFonts w:cs="Arial"/>
              </w:rPr>
              <w:t xml:space="preserve">a </w:t>
            </w:r>
            <w:r w:rsidRPr="007E0B31">
              <w:rPr>
                <w:rFonts w:cs="Arial"/>
                <w:b/>
              </w:rPr>
              <w:t>CCGT Unit</w:t>
            </w:r>
            <w:r w:rsidRPr="00D9732F">
              <w:rPr>
                <w:rFonts w:cs="Arial"/>
                <w:bCs/>
              </w:rPr>
              <w:t>;</w:t>
            </w:r>
            <w:r w:rsidRPr="007E0B31">
              <w:rPr>
                <w:rFonts w:cs="Arial"/>
              </w:rPr>
              <w:t xml:space="preserve"> or </w:t>
            </w:r>
          </w:p>
          <w:p w14:paraId="113B63DD" w14:textId="3DA5E81C" w:rsidR="00284A6A" w:rsidRDefault="00284A6A" w:rsidP="00284A6A">
            <w:pPr>
              <w:pStyle w:val="TableArial11"/>
              <w:ind w:left="440"/>
            </w:pPr>
            <w:r w:rsidRPr="007E0B31">
              <w:rPr>
                <w:rFonts w:cs="Arial"/>
              </w:rPr>
              <w:t>a</w:t>
            </w:r>
            <w:r w:rsidRPr="007E0B31">
              <w:rPr>
                <w:rFonts w:cs="Arial"/>
                <w:b/>
              </w:rPr>
              <w:t xml:space="preserve"> Power Park Module</w:t>
            </w:r>
            <w:r w:rsidRPr="00D9732F">
              <w:rPr>
                <w:rFonts w:cs="Arial"/>
                <w:bCs/>
              </w:rPr>
              <w:t>;</w:t>
            </w:r>
            <w:r>
              <w:t xml:space="preserve"> or </w:t>
            </w:r>
          </w:p>
          <w:p w14:paraId="6DD8A142" w14:textId="77777777" w:rsidR="00284A6A" w:rsidRDefault="00284A6A" w:rsidP="00284A6A">
            <w:pPr>
              <w:pStyle w:val="TableArial11"/>
              <w:ind w:left="440"/>
              <w:rPr>
                <w:rFonts w:cs="Arial"/>
              </w:rPr>
            </w:pPr>
            <w:r>
              <w:t xml:space="preserve">an </w:t>
            </w:r>
            <w:r w:rsidRPr="00070786">
              <w:rPr>
                <w:b/>
              </w:rPr>
              <w:t>Electricity Storage Module</w:t>
            </w:r>
            <w:r w:rsidRPr="00D9732F">
              <w:rPr>
                <w:bCs/>
              </w:rPr>
              <w:t>;</w:t>
            </w:r>
            <w:r>
              <w:t xml:space="preserve"> </w:t>
            </w:r>
            <w:r w:rsidRPr="007E0B31">
              <w:rPr>
                <w:rFonts w:cs="Arial"/>
              </w:rPr>
              <w:t xml:space="preserve">or </w:t>
            </w:r>
          </w:p>
          <w:p w14:paraId="3C18244A" w14:textId="20C6598F" w:rsidR="00284A6A" w:rsidRDefault="00284A6A" w:rsidP="00284A6A">
            <w:pPr>
              <w:pStyle w:val="TableArial11"/>
              <w:ind w:left="440"/>
              <w:rPr>
                <w:rFonts w:cs="Arial"/>
                <w:bCs/>
              </w:rPr>
            </w:pPr>
            <w:r w:rsidRPr="007E0B31">
              <w:rPr>
                <w:rFonts w:cs="Arial"/>
              </w:rPr>
              <w:t xml:space="preserve">a </w:t>
            </w:r>
            <w:r w:rsidRPr="007E0B31">
              <w:rPr>
                <w:rFonts w:cs="Arial"/>
                <w:b/>
              </w:rPr>
              <w:t>DC Converter</w:t>
            </w:r>
            <w:r w:rsidRPr="00D9732F">
              <w:rPr>
                <w:rFonts w:cs="Arial"/>
                <w:bCs/>
              </w:rPr>
              <w:t>;</w:t>
            </w:r>
            <w:r w:rsidRPr="007E0B31">
              <w:rPr>
                <w:rFonts w:cs="Arial"/>
                <w:b/>
                <w:bCs/>
              </w:rPr>
              <w:t xml:space="preserve"> </w:t>
            </w:r>
            <w:r w:rsidRPr="007E0B31">
              <w:rPr>
                <w:rFonts w:cs="Arial"/>
                <w:bCs/>
              </w:rPr>
              <w:t>or</w:t>
            </w:r>
          </w:p>
          <w:p w14:paraId="043838BD" w14:textId="74667F30" w:rsidR="00284A6A" w:rsidRDefault="00284A6A" w:rsidP="00284A6A">
            <w:pPr>
              <w:pStyle w:val="TableArial11"/>
              <w:ind w:left="440"/>
              <w:rPr>
                <w:rFonts w:cs="Arial"/>
              </w:rPr>
            </w:pPr>
            <w:r w:rsidRPr="007E0B31">
              <w:rPr>
                <w:rFonts w:cs="Arial"/>
                <w:bCs/>
              </w:rPr>
              <w:t xml:space="preserve">an </w:t>
            </w:r>
            <w:r w:rsidRPr="007E0B31">
              <w:rPr>
                <w:rFonts w:cs="Arial"/>
                <w:b/>
                <w:bCs/>
              </w:rPr>
              <w:t>HVDC Converter</w:t>
            </w:r>
            <w:r w:rsidRPr="007E0B31">
              <w:rPr>
                <w:rFonts w:cs="Arial"/>
              </w:rPr>
              <w:t xml:space="preserve">, </w:t>
            </w:r>
          </w:p>
          <w:p w14:paraId="1BE7FD50" w14:textId="476EE869" w:rsidR="00284A6A" w:rsidRPr="002A73E9" w:rsidRDefault="00284A6A" w:rsidP="00284A6A">
            <w:pPr>
              <w:pStyle w:val="TableArial11"/>
              <w:ind w:left="15"/>
            </w:pPr>
            <w:r>
              <w:rPr>
                <w:rFonts w:cs="Arial"/>
              </w:rPr>
              <w:t xml:space="preserve">and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284A6A" w:rsidRPr="007E0B31" w14:paraId="71382D54" w14:textId="77777777" w:rsidTr="2F419186">
        <w:trPr>
          <w:cantSplit/>
        </w:trPr>
        <w:tc>
          <w:tcPr>
            <w:tcW w:w="2884" w:type="dxa"/>
          </w:tcPr>
          <w:p w14:paraId="648F4727" w14:textId="0C0E36FB" w:rsidR="00284A6A" w:rsidRPr="003A2637" w:rsidRDefault="00284A6A" w:rsidP="00284A6A">
            <w:pPr>
              <w:pStyle w:val="Arial11Bold"/>
            </w:pPr>
            <w:r w:rsidRPr="003A2637">
              <w:t>Virtual Lead Party</w:t>
            </w:r>
          </w:p>
        </w:tc>
        <w:tc>
          <w:tcPr>
            <w:tcW w:w="6634" w:type="dxa"/>
          </w:tcPr>
          <w:p w14:paraId="67A99EA6" w14:textId="583435A8" w:rsidR="00284A6A" w:rsidRPr="003A2637" w:rsidRDefault="00284A6A" w:rsidP="00284A6A">
            <w:pPr>
              <w:pStyle w:val="TableArial11"/>
            </w:pPr>
            <w:r w:rsidRPr="003A2637">
              <w:t xml:space="preserve">As defined in the </w:t>
            </w:r>
            <w:r w:rsidRPr="003A2637">
              <w:rPr>
                <w:b/>
              </w:rPr>
              <w:t>BSC</w:t>
            </w:r>
            <w:r w:rsidRPr="003A2637">
              <w:t>.</w:t>
            </w:r>
          </w:p>
        </w:tc>
      </w:tr>
      <w:tr w:rsidR="00284A6A" w:rsidRPr="00C45ED9" w14:paraId="2DBF5F7B" w14:textId="77777777" w:rsidTr="2F419186">
        <w:trPr>
          <w:cantSplit/>
        </w:trPr>
        <w:tc>
          <w:tcPr>
            <w:tcW w:w="2884" w:type="dxa"/>
          </w:tcPr>
          <w:p w14:paraId="70F12CA8" w14:textId="3CBA11F6" w:rsidR="00284A6A" w:rsidRPr="00C45ED9" w:rsidRDefault="00284A6A" w:rsidP="00284A6A">
            <w:pPr>
              <w:pStyle w:val="Arial11Bold"/>
              <w:rPr>
                <w:rFonts w:cs="Arial"/>
              </w:rPr>
            </w:pPr>
            <w:r w:rsidRPr="002510FF">
              <w:rPr>
                <w:rFonts w:cs="Arial"/>
              </w:rPr>
              <w:t>Voltage Jump Reactive Power</w:t>
            </w:r>
          </w:p>
        </w:tc>
        <w:tc>
          <w:tcPr>
            <w:tcW w:w="6634" w:type="dxa"/>
          </w:tcPr>
          <w:p w14:paraId="494FF092" w14:textId="77777777" w:rsidR="00284A6A" w:rsidRPr="002510FF" w:rsidRDefault="00284A6A" w:rsidP="00284A6A">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284A6A" w:rsidRPr="002510FF" w:rsidRDefault="00284A6A" w:rsidP="00284A6A">
            <w:pPr>
              <w:pStyle w:val="Default"/>
              <w:jc w:val="both"/>
              <w:rPr>
                <w:color w:val="auto"/>
                <w:sz w:val="20"/>
                <w:szCs w:val="20"/>
              </w:rPr>
            </w:pPr>
          </w:p>
          <w:p w14:paraId="6F4B105B" w14:textId="40F71B72" w:rsidR="00284A6A" w:rsidRPr="00C45ED9" w:rsidRDefault="00284A6A" w:rsidP="00284A6A">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284A6A" w:rsidRPr="007E0B31" w14:paraId="28BB7E6E" w14:textId="77777777" w:rsidTr="2F419186">
        <w:trPr>
          <w:cantSplit/>
        </w:trPr>
        <w:tc>
          <w:tcPr>
            <w:tcW w:w="2884" w:type="dxa"/>
          </w:tcPr>
          <w:p w14:paraId="13C29FC9" w14:textId="77777777" w:rsidR="00284A6A" w:rsidRPr="007E0B31" w:rsidRDefault="00284A6A" w:rsidP="00284A6A">
            <w:pPr>
              <w:pStyle w:val="Arial11Bold"/>
              <w:rPr>
                <w:rFonts w:cs="Arial"/>
              </w:rPr>
            </w:pPr>
            <w:r w:rsidRPr="007E0B31">
              <w:rPr>
                <w:rFonts w:cs="Arial"/>
              </w:rPr>
              <w:t>Water Time Constant</w:t>
            </w:r>
          </w:p>
        </w:tc>
        <w:tc>
          <w:tcPr>
            <w:tcW w:w="6634" w:type="dxa"/>
          </w:tcPr>
          <w:p w14:paraId="2C789366" w14:textId="77777777" w:rsidR="00284A6A" w:rsidRPr="007E0B31" w:rsidRDefault="00284A6A" w:rsidP="00284A6A">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284A6A" w:rsidRPr="007E0B31" w14:paraId="10B4E60E" w14:textId="77777777" w:rsidTr="2F419186">
        <w:trPr>
          <w:cantSplit/>
        </w:trPr>
        <w:tc>
          <w:tcPr>
            <w:tcW w:w="2884" w:type="dxa"/>
          </w:tcPr>
          <w:p w14:paraId="3BEE1BA7" w14:textId="77777777" w:rsidR="00284A6A" w:rsidRPr="007E0B31" w:rsidRDefault="00284A6A" w:rsidP="00284A6A">
            <w:pPr>
              <w:pStyle w:val="Arial11Bold"/>
              <w:rPr>
                <w:rFonts w:cs="Arial"/>
              </w:rPr>
            </w:pPr>
            <w:r w:rsidRPr="007E0B31">
              <w:rPr>
                <w:rFonts w:cs="Arial"/>
              </w:rPr>
              <w:t>Website</w:t>
            </w:r>
          </w:p>
        </w:tc>
        <w:tc>
          <w:tcPr>
            <w:tcW w:w="6634" w:type="dxa"/>
          </w:tcPr>
          <w:p w14:paraId="38A79967" w14:textId="68B9F503" w:rsidR="00284A6A" w:rsidRPr="007E0B31" w:rsidRDefault="00284A6A" w:rsidP="00284A6A">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284A6A" w:rsidRPr="007E0B31" w14:paraId="16BFB7FB" w14:textId="77777777" w:rsidTr="2F419186">
        <w:trPr>
          <w:cantSplit/>
        </w:trPr>
        <w:tc>
          <w:tcPr>
            <w:tcW w:w="2884" w:type="dxa"/>
          </w:tcPr>
          <w:p w14:paraId="06EA4E34" w14:textId="77777777" w:rsidR="00284A6A" w:rsidRPr="007E0B31" w:rsidRDefault="00284A6A" w:rsidP="00284A6A">
            <w:pPr>
              <w:pStyle w:val="Arial11Bold"/>
              <w:rPr>
                <w:rFonts w:cs="Arial"/>
              </w:rPr>
            </w:pPr>
            <w:r w:rsidRPr="007E0B31">
              <w:rPr>
                <w:rFonts w:cs="Arial"/>
              </w:rPr>
              <w:lastRenderedPageBreak/>
              <w:t>Weekly ACS Conditions</w:t>
            </w:r>
          </w:p>
        </w:tc>
        <w:tc>
          <w:tcPr>
            <w:tcW w:w="6634" w:type="dxa"/>
          </w:tcPr>
          <w:p w14:paraId="65C6CD52" w14:textId="77777777" w:rsidR="00284A6A" w:rsidRPr="007E0B31" w:rsidRDefault="00284A6A" w:rsidP="00284A6A">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w:t>
            </w:r>
            <w:proofErr w:type="gramStart"/>
            <w:r w:rsidRPr="007E0B31">
              <w:rPr>
                <w:rFonts w:cs="Arial"/>
              </w:rPr>
              <w:t>as a result of</w:t>
            </w:r>
            <w:proofErr w:type="gramEnd"/>
            <w:r w:rsidRPr="007E0B31">
              <w:rPr>
                <w:rFonts w:cs="Arial"/>
              </w:rPr>
              <w:t xml:space="preserve">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284A6A" w:rsidRPr="007E0B31" w14:paraId="52CA6CC1" w14:textId="77777777" w:rsidTr="2F419186">
        <w:trPr>
          <w:cantSplit/>
        </w:trPr>
        <w:tc>
          <w:tcPr>
            <w:tcW w:w="2884" w:type="dxa"/>
          </w:tcPr>
          <w:p w14:paraId="5401CEF5" w14:textId="77777777" w:rsidR="00284A6A" w:rsidRPr="007E0B31" w:rsidRDefault="00284A6A" w:rsidP="00284A6A">
            <w:pPr>
              <w:pStyle w:val="Arial11Bold"/>
              <w:rPr>
                <w:rFonts w:cs="Arial"/>
              </w:rPr>
            </w:pPr>
            <w:r w:rsidRPr="007E0B31">
              <w:rPr>
                <w:rFonts w:cs="Arial"/>
              </w:rPr>
              <w:t>WG Consultation Alternative Request</w:t>
            </w:r>
          </w:p>
        </w:tc>
        <w:tc>
          <w:tcPr>
            <w:tcW w:w="6634" w:type="dxa"/>
          </w:tcPr>
          <w:p w14:paraId="646D5E60" w14:textId="0ED4CB18" w:rsidR="00284A6A" w:rsidRPr="007E0B31" w:rsidRDefault="00284A6A" w:rsidP="00284A6A">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The Company</w:t>
            </w:r>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284A6A" w:rsidRPr="007E0B31" w14:paraId="77D7428B" w14:textId="77777777" w:rsidTr="2F419186">
        <w:trPr>
          <w:cantSplit/>
        </w:trPr>
        <w:tc>
          <w:tcPr>
            <w:tcW w:w="2884" w:type="dxa"/>
          </w:tcPr>
          <w:p w14:paraId="3ABB06D3" w14:textId="77777777" w:rsidR="00284A6A" w:rsidRPr="007E0B31" w:rsidRDefault="00284A6A" w:rsidP="00284A6A">
            <w:pPr>
              <w:pStyle w:val="Arial11Bold"/>
              <w:rPr>
                <w:rFonts w:cs="Arial"/>
              </w:rPr>
            </w:pPr>
            <w:r w:rsidRPr="007E0B31">
              <w:rPr>
                <w:rFonts w:cs="Arial"/>
              </w:rPr>
              <w:t>Workgroup</w:t>
            </w:r>
          </w:p>
        </w:tc>
        <w:tc>
          <w:tcPr>
            <w:tcW w:w="6634" w:type="dxa"/>
          </w:tcPr>
          <w:p w14:paraId="3C071C58" w14:textId="3E96F164" w:rsidR="00284A6A" w:rsidRPr="007E0B31" w:rsidRDefault="00284A6A" w:rsidP="00284A6A">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284A6A" w:rsidRPr="007E0B31" w14:paraId="0DB5431E" w14:textId="77777777" w:rsidTr="2F419186">
        <w:trPr>
          <w:cantSplit/>
        </w:trPr>
        <w:tc>
          <w:tcPr>
            <w:tcW w:w="2884" w:type="dxa"/>
          </w:tcPr>
          <w:p w14:paraId="1820C1E3" w14:textId="77777777" w:rsidR="00284A6A" w:rsidRPr="007E0B31" w:rsidRDefault="00284A6A" w:rsidP="00284A6A">
            <w:pPr>
              <w:pStyle w:val="Arial11Bold"/>
              <w:rPr>
                <w:rFonts w:cs="Arial"/>
              </w:rPr>
            </w:pPr>
            <w:r w:rsidRPr="007E0B31">
              <w:rPr>
                <w:rFonts w:cs="Arial"/>
              </w:rPr>
              <w:t>Workgroup Consultation</w:t>
            </w:r>
          </w:p>
        </w:tc>
        <w:tc>
          <w:tcPr>
            <w:tcW w:w="6634" w:type="dxa"/>
          </w:tcPr>
          <w:p w14:paraId="3BBAF0D1" w14:textId="4A8FF3F0" w:rsidR="00284A6A" w:rsidRPr="007E0B31" w:rsidRDefault="00284A6A" w:rsidP="00284A6A">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284A6A" w:rsidRPr="007E0B31" w14:paraId="5FE213B7" w14:textId="77777777" w:rsidTr="2F419186">
        <w:trPr>
          <w:cantSplit/>
        </w:trPr>
        <w:tc>
          <w:tcPr>
            <w:tcW w:w="2884" w:type="dxa"/>
          </w:tcPr>
          <w:p w14:paraId="7DDC8A6B" w14:textId="77777777" w:rsidR="00284A6A" w:rsidRPr="007E0B31" w:rsidRDefault="00284A6A" w:rsidP="00284A6A">
            <w:pPr>
              <w:pStyle w:val="Arial11Bold"/>
              <w:rPr>
                <w:rFonts w:cs="Arial"/>
              </w:rPr>
            </w:pPr>
            <w:r w:rsidRPr="007E0B31">
              <w:rPr>
                <w:rFonts w:cs="Arial"/>
              </w:rPr>
              <w:t>Workgroup Alternative Grid Code Modification</w:t>
            </w:r>
          </w:p>
        </w:tc>
        <w:tc>
          <w:tcPr>
            <w:tcW w:w="6634" w:type="dxa"/>
          </w:tcPr>
          <w:p w14:paraId="10B737BD" w14:textId="58EA8ECE" w:rsidR="00284A6A" w:rsidRPr="007E0B31" w:rsidRDefault="00284A6A" w:rsidP="00284A6A">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as a result of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284A6A" w:rsidRPr="007E0B31" w14:paraId="0C414BA6" w14:textId="77777777" w:rsidTr="2F419186">
        <w:trPr>
          <w:cantSplit/>
        </w:trPr>
        <w:tc>
          <w:tcPr>
            <w:tcW w:w="2884" w:type="dxa"/>
          </w:tcPr>
          <w:p w14:paraId="7F1B4D4F" w14:textId="77777777" w:rsidR="00284A6A" w:rsidRPr="007E0B31" w:rsidRDefault="00284A6A" w:rsidP="00284A6A">
            <w:pPr>
              <w:pStyle w:val="Arial11Bold"/>
              <w:rPr>
                <w:rFonts w:cs="Arial"/>
              </w:rPr>
            </w:pPr>
            <w:r w:rsidRPr="007E0B31">
              <w:rPr>
                <w:rFonts w:cs="Arial"/>
              </w:rPr>
              <w:t>Zonal System Security Requirements</w:t>
            </w:r>
          </w:p>
        </w:tc>
        <w:tc>
          <w:tcPr>
            <w:tcW w:w="6634" w:type="dxa"/>
          </w:tcPr>
          <w:p w14:paraId="5571DD3D" w14:textId="77777777" w:rsidR="00284A6A" w:rsidRPr="007E0B31" w:rsidRDefault="00284A6A" w:rsidP="00284A6A">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t>
      </w:r>
      <w:proofErr w:type="gramStart"/>
      <w:r w:rsidRPr="007E0B31">
        <w:rPr>
          <w:rFonts w:cs="Arial"/>
        </w:rPr>
        <w:t>whether or not</w:t>
      </w:r>
      <w:proofErr w:type="gramEnd"/>
      <w:r w:rsidRPr="007E0B31">
        <w:rPr>
          <w:rFonts w:cs="Arial"/>
        </w:rPr>
        <w:t xml:space="preserve">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lastRenderedPageBreak/>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latter section were in force at such date;</w:t>
      </w:r>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date;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59C5A9BC" w:rsidR="00542B80" w:rsidRDefault="00264E89" w:rsidP="00791ED2">
      <w:pPr>
        <w:pStyle w:val="Level2Text"/>
        <w:jc w:val="both"/>
        <w:rPr>
          <w:rFonts w:cs="Arial"/>
          <w:lang w:val="en-GB"/>
        </w:rPr>
      </w:pPr>
      <w:r w:rsidRPr="38E6A229">
        <w:rPr>
          <w:rFonts w:cs="Arial"/>
        </w:rPr>
        <w:t>(xiii)</w:t>
      </w:r>
      <w:r>
        <w:tab/>
      </w:r>
      <w:r w:rsidRPr="38E6A229">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38E6A229">
        <w:rPr>
          <w:rFonts w:cs="Arial"/>
          <w:lang w:val="en-GB"/>
        </w:rPr>
        <w:t xml:space="preserve"> applies to current, and</w:t>
      </w:r>
      <w:r w:rsidRPr="38E6A229">
        <w:rPr>
          <w:rFonts w:cs="Arial"/>
          <w:lang w:val="en-GB"/>
        </w:rPr>
        <w:t xml:space="preserve"> therefore the terms current and voltage should remain undefined with the meaning depending upon the context of the application. </w:t>
      </w:r>
      <w:r w:rsidR="7F20345D" w:rsidRPr="38E6A229">
        <w:rPr>
          <w:b/>
          <w:bCs/>
        </w:rPr>
        <w:t>Assimilated</w:t>
      </w:r>
      <w:r w:rsidR="00762DBA" w:rsidRPr="38E6A229">
        <w:rPr>
          <w:b/>
          <w:bCs/>
        </w:rPr>
        <w:t xml:space="preserve"> Law</w:t>
      </w:r>
      <w:r w:rsidR="00762DBA">
        <w:t xml:space="preserve"> (Commission</w:t>
      </w:r>
      <w:r w:rsidR="00762DBA" w:rsidRPr="38E6A229">
        <w:rPr>
          <w:b/>
          <w:bCs/>
        </w:rPr>
        <w:t xml:space="preserve"> </w:t>
      </w:r>
      <w:r w:rsidR="00762DBA">
        <w:t xml:space="preserve">Regulation (EU) 2016/631) </w:t>
      </w:r>
      <w:r w:rsidRPr="38E6A229">
        <w:rPr>
          <w:rFonts w:cs="Arial"/>
          <w:lang w:val="en-GB"/>
        </w:rPr>
        <w:t>defines requirements of current and voltage but they have not been adopted as part of EU implementation for the reasons outlined above.</w:t>
      </w:r>
    </w:p>
    <w:p w14:paraId="17E5E79E" w14:textId="0F0D7568" w:rsidR="00693DE7" w:rsidRPr="00693DE7" w:rsidRDefault="00693DE7" w:rsidP="00791ED2">
      <w:pPr>
        <w:pStyle w:val="Level2Text"/>
        <w:jc w:val="both"/>
        <w:rPr>
          <w:rFonts w:cs="Arial"/>
        </w:rPr>
      </w:pPr>
      <w:bookmarkStart w:id="250" w:name="_Hlk55278844"/>
      <w:r>
        <w:t>(xiv) Except where expressly stated to the contrary, reference to Commission</w:t>
      </w:r>
      <w:r w:rsidR="003C73FA">
        <w:t xml:space="preserve"> </w:t>
      </w:r>
      <w:r>
        <w:t xml:space="preserve">Regulations means the Commission Regulation (EU) as it forms part of </w:t>
      </w:r>
      <w:r w:rsidR="52558D52" w:rsidRPr="38E6A229">
        <w:rPr>
          <w:b/>
          <w:bCs/>
        </w:rPr>
        <w:t>Assimilated</w:t>
      </w:r>
      <w:r w:rsidRPr="38E6A229">
        <w:rPr>
          <w:b/>
          <w:bCs/>
        </w:rPr>
        <w:t xml:space="preserve"> Law</w:t>
      </w:r>
      <w:r>
        <w:t>, as such regulation may be amended.</w:t>
      </w:r>
      <w:bookmarkEnd w:id="250"/>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1"/>
      <w:footerReference w:type="even" r:id="rId12"/>
      <w:footerReference w:type="default" r:id="rId13"/>
      <w:footerReference w:type="first" r:id="rId14"/>
      <w:pgSz w:w="11905" w:h="16837" w:code="9"/>
      <w:pgMar w:top="851" w:right="851" w:bottom="851" w:left="1418" w:header="851" w:footer="567"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794E04" w14:textId="77777777" w:rsidR="003C3BDE" w:rsidRDefault="003C3BDE" w:rsidP="008F1F3E">
      <w:pPr>
        <w:pStyle w:val="Header"/>
      </w:pPr>
      <w:r>
        <w:separator/>
      </w:r>
    </w:p>
  </w:endnote>
  <w:endnote w:type="continuationSeparator" w:id="0">
    <w:p w14:paraId="2CAA7660" w14:textId="77777777" w:rsidR="003C3BDE" w:rsidRDefault="003C3BDE" w:rsidP="008F1F3E">
      <w:pPr>
        <w:pStyle w:val="Header"/>
      </w:pPr>
      <w:r>
        <w:continuationSeparator/>
      </w:r>
    </w:p>
  </w:endnote>
  <w:endnote w:type="continuationNotice" w:id="1">
    <w:p w14:paraId="7417AE15" w14:textId="77777777" w:rsidR="003C3BDE" w:rsidRDefault="003C3B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D736E" w14:textId="3C855D3E" w:rsidR="00E61593" w:rsidRDefault="00E615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B90DC7" w14:textId="55AF95F3" w:rsidR="008166DC" w:rsidRDefault="008166DC" w:rsidP="00490943">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F5CEE">
      <w:rPr>
        <w:rStyle w:val="PageNumber"/>
        <w:sz w:val="16"/>
        <w:szCs w:val="16"/>
      </w:rPr>
      <w:t>3</w:t>
    </w:r>
    <w:r w:rsidR="00631BBA">
      <w:rPr>
        <w:rStyle w:val="PageNumber"/>
        <w:sz w:val="16"/>
        <w:szCs w:val="16"/>
      </w:rPr>
      <w:t>1</w:t>
    </w:r>
    <w:r>
      <w:rPr>
        <w:rStyle w:val="PageNumber"/>
        <w:sz w:val="16"/>
        <w:szCs w:val="16"/>
      </w:rPr>
      <w:tab/>
      <w:t>GD</w:t>
    </w:r>
    <w:r w:rsidRPr="002B5019">
      <w:rPr>
        <w:rStyle w:val="PageNumber"/>
        <w:sz w:val="16"/>
        <w:szCs w:val="16"/>
      </w:rPr>
      <w:tab/>
    </w:r>
    <w:r w:rsidR="00AF5CEE">
      <w:rPr>
        <w:sz w:val="16"/>
        <w:szCs w:val="16"/>
      </w:rPr>
      <w:t>0</w:t>
    </w:r>
    <w:r w:rsidR="00631BBA">
      <w:rPr>
        <w:sz w:val="16"/>
        <w:szCs w:val="16"/>
      </w:rPr>
      <w:t>8</w:t>
    </w:r>
    <w:r w:rsidR="00DA6DF3">
      <w:rPr>
        <w:sz w:val="16"/>
        <w:szCs w:val="16"/>
      </w:rPr>
      <w:t xml:space="preserve"> </w:t>
    </w:r>
    <w:r w:rsidR="00AF5CEE">
      <w:rPr>
        <w:sz w:val="16"/>
        <w:szCs w:val="16"/>
      </w:rPr>
      <w:t xml:space="preserve">April </w:t>
    </w:r>
    <w:r w:rsidR="00DA6DF3">
      <w:rPr>
        <w:sz w:val="16"/>
        <w:szCs w:val="16"/>
      </w:rPr>
      <w:t>202</w:t>
    </w:r>
    <w:r w:rsidR="00362A26">
      <w:rPr>
        <w:sz w:val="16"/>
        <w:szCs w:val="16"/>
      </w:rPr>
      <w:t>5</w:t>
    </w:r>
  </w:p>
  <w:p w14:paraId="60524C2E" w14:textId="6AB0B595" w:rsidR="008166DC" w:rsidRPr="007D12BC"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7D12BC">
      <w:rPr>
        <w:rStyle w:val="PageNumber"/>
        <w:sz w:val="16"/>
        <w:szCs w:val="16"/>
      </w:rPr>
      <w:fldChar w:fldCharType="begin"/>
    </w:r>
    <w:r w:rsidR="00DE349E" w:rsidRPr="007D12BC">
      <w:rPr>
        <w:rStyle w:val="PageNumber"/>
        <w:sz w:val="16"/>
        <w:szCs w:val="16"/>
      </w:rPr>
      <w:instrText xml:space="preserve"> PAGE  \* Arabic  \* MERGEFORMAT </w:instrText>
    </w:r>
    <w:r w:rsidR="00DE349E" w:rsidRPr="007D12BC">
      <w:rPr>
        <w:rStyle w:val="PageNumber"/>
        <w:sz w:val="16"/>
        <w:szCs w:val="16"/>
      </w:rPr>
      <w:fldChar w:fldCharType="separate"/>
    </w:r>
    <w:r w:rsidR="00DE349E" w:rsidRPr="007D12BC">
      <w:rPr>
        <w:rStyle w:val="PageNumber"/>
        <w:noProof/>
        <w:sz w:val="16"/>
        <w:szCs w:val="16"/>
      </w:rPr>
      <w:t>1</w:t>
    </w:r>
    <w:r w:rsidR="00DE349E" w:rsidRPr="007D12BC">
      <w:rPr>
        <w:rStyle w:val="PageNumber"/>
        <w:sz w:val="16"/>
        <w:szCs w:val="16"/>
      </w:rPr>
      <w:fldChar w:fldCharType="end"/>
    </w:r>
    <w:r w:rsidR="00DE349E" w:rsidRPr="007D12BC">
      <w:rPr>
        <w:rStyle w:val="PageNumber"/>
        <w:sz w:val="16"/>
        <w:szCs w:val="16"/>
      </w:rPr>
      <w:t xml:space="preserve"> of </w:t>
    </w:r>
    <w:r w:rsidR="001454A3" w:rsidRPr="007D12BC">
      <w:rPr>
        <w:rStyle w:val="PageNumber"/>
        <w:sz w:val="16"/>
        <w:szCs w:val="16"/>
      </w:rPr>
      <w:t>8</w:t>
    </w:r>
    <w:r w:rsidR="00631BBA">
      <w:rPr>
        <w:rStyle w:val="PageNumber"/>
        <w:sz w:val="16"/>
        <w:szCs w:val="16"/>
      </w:rPr>
      <w:t>8</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47A93" w14:textId="2AC5F374" w:rsidR="00E61593" w:rsidRDefault="00E615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CFB25" w14:textId="77777777" w:rsidR="003C3BDE" w:rsidRDefault="003C3BDE" w:rsidP="008F1F3E">
      <w:pPr>
        <w:pStyle w:val="Header"/>
      </w:pPr>
      <w:r>
        <w:separator/>
      </w:r>
    </w:p>
  </w:footnote>
  <w:footnote w:type="continuationSeparator" w:id="0">
    <w:p w14:paraId="76D0B0F5" w14:textId="77777777" w:rsidR="003C3BDE" w:rsidRDefault="003C3BDE" w:rsidP="008F1F3E">
      <w:pPr>
        <w:pStyle w:val="Header"/>
      </w:pPr>
      <w:r>
        <w:continuationSeparator/>
      </w:r>
    </w:p>
  </w:footnote>
  <w:footnote w:type="continuationNotice" w:id="1">
    <w:p w14:paraId="0777A0D5" w14:textId="77777777" w:rsidR="003C3BDE" w:rsidRDefault="003C3BD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9F64162"/>
    <w:multiLevelType w:val="hybridMultilevel"/>
    <w:tmpl w:val="E2EE5334"/>
    <w:lvl w:ilvl="0" w:tplc="D526D084">
      <w:start w:val="1"/>
      <w:numFmt w:val="lowerLetter"/>
      <w:lvlText w:val="(%1)"/>
      <w:lvlJc w:val="left"/>
      <w:pPr>
        <w:tabs>
          <w:tab w:val="num" w:pos="720"/>
        </w:tabs>
        <w:ind w:left="720" w:hanging="360"/>
      </w:pPr>
    </w:lvl>
    <w:lvl w:ilvl="1" w:tplc="E2705CE6" w:tentative="1">
      <w:start w:val="1"/>
      <w:numFmt w:val="lowerLetter"/>
      <w:lvlText w:val="(%2)"/>
      <w:lvlJc w:val="left"/>
      <w:pPr>
        <w:tabs>
          <w:tab w:val="num" w:pos="1440"/>
        </w:tabs>
        <w:ind w:left="1440" w:hanging="360"/>
      </w:pPr>
    </w:lvl>
    <w:lvl w:ilvl="2" w:tplc="78084EB6" w:tentative="1">
      <w:start w:val="1"/>
      <w:numFmt w:val="lowerLetter"/>
      <w:lvlText w:val="(%3)"/>
      <w:lvlJc w:val="left"/>
      <w:pPr>
        <w:tabs>
          <w:tab w:val="num" w:pos="2160"/>
        </w:tabs>
        <w:ind w:left="2160" w:hanging="360"/>
      </w:pPr>
    </w:lvl>
    <w:lvl w:ilvl="3" w:tplc="25F22C9A" w:tentative="1">
      <w:start w:val="1"/>
      <w:numFmt w:val="lowerLetter"/>
      <w:lvlText w:val="(%4)"/>
      <w:lvlJc w:val="left"/>
      <w:pPr>
        <w:tabs>
          <w:tab w:val="num" w:pos="2880"/>
        </w:tabs>
        <w:ind w:left="2880" w:hanging="360"/>
      </w:pPr>
    </w:lvl>
    <w:lvl w:ilvl="4" w:tplc="7792BD02" w:tentative="1">
      <w:start w:val="1"/>
      <w:numFmt w:val="lowerLetter"/>
      <w:lvlText w:val="(%5)"/>
      <w:lvlJc w:val="left"/>
      <w:pPr>
        <w:tabs>
          <w:tab w:val="num" w:pos="3600"/>
        </w:tabs>
        <w:ind w:left="3600" w:hanging="360"/>
      </w:pPr>
    </w:lvl>
    <w:lvl w:ilvl="5" w:tplc="6EEA6A46" w:tentative="1">
      <w:start w:val="1"/>
      <w:numFmt w:val="lowerLetter"/>
      <w:lvlText w:val="(%6)"/>
      <w:lvlJc w:val="left"/>
      <w:pPr>
        <w:tabs>
          <w:tab w:val="num" w:pos="4320"/>
        </w:tabs>
        <w:ind w:left="4320" w:hanging="360"/>
      </w:pPr>
    </w:lvl>
    <w:lvl w:ilvl="6" w:tplc="80549F2E" w:tentative="1">
      <w:start w:val="1"/>
      <w:numFmt w:val="lowerLetter"/>
      <w:lvlText w:val="(%7)"/>
      <w:lvlJc w:val="left"/>
      <w:pPr>
        <w:tabs>
          <w:tab w:val="num" w:pos="5040"/>
        </w:tabs>
        <w:ind w:left="5040" w:hanging="360"/>
      </w:pPr>
    </w:lvl>
    <w:lvl w:ilvl="7" w:tplc="439064F4" w:tentative="1">
      <w:start w:val="1"/>
      <w:numFmt w:val="lowerLetter"/>
      <w:lvlText w:val="(%8)"/>
      <w:lvlJc w:val="left"/>
      <w:pPr>
        <w:tabs>
          <w:tab w:val="num" w:pos="5760"/>
        </w:tabs>
        <w:ind w:left="5760" w:hanging="360"/>
      </w:pPr>
    </w:lvl>
    <w:lvl w:ilvl="8" w:tplc="52C8321E" w:tentative="1">
      <w:start w:val="1"/>
      <w:numFmt w:val="lowerLetter"/>
      <w:lvlText w:val="(%9)"/>
      <w:lvlJc w:val="left"/>
      <w:pPr>
        <w:tabs>
          <w:tab w:val="num" w:pos="6480"/>
        </w:tabs>
        <w:ind w:left="6480" w:hanging="36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5"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7"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9"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4"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6" w15:restartNumberingAfterBreak="0">
    <w:nsid w:val="464757FF"/>
    <w:multiLevelType w:val="hybridMultilevel"/>
    <w:tmpl w:val="53E29452"/>
    <w:lvl w:ilvl="0" w:tplc="2F6A67C8">
      <w:start w:val="1"/>
      <w:numFmt w:val="lowerLetter"/>
      <w:lvlText w:val="(%1)"/>
      <w:lvlJc w:val="left"/>
      <w:pPr>
        <w:ind w:left="720" w:hanging="360"/>
      </w:pPr>
      <w:rPr>
        <w:rFonts w:ascii="Arial" w:eastAsia="Arial" w:hAnsi="Arial" w:cs="Arial"/>
        <w:b w:val="0"/>
        <w:i w:val="0"/>
        <w:strike w:val="0"/>
        <w:dstrike w:val="0"/>
        <w:color w:val="auto"/>
        <w:sz w:val="21"/>
        <w:szCs w:val="21"/>
        <w:u w:val="none" w:color="000000"/>
        <w:bdr w:val="none" w:sz="0" w:space="0" w:color="auto"/>
        <w:shd w:val="clear" w:color="auto" w:fill="auto"/>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8620E83"/>
    <w:multiLevelType w:val="hybridMultilevel"/>
    <w:tmpl w:val="58C62172"/>
    <w:lvl w:ilvl="0" w:tplc="22B84D42">
      <w:start w:val="1"/>
      <w:numFmt w:val="lowerLetter"/>
      <w:lvlText w:val="(%1)"/>
      <w:lvlJc w:val="left"/>
      <w:pPr>
        <w:tabs>
          <w:tab w:val="num" w:pos="720"/>
        </w:tabs>
        <w:ind w:left="720" w:hanging="360"/>
      </w:pPr>
      <w:rPr>
        <w:rFonts w:ascii="Arial" w:eastAsia="Times New Roman" w:hAnsi="Arial" w:cs="Arial"/>
      </w:rPr>
    </w:lvl>
    <w:lvl w:ilvl="1" w:tplc="C28AD3B8" w:tentative="1">
      <w:start w:val="1"/>
      <w:numFmt w:val="lowerLetter"/>
      <w:lvlText w:val="(%2)"/>
      <w:lvlJc w:val="left"/>
      <w:pPr>
        <w:tabs>
          <w:tab w:val="num" w:pos="1440"/>
        </w:tabs>
        <w:ind w:left="1440" w:hanging="360"/>
      </w:pPr>
    </w:lvl>
    <w:lvl w:ilvl="2" w:tplc="EDC678D0" w:tentative="1">
      <w:start w:val="1"/>
      <w:numFmt w:val="lowerLetter"/>
      <w:lvlText w:val="(%3)"/>
      <w:lvlJc w:val="left"/>
      <w:pPr>
        <w:tabs>
          <w:tab w:val="num" w:pos="2160"/>
        </w:tabs>
        <w:ind w:left="2160" w:hanging="360"/>
      </w:pPr>
    </w:lvl>
    <w:lvl w:ilvl="3" w:tplc="6546A15E" w:tentative="1">
      <w:start w:val="1"/>
      <w:numFmt w:val="lowerLetter"/>
      <w:lvlText w:val="(%4)"/>
      <w:lvlJc w:val="left"/>
      <w:pPr>
        <w:tabs>
          <w:tab w:val="num" w:pos="2880"/>
        </w:tabs>
        <w:ind w:left="2880" w:hanging="360"/>
      </w:pPr>
    </w:lvl>
    <w:lvl w:ilvl="4" w:tplc="337C7A3A" w:tentative="1">
      <w:start w:val="1"/>
      <w:numFmt w:val="lowerLetter"/>
      <w:lvlText w:val="(%5)"/>
      <w:lvlJc w:val="left"/>
      <w:pPr>
        <w:tabs>
          <w:tab w:val="num" w:pos="3600"/>
        </w:tabs>
        <w:ind w:left="3600" w:hanging="360"/>
      </w:pPr>
    </w:lvl>
    <w:lvl w:ilvl="5" w:tplc="A2CC028C" w:tentative="1">
      <w:start w:val="1"/>
      <w:numFmt w:val="lowerLetter"/>
      <w:lvlText w:val="(%6)"/>
      <w:lvlJc w:val="left"/>
      <w:pPr>
        <w:tabs>
          <w:tab w:val="num" w:pos="4320"/>
        </w:tabs>
        <w:ind w:left="4320" w:hanging="360"/>
      </w:pPr>
    </w:lvl>
    <w:lvl w:ilvl="6" w:tplc="107A7FF4" w:tentative="1">
      <w:start w:val="1"/>
      <w:numFmt w:val="lowerLetter"/>
      <w:lvlText w:val="(%7)"/>
      <w:lvlJc w:val="left"/>
      <w:pPr>
        <w:tabs>
          <w:tab w:val="num" w:pos="5040"/>
        </w:tabs>
        <w:ind w:left="5040" w:hanging="360"/>
      </w:pPr>
    </w:lvl>
    <w:lvl w:ilvl="7" w:tplc="119036D4" w:tentative="1">
      <w:start w:val="1"/>
      <w:numFmt w:val="lowerLetter"/>
      <w:lvlText w:val="(%8)"/>
      <w:lvlJc w:val="left"/>
      <w:pPr>
        <w:tabs>
          <w:tab w:val="num" w:pos="5760"/>
        </w:tabs>
        <w:ind w:left="5760" w:hanging="360"/>
      </w:pPr>
    </w:lvl>
    <w:lvl w:ilvl="8" w:tplc="ED902B14" w:tentative="1">
      <w:start w:val="1"/>
      <w:numFmt w:val="lowerLetter"/>
      <w:lvlText w:val="(%9)"/>
      <w:lvlJc w:val="left"/>
      <w:pPr>
        <w:tabs>
          <w:tab w:val="num" w:pos="6480"/>
        </w:tabs>
        <w:ind w:left="6480" w:hanging="360"/>
      </w:pPr>
    </w:lvl>
  </w:abstractNum>
  <w:abstractNum w:abstractNumId="18"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23" w15:restartNumberingAfterBreak="0">
    <w:nsid w:val="68567D82"/>
    <w:multiLevelType w:val="hybridMultilevel"/>
    <w:tmpl w:val="63726128"/>
    <w:lvl w:ilvl="0" w:tplc="C1D8FAD0">
      <w:start w:val="1"/>
      <w:numFmt w:val="lowerLetter"/>
      <w:lvlText w:val="(%1)"/>
      <w:lvlJc w:val="left"/>
      <w:pPr>
        <w:tabs>
          <w:tab w:val="num" w:pos="720"/>
        </w:tabs>
        <w:ind w:left="720" w:hanging="360"/>
      </w:pPr>
    </w:lvl>
    <w:lvl w:ilvl="1" w:tplc="971A6378" w:tentative="1">
      <w:start w:val="1"/>
      <w:numFmt w:val="lowerLetter"/>
      <w:lvlText w:val="(%2)"/>
      <w:lvlJc w:val="left"/>
      <w:pPr>
        <w:tabs>
          <w:tab w:val="num" w:pos="1440"/>
        </w:tabs>
        <w:ind w:left="1440" w:hanging="360"/>
      </w:pPr>
    </w:lvl>
    <w:lvl w:ilvl="2" w:tplc="545CC130" w:tentative="1">
      <w:start w:val="1"/>
      <w:numFmt w:val="lowerLetter"/>
      <w:lvlText w:val="(%3)"/>
      <w:lvlJc w:val="left"/>
      <w:pPr>
        <w:tabs>
          <w:tab w:val="num" w:pos="2160"/>
        </w:tabs>
        <w:ind w:left="2160" w:hanging="360"/>
      </w:pPr>
    </w:lvl>
    <w:lvl w:ilvl="3" w:tplc="E56A8ED8" w:tentative="1">
      <w:start w:val="1"/>
      <w:numFmt w:val="lowerLetter"/>
      <w:lvlText w:val="(%4)"/>
      <w:lvlJc w:val="left"/>
      <w:pPr>
        <w:tabs>
          <w:tab w:val="num" w:pos="2880"/>
        </w:tabs>
        <w:ind w:left="2880" w:hanging="360"/>
      </w:pPr>
    </w:lvl>
    <w:lvl w:ilvl="4" w:tplc="7E10D240" w:tentative="1">
      <w:start w:val="1"/>
      <w:numFmt w:val="lowerLetter"/>
      <w:lvlText w:val="(%5)"/>
      <w:lvlJc w:val="left"/>
      <w:pPr>
        <w:tabs>
          <w:tab w:val="num" w:pos="3600"/>
        </w:tabs>
        <w:ind w:left="3600" w:hanging="360"/>
      </w:pPr>
    </w:lvl>
    <w:lvl w:ilvl="5" w:tplc="80BE6AFC" w:tentative="1">
      <w:start w:val="1"/>
      <w:numFmt w:val="lowerLetter"/>
      <w:lvlText w:val="(%6)"/>
      <w:lvlJc w:val="left"/>
      <w:pPr>
        <w:tabs>
          <w:tab w:val="num" w:pos="4320"/>
        </w:tabs>
        <w:ind w:left="4320" w:hanging="360"/>
      </w:pPr>
    </w:lvl>
    <w:lvl w:ilvl="6" w:tplc="E266ED8E" w:tentative="1">
      <w:start w:val="1"/>
      <w:numFmt w:val="lowerLetter"/>
      <w:lvlText w:val="(%7)"/>
      <w:lvlJc w:val="left"/>
      <w:pPr>
        <w:tabs>
          <w:tab w:val="num" w:pos="5040"/>
        </w:tabs>
        <w:ind w:left="5040" w:hanging="360"/>
      </w:pPr>
    </w:lvl>
    <w:lvl w:ilvl="7" w:tplc="2A461B32" w:tentative="1">
      <w:start w:val="1"/>
      <w:numFmt w:val="lowerLetter"/>
      <w:lvlText w:val="(%8)"/>
      <w:lvlJc w:val="left"/>
      <w:pPr>
        <w:tabs>
          <w:tab w:val="num" w:pos="5760"/>
        </w:tabs>
        <w:ind w:left="5760" w:hanging="360"/>
      </w:pPr>
    </w:lvl>
    <w:lvl w:ilvl="8" w:tplc="CF14D288" w:tentative="1">
      <w:start w:val="1"/>
      <w:numFmt w:val="lowerLetter"/>
      <w:lvlText w:val="(%9)"/>
      <w:lvlJc w:val="left"/>
      <w:pPr>
        <w:tabs>
          <w:tab w:val="num" w:pos="6480"/>
        </w:tabs>
        <w:ind w:left="6480" w:hanging="360"/>
      </w:pPr>
    </w:lvl>
  </w:abstractNum>
  <w:abstractNum w:abstractNumId="24"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5"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8"/>
  </w:num>
  <w:num w:numId="2" w16cid:durableId="995688694">
    <w:abstractNumId w:val="6"/>
  </w:num>
  <w:num w:numId="3" w16cid:durableId="1442189003">
    <w:abstractNumId w:val="15"/>
  </w:num>
  <w:num w:numId="4" w16cid:durableId="726075327">
    <w:abstractNumId w:val="4"/>
  </w:num>
  <w:num w:numId="5" w16cid:durableId="2124567235">
    <w:abstractNumId w:val="22"/>
  </w:num>
  <w:num w:numId="6" w16cid:durableId="480273325">
    <w:abstractNumId w:val="13"/>
  </w:num>
  <w:num w:numId="7" w16cid:durableId="445466415">
    <w:abstractNumId w:val="19"/>
  </w:num>
  <w:num w:numId="8" w16cid:durableId="832067174">
    <w:abstractNumId w:val="7"/>
  </w:num>
  <w:num w:numId="9" w16cid:durableId="505753300">
    <w:abstractNumId w:val="0"/>
  </w:num>
  <w:num w:numId="10" w16cid:durableId="1244877714">
    <w:abstractNumId w:val="10"/>
  </w:num>
  <w:num w:numId="11" w16cid:durableId="1258177850">
    <w:abstractNumId w:val="20"/>
  </w:num>
  <w:num w:numId="12" w16cid:durableId="1158228106">
    <w:abstractNumId w:val="14"/>
  </w:num>
  <w:num w:numId="13" w16cid:durableId="1056006280">
    <w:abstractNumId w:val="25"/>
  </w:num>
  <w:num w:numId="14" w16cid:durableId="2009595922">
    <w:abstractNumId w:val="1"/>
  </w:num>
  <w:num w:numId="15" w16cid:durableId="923563355">
    <w:abstractNumId w:val="24"/>
  </w:num>
  <w:num w:numId="16" w16cid:durableId="484206205">
    <w:abstractNumId w:val="5"/>
  </w:num>
  <w:num w:numId="17" w16cid:durableId="1334843998">
    <w:abstractNumId w:val="12"/>
  </w:num>
  <w:num w:numId="18" w16cid:durableId="773092555">
    <w:abstractNumId w:val="3"/>
  </w:num>
  <w:num w:numId="19" w16cid:durableId="1958488827">
    <w:abstractNumId w:val="9"/>
  </w:num>
  <w:num w:numId="20" w16cid:durableId="1968198102">
    <w:abstractNumId w:val="11"/>
  </w:num>
  <w:num w:numId="21" w16cid:durableId="1956867075">
    <w:abstractNumId w:val="21"/>
  </w:num>
  <w:num w:numId="22" w16cid:durableId="1829663286">
    <w:abstractNumId w:val="18"/>
  </w:num>
  <w:num w:numId="23" w16cid:durableId="392855175">
    <w:abstractNumId w:val="23"/>
  </w:num>
  <w:num w:numId="24" w16cid:durableId="2132548251">
    <w:abstractNumId w:val="2"/>
  </w:num>
  <w:num w:numId="25" w16cid:durableId="203324589">
    <w:abstractNumId w:val="17"/>
  </w:num>
  <w:num w:numId="26" w16cid:durableId="2100835289">
    <w:abstractNumId w:val="16"/>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izzie Timmins (NESO)">
    <w15:presenceInfo w15:providerId="AD" w15:userId="S::Elizabeth.Timmins2@uk.nationalgrid.com::f973860e-8165-47fd-b728-de4cc0698fc7"/>
  </w15:person>
  <w15:person w15:author="Rebecca Scott (NESO)">
    <w15:presenceInfo w15:providerId="AD" w15:userId="S::Rebecca.Scott1@uk.nationalgrid.com::2158a1eb-9348-498b-b19b-c05f144b7b28"/>
  </w15:person>
  <w15:person w15:author="Sarah Johnson [NESO]">
    <w15:presenceInfo w15:providerId="AD" w15:userId="S::sarah.johnson2@neso.energy::b19e8bbf-b522-4373-b639-089eda7b6694"/>
  </w15:person>
  <w15:person w15:author="Rebecca Scott [NESO]">
    <w15:presenceInfo w15:providerId="AD" w15:userId="S::Rebecca.Scott1@neso.energy::394b6ecc-f398-4061-a5ed-fc2d4d437966"/>
  </w15:person>
  <w15:person w15:author="Lizzie Timmins [NESO]">
    <w15:presenceInfo w15:providerId="AD" w15:userId="S::Elizabeth.Timmins2@neso.energy::f28e823e-2809-42af-abbc-7e53d8614335"/>
  </w15:person>
  <w15:person w15:author="John Zammit-Haber (NESO)">
    <w15:presenceInfo w15:providerId="AD" w15:userId="S::john.zammit-haber@uk.nationalgrid.com::9b108708-2ae6-4939-9cfc-fb7e2fbe301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9E9"/>
    <w:rsid w:val="00000EE6"/>
    <w:rsid w:val="0000103D"/>
    <w:rsid w:val="00001564"/>
    <w:rsid w:val="000025E6"/>
    <w:rsid w:val="00002FCB"/>
    <w:rsid w:val="00003B88"/>
    <w:rsid w:val="00003C71"/>
    <w:rsid w:val="00003E68"/>
    <w:rsid w:val="000045E3"/>
    <w:rsid w:val="00004980"/>
    <w:rsid w:val="00004DA5"/>
    <w:rsid w:val="0000506B"/>
    <w:rsid w:val="000062AE"/>
    <w:rsid w:val="000070A2"/>
    <w:rsid w:val="00007774"/>
    <w:rsid w:val="00007EE1"/>
    <w:rsid w:val="00010222"/>
    <w:rsid w:val="00010363"/>
    <w:rsid w:val="0001061B"/>
    <w:rsid w:val="00010F44"/>
    <w:rsid w:val="0001102F"/>
    <w:rsid w:val="00012DF8"/>
    <w:rsid w:val="00014126"/>
    <w:rsid w:val="00015432"/>
    <w:rsid w:val="000154B2"/>
    <w:rsid w:val="00015A88"/>
    <w:rsid w:val="000161AA"/>
    <w:rsid w:val="00016B65"/>
    <w:rsid w:val="00017379"/>
    <w:rsid w:val="00020048"/>
    <w:rsid w:val="00021711"/>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36CCF"/>
    <w:rsid w:val="000400ED"/>
    <w:rsid w:val="00040B25"/>
    <w:rsid w:val="00040FC6"/>
    <w:rsid w:val="0004166F"/>
    <w:rsid w:val="0004177E"/>
    <w:rsid w:val="0004236F"/>
    <w:rsid w:val="0004439C"/>
    <w:rsid w:val="00044A90"/>
    <w:rsid w:val="0004564C"/>
    <w:rsid w:val="00045A22"/>
    <w:rsid w:val="00045E74"/>
    <w:rsid w:val="00046274"/>
    <w:rsid w:val="000469E0"/>
    <w:rsid w:val="000519B4"/>
    <w:rsid w:val="00051CD0"/>
    <w:rsid w:val="00051DEE"/>
    <w:rsid w:val="00052110"/>
    <w:rsid w:val="0005225F"/>
    <w:rsid w:val="00052895"/>
    <w:rsid w:val="00052975"/>
    <w:rsid w:val="00053B8A"/>
    <w:rsid w:val="00054AD8"/>
    <w:rsid w:val="00054B19"/>
    <w:rsid w:val="000556C6"/>
    <w:rsid w:val="00055A38"/>
    <w:rsid w:val="00055DDE"/>
    <w:rsid w:val="00055EA2"/>
    <w:rsid w:val="00056CE3"/>
    <w:rsid w:val="00056E40"/>
    <w:rsid w:val="000571BC"/>
    <w:rsid w:val="00057685"/>
    <w:rsid w:val="00057CBA"/>
    <w:rsid w:val="0006008A"/>
    <w:rsid w:val="0006069B"/>
    <w:rsid w:val="0006122C"/>
    <w:rsid w:val="000619EA"/>
    <w:rsid w:val="00062B73"/>
    <w:rsid w:val="00062D5C"/>
    <w:rsid w:val="00063CBD"/>
    <w:rsid w:val="000642CC"/>
    <w:rsid w:val="000649D6"/>
    <w:rsid w:val="0006512B"/>
    <w:rsid w:val="000668EA"/>
    <w:rsid w:val="000701FD"/>
    <w:rsid w:val="000705ED"/>
    <w:rsid w:val="00070786"/>
    <w:rsid w:val="00070B7B"/>
    <w:rsid w:val="00070B7F"/>
    <w:rsid w:val="00070D1B"/>
    <w:rsid w:val="00070E03"/>
    <w:rsid w:val="000717FE"/>
    <w:rsid w:val="00071A83"/>
    <w:rsid w:val="0007222B"/>
    <w:rsid w:val="00072670"/>
    <w:rsid w:val="0007294A"/>
    <w:rsid w:val="00072EC8"/>
    <w:rsid w:val="0007501B"/>
    <w:rsid w:val="000754B9"/>
    <w:rsid w:val="000757AB"/>
    <w:rsid w:val="00075B2D"/>
    <w:rsid w:val="00077919"/>
    <w:rsid w:val="00077935"/>
    <w:rsid w:val="00077AC6"/>
    <w:rsid w:val="000800C3"/>
    <w:rsid w:val="00080821"/>
    <w:rsid w:val="00080969"/>
    <w:rsid w:val="00081849"/>
    <w:rsid w:val="000821A8"/>
    <w:rsid w:val="00082ECD"/>
    <w:rsid w:val="00083788"/>
    <w:rsid w:val="00083A17"/>
    <w:rsid w:val="00083CB4"/>
    <w:rsid w:val="000840E3"/>
    <w:rsid w:val="0008434A"/>
    <w:rsid w:val="00085A60"/>
    <w:rsid w:val="00086208"/>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7F5"/>
    <w:rsid w:val="00094CAD"/>
    <w:rsid w:val="000956A1"/>
    <w:rsid w:val="0009587F"/>
    <w:rsid w:val="00096F3A"/>
    <w:rsid w:val="00097048"/>
    <w:rsid w:val="000971DC"/>
    <w:rsid w:val="00097F26"/>
    <w:rsid w:val="000A0049"/>
    <w:rsid w:val="000A0333"/>
    <w:rsid w:val="000A0B65"/>
    <w:rsid w:val="000A0CD7"/>
    <w:rsid w:val="000A125B"/>
    <w:rsid w:val="000A1A3E"/>
    <w:rsid w:val="000A2732"/>
    <w:rsid w:val="000A3D3B"/>
    <w:rsid w:val="000A3EE5"/>
    <w:rsid w:val="000A3FE9"/>
    <w:rsid w:val="000A5C1C"/>
    <w:rsid w:val="000A5CCC"/>
    <w:rsid w:val="000A63D5"/>
    <w:rsid w:val="000A76DB"/>
    <w:rsid w:val="000A77CC"/>
    <w:rsid w:val="000A79A5"/>
    <w:rsid w:val="000B0546"/>
    <w:rsid w:val="000B0A35"/>
    <w:rsid w:val="000B191E"/>
    <w:rsid w:val="000B3943"/>
    <w:rsid w:val="000B39CF"/>
    <w:rsid w:val="000B47E5"/>
    <w:rsid w:val="000B675D"/>
    <w:rsid w:val="000B695C"/>
    <w:rsid w:val="000B69EA"/>
    <w:rsid w:val="000B6DF9"/>
    <w:rsid w:val="000B6FF5"/>
    <w:rsid w:val="000B7208"/>
    <w:rsid w:val="000B73E8"/>
    <w:rsid w:val="000B76B9"/>
    <w:rsid w:val="000B7CC5"/>
    <w:rsid w:val="000C06BA"/>
    <w:rsid w:val="000C129B"/>
    <w:rsid w:val="000C14D3"/>
    <w:rsid w:val="000C1521"/>
    <w:rsid w:val="000C171F"/>
    <w:rsid w:val="000C1BB4"/>
    <w:rsid w:val="000C1DCB"/>
    <w:rsid w:val="000C2FFA"/>
    <w:rsid w:val="000C42FD"/>
    <w:rsid w:val="000C4948"/>
    <w:rsid w:val="000C61D6"/>
    <w:rsid w:val="000C64D4"/>
    <w:rsid w:val="000C77D7"/>
    <w:rsid w:val="000C788F"/>
    <w:rsid w:val="000C7DC8"/>
    <w:rsid w:val="000D1208"/>
    <w:rsid w:val="000D120A"/>
    <w:rsid w:val="000D1F06"/>
    <w:rsid w:val="000D22B4"/>
    <w:rsid w:val="000D298D"/>
    <w:rsid w:val="000D4BCE"/>
    <w:rsid w:val="000D520A"/>
    <w:rsid w:val="000D5ABD"/>
    <w:rsid w:val="000D77A7"/>
    <w:rsid w:val="000E0153"/>
    <w:rsid w:val="000E037A"/>
    <w:rsid w:val="000E05DD"/>
    <w:rsid w:val="000E07E3"/>
    <w:rsid w:val="000E09B3"/>
    <w:rsid w:val="000E18CB"/>
    <w:rsid w:val="000E1BC6"/>
    <w:rsid w:val="000E1C0F"/>
    <w:rsid w:val="000E203C"/>
    <w:rsid w:val="000E2D55"/>
    <w:rsid w:val="000E307B"/>
    <w:rsid w:val="000E4122"/>
    <w:rsid w:val="000E4D6A"/>
    <w:rsid w:val="000E4E18"/>
    <w:rsid w:val="000E5686"/>
    <w:rsid w:val="000E6E41"/>
    <w:rsid w:val="000E73E3"/>
    <w:rsid w:val="000F0104"/>
    <w:rsid w:val="000F0316"/>
    <w:rsid w:val="000F032A"/>
    <w:rsid w:val="000F16E3"/>
    <w:rsid w:val="000F2089"/>
    <w:rsid w:val="000F2BF8"/>
    <w:rsid w:val="000F2E9E"/>
    <w:rsid w:val="000F47D1"/>
    <w:rsid w:val="000F4C96"/>
    <w:rsid w:val="000F50BF"/>
    <w:rsid w:val="000F54C5"/>
    <w:rsid w:val="000F5D1B"/>
    <w:rsid w:val="000F638B"/>
    <w:rsid w:val="000F69A7"/>
    <w:rsid w:val="000F734A"/>
    <w:rsid w:val="000F7706"/>
    <w:rsid w:val="00100103"/>
    <w:rsid w:val="0010032A"/>
    <w:rsid w:val="001005A9"/>
    <w:rsid w:val="00100706"/>
    <w:rsid w:val="00100EA5"/>
    <w:rsid w:val="0010125C"/>
    <w:rsid w:val="0010168A"/>
    <w:rsid w:val="001016AC"/>
    <w:rsid w:val="00101A74"/>
    <w:rsid w:val="00101D5E"/>
    <w:rsid w:val="00104B3C"/>
    <w:rsid w:val="00105C6E"/>
    <w:rsid w:val="00106C31"/>
    <w:rsid w:val="001075DE"/>
    <w:rsid w:val="00107BE9"/>
    <w:rsid w:val="0011000F"/>
    <w:rsid w:val="001101A1"/>
    <w:rsid w:val="001111A7"/>
    <w:rsid w:val="00111382"/>
    <w:rsid w:val="001116EF"/>
    <w:rsid w:val="0011176D"/>
    <w:rsid w:val="00112FC3"/>
    <w:rsid w:val="0011356E"/>
    <w:rsid w:val="00114CE7"/>
    <w:rsid w:val="001157D0"/>
    <w:rsid w:val="00115AAE"/>
    <w:rsid w:val="00116ED0"/>
    <w:rsid w:val="001172A6"/>
    <w:rsid w:val="00120FB5"/>
    <w:rsid w:val="00120FFF"/>
    <w:rsid w:val="001214C1"/>
    <w:rsid w:val="0012167B"/>
    <w:rsid w:val="00121EAB"/>
    <w:rsid w:val="0012256D"/>
    <w:rsid w:val="001227B2"/>
    <w:rsid w:val="001228AB"/>
    <w:rsid w:val="00122B87"/>
    <w:rsid w:val="001231D8"/>
    <w:rsid w:val="00123474"/>
    <w:rsid w:val="001238DE"/>
    <w:rsid w:val="00124812"/>
    <w:rsid w:val="00124A50"/>
    <w:rsid w:val="00124C02"/>
    <w:rsid w:val="00127FF6"/>
    <w:rsid w:val="00130486"/>
    <w:rsid w:val="00131037"/>
    <w:rsid w:val="0013182E"/>
    <w:rsid w:val="00131876"/>
    <w:rsid w:val="00131B2E"/>
    <w:rsid w:val="00131F38"/>
    <w:rsid w:val="00132166"/>
    <w:rsid w:val="00132D71"/>
    <w:rsid w:val="00133B14"/>
    <w:rsid w:val="001352BF"/>
    <w:rsid w:val="00135CFC"/>
    <w:rsid w:val="0013649C"/>
    <w:rsid w:val="0013698A"/>
    <w:rsid w:val="00136CB4"/>
    <w:rsid w:val="00137A19"/>
    <w:rsid w:val="00141116"/>
    <w:rsid w:val="00141C7B"/>
    <w:rsid w:val="0014291E"/>
    <w:rsid w:val="001430D8"/>
    <w:rsid w:val="00143B77"/>
    <w:rsid w:val="001454A3"/>
    <w:rsid w:val="0014560E"/>
    <w:rsid w:val="00145B28"/>
    <w:rsid w:val="00146756"/>
    <w:rsid w:val="00146A6F"/>
    <w:rsid w:val="00146EA7"/>
    <w:rsid w:val="00147586"/>
    <w:rsid w:val="0014796B"/>
    <w:rsid w:val="00147993"/>
    <w:rsid w:val="00150138"/>
    <w:rsid w:val="00150179"/>
    <w:rsid w:val="001504B3"/>
    <w:rsid w:val="00151674"/>
    <w:rsid w:val="001517E1"/>
    <w:rsid w:val="00151A11"/>
    <w:rsid w:val="00151CE2"/>
    <w:rsid w:val="00152769"/>
    <w:rsid w:val="00152797"/>
    <w:rsid w:val="00153389"/>
    <w:rsid w:val="0015394D"/>
    <w:rsid w:val="00153B44"/>
    <w:rsid w:val="001547C7"/>
    <w:rsid w:val="00154A18"/>
    <w:rsid w:val="00157564"/>
    <w:rsid w:val="0015789D"/>
    <w:rsid w:val="00160F31"/>
    <w:rsid w:val="00161866"/>
    <w:rsid w:val="00161E0D"/>
    <w:rsid w:val="00162181"/>
    <w:rsid w:val="00162F36"/>
    <w:rsid w:val="00163245"/>
    <w:rsid w:val="00163368"/>
    <w:rsid w:val="00164657"/>
    <w:rsid w:val="001658AE"/>
    <w:rsid w:val="00165AB2"/>
    <w:rsid w:val="00165BC9"/>
    <w:rsid w:val="001663B3"/>
    <w:rsid w:val="00166D67"/>
    <w:rsid w:val="00167624"/>
    <w:rsid w:val="00167A20"/>
    <w:rsid w:val="00170058"/>
    <w:rsid w:val="001707FB"/>
    <w:rsid w:val="001710CF"/>
    <w:rsid w:val="00171516"/>
    <w:rsid w:val="001715BC"/>
    <w:rsid w:val="00171CD0"/>
    <w:rsid w:val="00171D38"/>
    <w:rsid w:val="00172580"/>
    <w:rsid w:val="001731C5"/>
    <w:rsid w:val="0017375B"/>
    <w:rsid w:val="001738C9"/>
    <w:rsid w:val="001750CE"/>
    <w:rsid w:val="0017575F"/>
    <w:rsid w:val="00176A1D"/>
    <w:rsid w:val="001801CA"/>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DF5"/>
    <w:rsid w:val="001B2EA0"/>
    <w:rsid w:val="001B302B"/>
    <w:rsid w:val="001B453D"/>
    <w:rsid w:val="001B47D6"/>
    <w:rsid w:val="001B4D72"/>
    <w:rsid w:val="001B4DCD"/>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0F41"/>
    <w:rsid w:val="001D15B1"/>
    <w:rsid w:val="001D227F"/>
    <w:rsid w:val="001D274D"/>
    <w:rsid w:val="001D2A93"/>
    <w:rsid w:val="001D30E6"/>
    <w:rsid w:val="001D376E"/>
    <w:rsid w:val="001D3770"/>
    <w:rsid w:val="001D3D55"/>
    <w:rsid w:val="001D4747"/>
    <w:rsid w:val="001D4BA1"/>
    <w:rsid w:val="001D580A"/>
    <w:rsid w:val="001D585B"/>
    <w:rsid w:val="001D5C3A"/>
    <w:rsid w:val="001D5E8C"/>
    <w:rsid w:val="001D68E2"/>
    <w:rsid w:val="001D6DA9"/>
    <w:rsid w:val="001D757F"/>
    <w:rsid w:val="001D7E46"/>
    <w:rsid w:val="001E07D0"/>
    <w:rsid w:val="001E17AF"/>
    <w:rsid w:val="001E192B"/>
    <w:rsid w:val="001E2363"/>
    <w:rsid w:val="001E2539"/>
    <w:rsid w:val="001E255C"/>
    <w:rsid w:val="001E265A"/>
    <w:rsid w:val="001E2E19"/>
    <w:rsid w:val="001E3350"/>
    <w:rsid w:val="001E3C4D"/>
    <w:rsid w:val="001E3F22"/>
    <w:rsid w:val="001E3F9E"/>
    <w:rsid w:val="001E42D7"/>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0B6"/>
    <w:rsid w:val="001F5358"/>
    <w:rsid w:val="001F5AFA"/>
    <w:rsid w:val="001F652C"/>
    <w:rsid w:val="001F70BC"/>
    <w:rsid w:val="001F79F2"/>
    <w:rsid w:val="00200593"/>
    <w:rsid w:val="0020089A"/>
    <w:rsid w:val="00200E24"/>
    <w:rsid w:val="00201213"/>
    <w:rsid w:val="0020174A"/>
    <w:rsid w:val="00201962"/>
    <w:rsid w:val="00202A9C"/>
    <w:rsid w:val="002033BF"/>
    <w:rsid w:val="002033F4"/>
    <w:rsid w:val="002035FD"/>
    <w:rsid w:val="00203D64"/>
    <w:rsid w:val="00203F0B"/>
    <w:rsid w:val="00204B41"/>
    <w:rsid w:val="0020518D"/>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903"/>
    <w:rsid w:val="00223B54"/>
    <w:rsid w:val="002242F5"/>
    <w:rsid w:val="002243D6"/>
    <w:rsid w:val="0022478A"/>
    <w:rsid w:val="00225C93"/>
    <w:rsid w:val="0022624C"/>
    <w:rsid w:val="00226F0A"/>
    <w:rsid w:val="002273E8"/>
    <w:rsid w:val="00227AE4"/>
    <w:rsid w:val="00227CDD"/>
    <w:rsid w:val="00227CFA"/>
    <w:rsid w:val="00227E58"/>
    <w:rsid w:val="00230030"/>
    <w:rsid w:val="00230B2F"/>
    <w:rsid w:val="00231D7C"/>
    <w:rsid w:val="002325C9"/>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AB"/>
    <w:rsid w:val="002453DD"/>
    <w:rsid w:val="002470DB"/>
    <w:rsid w:val="002475F8"/>
    <w:rsid w:val="00247DBF"/>
    <w:rsid w:val="002505F4"/>
    <w:rsid w:val="002510FF"/>
    <w:rsid w:val="002511C7"/>
    <w:rsid w:val="00251477"/>
    <w:rsid w:val="0025321A"/>
    <w:rsid w:val="00253EEF"/>
    <w:rsid w:val="00254996"/>
    <w:rsid w:val="00254A70"/>
    <w:rsid w:val="00254DD5"/>
    <w:rsid w:val="002559AA"/>
    <w:rsid w:val="00257603"/>
    <w:rsid w:val="002578DE"/>
    <w:rsid w:val="00257F96"/>
    <w:rsid w:val="0026012D"/>
    <w:rsid w:val="00260AE8"/>
    <w:rsid w:val="0026133D"/>
    <w:rsid w:val="00262190"/>
    <w:rsid w:val="00262B48"/>
    <w:rsid w:val="00263E08"/>
    <w:rsid w:val="002641FF"/>
    <w:rsid w:val="00264309"/>
    <w:rsid w:val="0026445C"/>
    <w:rsid w:val="00264635"/>
    <w:rsid w:val="00264E89"/>
    <w:rsid w:val="002662E1"/>
    <w:rsid w:val="002665FF"/>
    <w:rsid w:val="002709D3"/>
    <w:rsid w:val="00272398"/>
    <w:rsid w:val="00272C70"/>
    <w:rsid w:val="00273E2B"/>
    <w:rsid w:val="00273E52"/>
    <w:rsid w:val="00273E68"/>
    <w:rsid w:val="00274AFB"/>
    <w:rsid w:val="00274B57"/>
    <w:rsid w:val="00274E12"/>
    <w:rsid w:val="00274FE8"/>
    <w:rsid w:val="0027509F"/>
    <w:rsid w:val="002756F1"/>
    <w:rsid w:val="00275774"/>
    <w:rsid w:val="00275DAB"/>
    <w:rsid w:val="00276989"/>
    <w:rsid w:val="00277C3C"/>
    <w:rsid w:val="00277E3F"/>
    <w:rsid w:val="002825DF"/>
    <w:rsid w:val="00284A6A"/>
    <w:rsid w:val="00285EAC"/>
    <w:rsid w:val="0028697E"/>
    <w:rsid w:val="00286FFF"/>
    <w:rsid w:val="00287D77"/>
    <w:rsid w:val="0029003F"/>
    <w:rsid w:val="002906EE"/>
    <w:rsid w:val="00290BDB"/>
    <w:rsid w:val="00290E47"/>
    <w:rsid w:val="002926BE"/>
    <w:rsid w:val="0029290F"/>
    <w:rsid w:val="0029380E"/>
    <w:rsid w:val="00293C53"/>
    <w:rsid w:val="00293D00"/>
    <w:rsid w:val="002947EF"/>
    <w:rsid w:val="00294D0A"/>
    <w:rsid w:val="00294D43"/>
    <w:rsid w:val="00294ECB"/>
    <w:rsid w:val="00296CBB"/>
    <w:rsid w:val="00297901"/>
    <w:rsid w:val="00297DF2"/>
    <w:rsid w:val="002A08DE"/>
    <w:rsid w:val="002A1659"/>
    <w:rsid w:val="002A1B94"/>
    <w:rsid w:val="002A2281"/>
    <w:rsid w:val="002A23D4"/>
    <w:rsid w:val="002A2629"/>
    <w:rsid w:val="002A2839"/>
    <w:rsid w:val="002A2D51"/>
    <w:rsid w:val="002A34F7"/>
    <w:rsid w:val="002A5305"/>
    <w:rsid w:val="002A5E6F"/>
    <w:rsid w:val="002A65D8"/>
    <w:rsid w:val="002A6659"/>
    <w:rsid w:val="002A66C8"/>
    <w:rsid w:val="002A6DA8"/>
    <w:rsid w:val="002A73E9"/>
    <w:rsid w:val="002A7646"/>
    <w:rsid w:val="002B0152"/>
    <w:rsid w:val="002B0296"/>
    <w:rsid w:val="002B0302"/>
    <w:rsid w:val="002B0AF9"/>
    <w:rsid w:val="002B16FB"/>
    <w:rsid w:val="002B191B"/>
    <w:rsid w:val="002B245D"/>
    <w:rsid w:val="002B32B0"/>
    <w:rsid w:val="002B3B0E"/>
    <w:rsid w:val="002B3EC8"/>
    <w:rsid w:val="002B4555"/>
    <w:rsid w:val="002B5019"/>
    <w:rsid w:val="002B587E"/>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1F28"/>
    <w:rsid w:val="002D3390"/>
    <w:rsid w:val="002D3F91"/>
    <w:rsid w:val="002D45C4"/>
    <w:rsid w:val="002D46D7"/>
    <w:rsid w:val="002D497A"/>
    <w:rsid w:val="002D4A6E"/>
    <w:rsid w:val="002D4B09"/>
    <w:rsid w:val="002D680A"/>
    <w:rsid w:val="002D698A"/>
    <w:rsid w:val="002D775E"/>
    <w:rsid w:val="002D7C56"/>
    <w:rsid w:val="002D7D65"/>
    <w:rsid w:val="002E07DB"/>
    <w:rsid w:val="002E0B1D"/>
    <w:rsid w:val="002E0F32"/>
    <w:rsid w:val="002E102B"/>
    <w:rsid w:val="002E10D2"/>
    <w:rsid w:val="002E2435"/>
    <w:rsid w:val="002E26DB"/>
    <w:rsid w:val="002E3677"/>
    <w:rsid w:val="002E4005"/>
    <w:rsid w:val="002E4C32"/>
    <w:rsid w:val="002E4D10"/>
    <w:rsid w:val="002E551F"/>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07FD0"/>
    <w:rsid w:val="003110D0"/>
    <w:rsid w:val="003113C6"/>
    <w:rsid w:val="00312A17"/>
    <w:rsid w:val="00312EBC"/>
    <w:rsid w:val="00313967"/>
    <w:rsid w:val="00313CFB"/>
    <w:rsid w:val="00313F0E"/>
    <w:rsid w:val="0031460E"/>
    <w:rsid w:val="003146E8"/>
    <w:rsid w:val="00314D8F"/>
    <w:rsid w:val="00315778"/>
    <w:rsid w:val="00316663"/>
    <w:rsid w:val="00316797"/>
    <w:rsid w:val="003168E5"/>
    <w:rsid w:val="00316BC4"/>
    <w:rsid w:val="00316C1A"/>
    <w:rsid w:val="003172CB"/>
    <w:rsid w:val="00317A9E"/>
    <w:rsid w:val="00320A03"/>
    <w:rsid w:val="00320B72"/>
    <w:rsid w:val="00320C84"/>
    <w:rsid w:val="00321E28"/>
    <w:rsid w:val="00323C0C"/>
    <w:rsid w:val="003247A3"/>
    <w:rsid w:val="00325486"/>
    <w:rsid w:val="00326823"/>
    <w:rsid w:val="00326843"/>
    <w:rsid w:val="00326B7D"/>
    <w:rsid w:val="00327026"/>
    <w:rsid w:val="00327416"/>
    <w:rsid w:val="00327939"/>
    <w:rsid w:val="003301CE"/>
    <w:rsid w:val="003312E1"/>
    <w:rsid w:val="003319B6"/>
    <w:rsid w:val="00332CAF"/>
    <w:rsid w:val="003332B4"/>
    <w:rsid w:val="00333BC1"/>
    <w:rsid w:val="00333D74"/>
    <w:rsid w:val="00333F56"/>
    <w:rsid w:val="0033429B"/>
    <w:rsid w:val="00334C47"/>
    <w:rsid w:val="00335326"/>
    <w:rsid w:val="003353DC"/>
    <w:rsid w:val="00336884"/>
    <w:rsid w:val="00336B96"/>
    <w:rsid w:val="00337323"/>
    <w:rsid w:val="00337897"/>
    <w:rsid w:val="003378E0"/>
    <w:rsid w:val="0033794C"/>
    <w:rsid w:val="00337D7F"/>
    <w:rsid w:val="003406F5"/>
    <w:rsid w:val="00341E2C"/>
    <w:rsid w:val="00341ED6"/>
    <w:rsid w:val="00342C33"/>
    <w:rsid w:val="003435D1"/>
    <w:rsid w:val="003448DD"/>
    <w:rsid w:val="0034495D"/>
    <w:rsid w:val="00345E35"/>
    <w:rsid w:val="003473EA"/>
    <w:rsid w:val="00347928"/>
    <w:rsid w:val="00351641"/>
    <w:rsid w:val="003516B3"/>
    <w:rsid w:val="00351BFF"/>
    <w:rsid w:val="00352736"/>
    <w:rsid w:val="00352D79"/>
    <w:rsid w:val="00352E12"/>
    <w:rsid w:val="00353223"/>
    <w:rsid w:val="00353CD8"/>
    <w:rsid w:val="00354162"/>
    <w:rsid w:val="00355826"/>
    <w:rsid w:val="00355A8F"/>
    <w:rsid w:val="0035650A"/>
    <w:rsid w:val="00357110"/>
    <w:rsid w:val="003600B8"/>
    <w:rsid w:val="003608C3"/>
    <w:rsid w:val="00360A16"/>
    <w:rsid w:val="00360F5B"/>
    <w:rsid w:val="00361D01"/>
    <w:rsid w:val="00362367"/>
    <w:rsid w:val="003625F1"/>
    <w:rsid w:val="0036288F"/>
    <w:rsid w:val="00362A26"/>
    <w:rsid w:val="00363290"/>
    <w:rsid w:val="00363D38"/>
    <w:rsid w:val="00365635"/>
    <w:rsid w:val="00366088"/>
    <w:rsid w:val="00366B0F"/>
    <w:rsid w:val="00366FA3"/>
    <w:rsid w:val="0037043D"/>
    <w:rsid w:val="0037065B"/>
    <w:rsid w:val="00372021"/>
    <w:rsid w:val="003721E7"/>
    <w:rsid w:val="00372ACE"/>
    <w:rsid w:val="003731BB"/>
    <w:rsid w:val="00374794"/>
    <w:rsid w:val="00376F00"/>
    <w:rsid w:val="003774EE"/>
    <w:rsid w:val="0037797A"/>
    <w:rsid w:val="003801A9"/>
    <w:rsid w:val="003803FD"/>
    <w:rsid w:val="00380E99"/>
    <w:rsid w:val="0038123F"/>
    <w:rsid w:val="00381B9F"/>
    <w:rsid w:val="00382A1E"/>
    <w:rsid w:val="003835EA"/>
    <w:rsid w:val="00383A1D"/>
    <w:rsid w:val="003846DF"/>
    <w:rsid w:val="003853E7"/>
    <w:rsid w:val="003854C6"/>
    <w:rsid w:val="00385C0C"/>
    <w:rsid w:val="003870F7"/>
    <w:rsid w:val="00387391"/>
    <w:rsid w:val="00387A2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637"/>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6EFB"/>
    <w:rsid w:val="003B77D3"/>
    <w:rsid w:val="003C0107"/>
    <w:rsid w:val="003C1E8C"/>
    <w:rsid w:val="003C1EC1"/>
    <w:rsid w:val="003C2C7C"/>
    <w:rsid w:val="003C3BDE"/>
    <w:rsid w:val="003C3CDE"/>
    <w:rsid w:val="003C3FD9"/>
    <w:rsid w:val="003C45B5"/>
    <w:rsid w:val="003C5786"/>
    <w:rsid w:val="003C5DF1"/>
    <w:rsid w:val="003C5E2D"/>
    <w:rsid w:val="003C6521"/>
    <w:rsid w:val="003C6C2F"/>
    <w:rsid w:val="003C70EA"/>
    <w:rsid w:val="003C70EB"/>
    <w:rsid w:val="003C73FA"/>
    <w:rsid w:val="003C7B52"/>
    <w:rsid w:val="003C7BA8"/>
    <w:rsid w:val="003D0ECE"/>
    <w:rsid w:val="003D1AD5"/>
    <w:rsid w:val="003D1E65"/>
    <w:rsid w:val="003D21DA"/>
    <w:rsid w:val="003D268D"/>
    <w:rsid w:val="003D2B77"/>
    <w:rsid w:val="003D2DEB"/>
    <w:rsid w:val="003D363F"/>
    <w:rsid w:val="003D5678"/>
    <w:rsid w:val="003D5F03"/>
    <w:rsid w:val="003D6478"/>
    <w:rsid w:val="003D6E40"/>
    <w:rsid w:val="003D6E55"/>
    <w:rsid w:val="003D6ED2"/>
    <w:rsid w:val="003D7449"/>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E647A"/>
    <w:rsid w:val="003E7D38"/>
    <w:rsid w:val="003F025C"/>
    <w:rsid w:val="003F0894"/>
    <w:rsid w:val="003F1D33"/>
    <w:rsid w:val="003F230F"/>
    <w:rsid w:val="003F252D"/>
    <w:rsid w:val="003F25CB"/>
    <w:rsid w:val="003F2680"/>
    <w:rsid w:val="003F28CF"/>
    <w:rsid w:val="003F29C2"/>
    <w:rsid w:val="003F2F28"/>
    <w:rsid w:val="003F46A9"/>
    <w:rsid w:val="003F4B71"/>
    <w:rsid w:val="003F5B0B"/>
    <w:rsid w:val="003F7434"/>
    <w:rsid w:val="0040077B"/>
    <w:rsid w:val="0040115B"/>
    <w:rsid w:val="00401EF1"/>
    <w:rsid w:val="004029D5"/>
    <w:rsid w:val="00402B86"/>
    <w:rsid w:val="00403363"/>
    <w:rsid w:val="00410024"/>
    <w:rsid w:val="00410A88"/>
    <w:rsid w:val="00410DA4"/>
    <w:rsid w:val="00411513"/>
    <w:rsid w:val="00411C8B"/>
    <w:rsid w:val="00412B27"/>
    <w:rsid w:val="00412E9E"/>
    <w:rsid w:val="00413735"/>
    <w:rsid w:val="00413E6F"/>
    <w:rsid w:val="00414E36"/>
    <w:rsid w:val="00415E0E"/>
    <w:rsid w:val="00415F5F"/>
    <w:rsid w:val="004161F0"/>
    <w:rsid w:val="00417CE1"/>
    <w:rsid w:val="00420259"/>
    <w:rsid w:val="00420698"/>
    <w:rsid w:val="00420A82"/>
    <w:rsid w:val="00420F5A"/>
    <w:rsid w:val="00421805"/>
    <w:rsid w:val="0042316B"/>
    <w:rsid w:val="00423A90"/>
    <w:rsid w:val="00424552"/>
    <w:rsid w:val="0042480C"/>
    <w:rsid w:val="00424F44"/>
    <w:rsid w:val="00425187"/>
    <w:rsid w:val="0042789A"/>
    <w:rsid w:val="00430681"/>
    <w:rsid w:val="00430E59"/>
    <w:rsid w:val="0043176A"/>
    <w:rsid w:val="004318C6"/>
    <w:rsid w:val="00431A78"/>
    <w:rsid w:val="004320C6"/>
    <w:rsid w:val="004325DC"/>
    <w:rsid w:val="00432DAF"/>
    <w:rsid w:val="0043323D"/>
    <w:rsid w:val="004338BD"/>
    <w:rsid w:val="004339F2"/>
    <w:rsid w:val="004342E0"/>
    <w:rsid w:val="004351C1"/>
    <w:rsid w:val="00435E5E"/>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352"/>
    <w:rsid w:val="00445433"/>
    <w:rsid w:val="00446C90"/>
    <w:rsid w:val="004504DC"/>
    <w:rsid w:val="00450987"/>
    <w:rsid w:val="00450AE6"/>
    <w:rsid w:val="00450BFC"/>
    <w:rsid w:val="00451029"/>
    <w:rsid w:val="00451FE5"/>
    <w:rsid w:val="00452347"/>
    <w:rsid w:val="00452A54"/>
    <w:rsid w:val="00453550"/>
    <w:rsid w:val="00453C0E"/>
    <w:rsid w:val="00456317"/>
    <w:rsid w:val="0045704D"/>
    <w:rsid w:val="0045710E"/>
    <w:rsid w:val="00457A4E"/>
    <w:rsid w:val="004608DA"/>
    <w:rsid w:val="00460A82"/>
    <w:rsid w:val="00460DE9"/>
    <w:rsid w:val="004616C5"/>
    <w:rsid w:val="00462C48"/>
    <w:rsid w:val="00462D46"/>
    <w:rsid w:val="00463997"/>
    <w:rsid w:val="00463FCE"/>
    <w:rsid w:val="00464B95"/>
    <w:rsid w:val="004665B7"/>
    <w:rsid w:val="00466B1D"/>
    <w:rsid w:val="00466FAD"/>
    <w:rsid w:val="00467276"/>
    <w:rsid w:val="00467B12"/>
    <w:rsid w:val="00467C46"/>
    <w:rsid w:val="00467D99"/>
    <w:rsid w:val="0047024D"/>
    <w:rsid w:val="00470B32"/>
    <w:rsid w:val="00470BCD"/>
    <w:rsid w:val="004710C7"/>
    <w:rsid w:val="00471EC6"/>
    <w:rsid w:val="004722D7"/>
    <w:rsid w:val="00472D65"/>
    <w:rsid w:val="00473366"/>
    <w:rsid w:val="00473475"/>
    <w:rsid w:val="00473767"/>
    <w:rsid w:val="00473A49"/>
    <w:rsid w:val="00473AB5"/>
    <w:rsid w:val="00473D8E"/>
    <w:rsid w:val="0047437F"/>
    <w:rsid w:val="004743BD"/>
    <w:rsid w:val="00477638"/>
    <w:rsid w:val="00480535"/>
    <w:rsid w:val="00484275"/>
    <w:rsid w:val="00484413"/>
    <w:rsid w:val="0048511E"/>
    <w:rsid w:val="00485185"/>
    <w:rsid w:val="00487486"/>
    <w:rsid w:val="004876CD"/>
    <w:rsid w:val="00487ECB"/>
    <w:rsid w:val="00490943"/>
    <w:rsid w:val="004909DE"/>
    <w:rsid w:val="004911DF"/>
    <w:rsid w:val="004941C6"/>
    <w:rsid w:val="00494746"/>
    <w:rsid w:val="00494873"/>
    <w:rsid w:val="00494E72"/>
    <w:rsid w:val="00495A20"/>
    <w:rsid w:val="00495DC5"/>
    <w:rsid w:val="004962B1"/>
    <w:rsid w:val="00496A1B"/>
    <w:rsid w:val="00496AAB"/>
    <w:rsid w:val="00496EA6"/>
    <w:rsid w:val="00497849"/>
    <w:rsid w:val="004A03F4"/>
    <w:rsid w:val="004A0FB4"/>
    <w:rsid w:val="004A1040"/>
    <w:rsid w:val="004A1B8C"/>
    <w:rsid w:val="004A2381"/>
    <w:rsid w:val="004A292D"/>
    <w:rsid w:val="004A3906"/>
    <w:rsid w:val="004A521D"/>
    <w:rsid w:val="004A529D"/>
    <w:rsid w:val="004A6593"/>
    <w:rsid w:val="004A6F0D"/>
    <w:rsid w:val="004A78DB"/>
    <w:rsid w:val="004A7CB3"/>
    <w:rsid w:val="004B0034"/>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A47"/>
    <w:rsid w:val="004D0F3D"/>
    <w:rsid w:val="004D12C5"/>
    <w:rsid w:val="004D1710"/>
    <w:rsid w:val="004D17B6"/>
    <w:rsid w:val="004D4783"/>
    <w:rsid w:val="004D4DEA"/>
    <w:rsid w:val="004D5F5A"/>
    <w:rsid w:val="004D6153"/>
    <w:rsid w:val="004D7245"/>
    <w:rsid w:val="004D7573"/>
    <w:rsid w:val="004E056D"/>
    <w:rsid w:val="004E07A5"/>
    <w:rsid w:val="004E0DE9"/>
    <w:rsid w:val="004E17B4"/>
    <w:rsid w:val="004E1B11"/>
    <w:rsid w:val="004E2001"/>
    <w:rsid w:val="004E235F"/>
    <w:rsid w:val="004E2597"/>
    <w:rsid w:val="004E2E81"/>
    <w:rsid w:val="004E3CAD"/>
    <w:rsid w:val="004E42F2"/>
    <w:rsid w:val="004E4312"/>
    <w:rsid w:val="004E4984"/>
    <w:rsid w:val="004E520D"/>
    <w:rsid w:val="004E5AD8"/>
    <w:rsid w:val="004E64E8"/>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51F7"/>
    <w:rsid w:val="004F64D0"/>
    <w:rsid w:val="004F73AF"/>
    <w:rsid w:val="005011BD"/>
    <w:rsid w:val="00501DCE"/>
    <w:rsid w:val="00502C4E"/>
    <w:rsid w:val="00502DD0"/>
    <w:rsid w:val="005030FE"/>
    <w:rsid w:val="00503261"/>
    <w:rsid w:val="00503378"/>
    <w:rsid w:val="005034B5"/>
    <w:rsid w:val="00503521"/>
    <w:rsid w:val="00503AC5"/>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4D22"/>
    <w:rsid w:val="0051522B"/>
    <w:rsid w:val="00515DE6"/>
    <w:rsid w:val="00515EE0"/>
    <w:rsid w:val="00516389"/>
    <w:rsid w:val="0051676F"/>
    <w:rsid w:val="00516DDF"/>
    <w:rsid w:val="0051737E"/>
    <w:rsid w:val="00517DA3"/>
    <w:rsid w:val="00520499"/>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311E3"/>
    <w:rsid w:val="0053170A"/>
    <w:rsid w:val="00532349"/>
    <w:rsid w:val="005324A2"/>
    <w:rsid w:val="005328CA"/>
    <w:rsid w:val="00532990"/>
    <w:rsid w:val="005334A5"/>
    <w:rsid w:val="005342C6"/>
    <w:rsid w:val="005348B2"/>
    <w:rsid w:val="00535401"/>
    <w:rsid w:val="00535D26"/>
    <w:rsid w:val="00537025"/>
    <w:rsid w:val="005370D4"/>
    <w:rsid w:val="00537C57"/>
    <w:rsid w:val="00537F3F"/>
    <w:rsid w:val="0054145A"/>
    <w:rsid w:val="0054229C"/>
    <w:rsid w:val="00542351"/>
    <w:rsid w:val="00542B80"/>
    <w:rsid w:val="00543382"/>
    <w:rsid w:val="005441A9"/>
    <w:rsid w:val="00544D07"/>
    <w:rsid w:val="00545FA6"/>
    <w:rsid w:val="005466BF"/>
    <w:rsid w:val="00546BD1"/>
    <w:rsid w:val="00547CBA"/>
    <w:rsid w:val="00547F86"/>
    <w:rsid w:val="00547F8B"/>
    <w:rsid w:val="00550D1F"/>
    <w:rsid w:val="00550DEA"/>
    <w:rsid w:val="00550FDB"/>
    <w:rsid w:val="00551D62"/>
    <w:rsid w:val="00552F47"/>
    <w:rsid w:val="00553488"/>
    <w:rsid w:val="00553586"/>
    <w:rsid w:val="0055423B"/>
    <w:rsid w:val="00555EE4"/>
    <w:rsid w:val="00556A79"/>
    <w:rsid w:val="00560265"/>
    <w:rsid w:val="00560C4A"/>
    <w:rsid w:val="0056158D"/>
    <w:rsid w:val="005625DD"/>
    <w:rsid w:val="005628E8"/>
    <w:rsid w:val="00562ABB"/>
    <w:rsid w:val="00564137"/>
    <w:rsid w:val="00564A1D"/>
    <w:rsid w:val="005652E2"/>
    <w:rsid w:val="00567A01"/>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42D"/>
    <w:rsid w:val="005805AB"/>
    <w:rsid w:val="005822EE"/>
    <w:rsid w:val="00582A16"/>
    <w:rsid w:val="00582A9E"/>
    <w:rsid w:val="00583258"/>
    <w:rsid w:val="00583882"/>
    <w:rsid w:val="00584902"/>
    <w:rsid w:val="00584C9B"/>
    <w:rsid w:val="00584DFB"/>
    <w:rsid w:val="00584F25"/>
    <w:rsid w:val="00584F88"/>
    <w:rsid w:val="00585D91"/>
    <w:rsid w:val="00586705"/>
    <w:rsid w:val="00586884"/>
    <w:rsid w:val="00587364"/>
    <w:rsid w:val="005878D7"/>
    <w:rsid w:val="005879BD"/>
    <w:rsid w:val="0059099A"/>
    <w:rsid w:val="00590AD4"/>
    <w:rsid w:val="00592A54"/>
    <w:rsid w:val="00592C2A"/>
    <w:rsid w:val="00592E73"/>
    <w:rsid w:val="00592EB2"/>
    <w:rsid w:val="00593297"/>
    <w:rsid w:val="00593B61"/>
    <w:rsid w:val="00593CC9"/>
    <w:rsid w:val="00595E9A"/>
    <w:rsid w:val="00595F8D"/>
    <w:rsid w:val="00595FD1"/>
    <w:rsid w:val="005969DB"/>
    <w:rsid w:val="005A0FEC"/>
    <w:rsid w:val="005A15A1"/>
    <w:rsid w:val="005A213E"/>
    <w:rsid w:val="005A27C2"/>
    <w:rsid w:val="005A3480"/>
    <w:rsid w:val="005A3AE6"/>
    <w:rsid w:val="005A3DF9"/>
    <w:rsid w:val="005A443F"/>
    <w:rsid w:val="005A49DF"/>
    <w:rsid w:val="005A5BBE"/>
    <w:rsid w:val="005A74B4"/>
    <w:rsid w:val="005A77C5"/>
    <w:rsid w:val="005A7E5E"/>
    <w:rsid w:val="005A7EF8"/>
    <w:rsid w:val="005B0213"/>
    <w:rsid w:val="005B02D9"/>
    <w:rsid w:val="005B0F78"/>
    <w:rsid w:val="005B2CDA"/>
    <w:rsid w:val="005B2D63"/>
    <w:rsid w:val="005B3CC3"/>
    <w:rsid w:val="005B3D91"/>
    <w:rsid w:val="005B437C"/>
    <w:rsid w:val="005B68B2"/>
    <w:rsid w:val="005B68C9"/>
    <w:rsid w:val="005B725F"/>
    <w:rsid w:val="005B79C2"/>
    <w:rsid w:val="005C0772"/>
    <w:rsid w:val="005C119B"/>
    <w:rsid w:val="005C1B88"/>
    <w:rsid w:val="005C20E3"/>
    <w:rsid w:val="005C2450"/>
    <w:rsid w:val="005C26E9"/>
    <w:rsid w:val="005C26F0"/>
    <w:rsid w:val="005C2CC4"/>
    <w:rsid w:val="005C2D13"/>
    <w:rsid w:val="005C2FFC"/>
    <w:rsid w:val="005C32A6"/>
    <w:rsid w:val="005C4277"/>
    <w:rsid w:val="005C4DF6"/>
    <w:rsid w:val="005C5117"/>
    <w:rsid w:val="005C64BE"/>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407D"/>
    <w:rsid w:val="005E4A21"/>
    <w:rsid w:val="005E4AB8"/>
    <w:rsid w:val="005E4CF2"/>
    <w:rsid w:val="005E57B8"/>
    <w:rsid w:val="005E6191"/>
    <w:rsid w:val="005E62A9"/>
    <w:rsid w:val="005E6514"/>
    <w:rsid w:val="005E6DD4"/>
    <w:rsid w:val="005E6EA9"/>
    <w:rsid w:val="005F0F8B"/>
    <w:rsid w:val="005F126B"/>
    <w:rsid w:val="005F17A4"/>
    <w:rsid w:val="005F1DC6"/>
    <w:rsid w:val="005F57D9"/>
    <w:rsid w:val="005F58DC"/>
    <w:rsid w:val="005F601F"/>
    <w:rsid w:val="005F6C53"/>
    <w:rsid w:val="005F6E7D"/>
    <w:rsid w:val="005F7886"/>
    <w:rsid w:val="005F78E9"/>
    <w:rsid w:val="005F7D6D"/>
    <w:rsid w:val="0060121F"/>
    <w:rsid w:val="006014FB"/>
    <w:rsid w:val="0060342D"/>
    <w:rsid w:val="006042A7"/>
    <w:rsid w:val="006042C9"/>
    <w:rsid w:val="00605117"/>
    <w:rsid w:val="0060530E"/>
    <w:rsid w:val="006053B6"/>
    <w:rsid w:val="006054AD"/>
    <w:rsid w:val="00606459"/>
    <w:rsid w:val="006070F3"/>
    <w:rsid w:val="00607162"/>
    <w:rsid w:val="006077FA"/>
    <w:rsid w:val="00610561"/>
    <w:rsid w:val="00610A55"/>
    <w:rsid w:val="00610B23"/>
    <w:rsid w:val="0061100A"/>
    <w:rsid w:val="00611A6C"/>
    <w:rsid w:val="00612E81"/>
    <w:rsid w:val="00613026"/>
    <w:rsid w:val="0061433E"/>
    <w:rsid w:val="0061463C"/>
    <w:rsid w:val="00615150"/>
    <w:rsid w:val="00615D0D"/>
    <w:rsid w:val="00616B63"/>
    <w:rsid w:val="00616E41"/>
    <w:rsid w:val="00617C37"/>
    <w:rsid w:val="006201CC"/>
    <w:rsid w:val="00621452"/>
    <w:rsid w:val="00623005"/>
    <w:rsid w:val="006232E1"/>
    <w:rsid w:val="00623992"/>
    <w:rsid w:val="006254BD"/>
    <w:rsid w:val="00625784"/>
    <w:rsid w:val="0062685E"/>
    <w:rsid w:val="00627976"/>
    <w:rsid w:val="00631BBA"/>
    <w:rsid w:val="00631C9E"/>
    <w:rsid w:val="00631FFD"/>
    <w:rsid w:val="00632281"/>
    <w:rsid w:val="00632811"/>
    <w:rsid w:val="00632A06"/>
    <w:rsid w:val="00632E68"/>
    <w:rsid w:val="006334A8"/>
    <w:rsid w:val="0063389C"/>
    <w:rsid w:val="00634805"/>
    <w:rsid w:val="00635630"/>
    <w:rsid w:val="00635958"/>
    <w:rsid w:val="00635B53"/>
    <w:rsid w:val="00636F28"/>
    <w:rsid w:val="00637583"/>
    <w:rsid w:val="00637F94"/>
    <w:rsid w:val="006405E2"/>
    <w:rsid w:val="0064062F"/>
    <w:rsid w:val="00640FE9"/>
    <w:rsid w:val="006414D2"/>
    <w:rsid w:val="00641A52"/>
    <w:rsid w:val="00642879"/>
    <w:rsid w:val="00643EE8"/>
    <w:rsid w:val="00644655"/>
    <w:rsid w:val="00645392"/>
    <w:rsid w:val="0064580B"/>
    <w:rsid w:val="00646A8C"/>
    <w:rsid w:val="00647138"/>
    <w:rsid w:val="00647650"/>
    <w:rsid w:val="006479A6"/>
    <w:rsid w:val="0065091F"/>
    <w:rsid w:val="00650DF6"/>
    <w:rsid w:val="00650E3E"/>
    <w:rsid w:val="00650F65"/>
    <w:rsid w:val="006516BE"/>
    <w:rsid w:val="0065415E"/>
    <w:rsid w:val="006545C3"/>
    <w:rsid w:val="00655166"/>
    <w:rsid w:val="006557D8"/>
    <w:rsid w:val="00656AC7"/>
    <w:rsid w:val="00657010"/>
    <w:rsid w:val="006607DA"/>
    <w:rsid w:val="00660BCB"/>
    <w:rsid w:val="00662256"/>
    <w:rsid w:val="006626FF"/>
    <w:rsid w:val="00662C0E"/>
    <w:rsid w:val="00663142"/>
    <w:rsid w:val="00664636"/>
    <w:rsid w:val="00664C8E"/>
    <w:rsid w:val="00665473"/>
    <w:rsid w:val="0066591B"/>
    <w:rsid w:val="00665E9C"/>
    <w:rsid w:val="00666076"/>
    <w:rsid w:val="0066733B"/>
    <w:rsid w:val="006678DA"/>
    <w:rsid w:val="006706CB"/>
    <w:rsid w:val="0067145B"/>
    <w:rsid w:val="00671AAB"/>
    <w:rsid w:val="00671C1E"/>
    <w:rsid w:val="006720B4"/>
    <w:rsid w:val="006729A8"/>
    <w:rsid w:val="00673010"/>
    <w:rsid w:val="006737CE"/>
    <w:rsid w:val="006739EB"/>
    <w:rsid w:val="00673D5C"/>
    <w:rsid w:val="00673E89"/>
    <w:rsid w:val="006752A6"/>
    <w:rsid w:val="00675DC9"/>
    <w:rsid w:val="00676566"/>
    <w:rsid w:val="0067670B"/>
    <w:rsid w:val="0067767F"/>
    <w:rsid w:val="00680149"/>
    <w:rsid w:val="006801A6"/>
    <w:rsid w:val="00681158"/>
    <w:rsid w:val="006824C6"/>
    <w:rsid w:val="0068351E"/>
    <w:rsid w:val="0068362D"/>
    <w:rsid w:val="00683A8D"/>
    <w:rsid w:val="006840AC"/>
    <w:rsid w:val="00684BD5"/>
    <w:rsid w:val="00685050"/>
    <w:rsid w:val="00685277"/>
    <w:rsid w:val="006859CC"/>
    <w:rsid w:val="0068623B"/>
    <w:rsid w:val="00686E9F"/>
    <w:rsid w:val="006876C8"/>
    <w:rsid w:val="00687AA8"/>
    <w:rsid w:val="0069016F"/>
    <w:rsid w:val="00690A4C"/>
    <w:rsid w:val="00690E2E"/>
    <w:rsid w:val="00691A7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681"/>
    <w:rsid w:val="006A6BF7"/>
    <w:rsid w:val="006A7412"/>
    <w:rsid w:val="006A7804"/>
    <w:rsid w:val="006B0155"/>
    <w:rsid w:val="006B0908"/>
    <w:rsid w:val="006B1FC8"/>
    <w:rsid w:val="006B2966"/>
    <w:rsid w:val="006B4FED"/>
    <w:rsid w:val="006B5431"/>
    <w:rsid w:val="006B5495"/>
    <w:rsid w:val="006B6BA0"/>
    <w:rsid w:val="006B6D57"/>
    <w:rsid w:val="006B6DEA"/>
    <w:rsid w:val="006B70D6"/>
    <w:rsid w:val="006C045F"/>
    <w:rsid w:val="006C07B4"/>
    <w:rsid w:val="006C0932"/>
    <w:rsid w:val="006C169F"/>
    <w:rsid w:val="006C18A6"/>
    <w:rsid w:val="006C3B23"/>
    <w:rsid w:val="006C4084"/>
    <w:rsid w:val="006C417B"/>
    <w:rsid w:val="006C4D4A"/>
    <w:rsid w:val="006C5231"/>
    <w:rsid w:val="006C559E"/>
    <w:rsid w:val="006C56AE"/>
    <w:rsid w:val="006C5A21"/>
    <w:rsid w:val="006C5D1D"/>
    <w:rsid w:val="006C6106"/>
    <w:rsid w:val="006C657F"/>
    <w:rsid w:val="006C6766"/>
    <w:rsid w:val="006C68C7"/>
    <w:rsid w:val="006D14B9"/>
    <w:rsid w:val="006D272F"/>
    <w:rsid w:val="006D2784"/>
    <w:rsid w:val="006D3148"/>
    <w:rsid w:val="006D3FEF"/>
    <w:rsid w:val="006D4027"/>
    <w:rsid w:val="006D4159"/>
    <w:rsid w:val="006D5C49"/>
    <w:rsid w:val="006D65CB"/>
    <w:rsid w:val="006D764F"/>
    <w:rsid w:val="006E079D"/>
    <w:rsid w:val="006E0D46"/>
    <w:rsid w:val="006E14EB"/>
    <w:rsid w:val="006E194E"/>
    <w:rsid w:val="006E2985"/>
    <w:rsid w:val="006E2992"/>
    <w:rsid w:val="006E36F0"/>
    <w:rsid w:val="006E461E"/>
    <w:rsid w:val="006E5482"/>
    <w:rsid w:val="006E5F22"/>
    <w:rsid w:val="006E6886"/>
    <w:rsid w:val="006E69AD"/>
    <w:rsid w:val="006E6C2C"/>
    <w:rsid w:val="006E72C7"/>
    <w:rsid w:val="006E757F"/>
    <w:rsid w:val="006F0921"/>
    <w:rsid w:val="006F0B17"/>
    <w:rsid w:val="006F0BFE"/>
    <w:rsid w:val="006F2148"/>
    <w:rsid w:val="006F21A8"/>
    <w:rsid w:val="006F2525"/>
    <w:rsid w:val="006F35C3"/>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519"/>
    <w:rsid w:val="0070482D"/>
    <w:rsid w:val="00704C80"/>
    <w:rsid w:val="00705B65"/>
    <w:rsid w:val="00705E57"/>
    <w:rsid w:val="0070676D"/>
    <w:rsid w:val="0071063D"/>
    <w:rsid w:val="00710FF3"/>
    <w:rsid w:val="00712CD6"/>
    <w:rsid w:val="007146A1"/>
    <w:rsid w:val="00715ABE"/>
    <w:rsid w:val="00715FAF"/>
    <w:rsid w:val="00716093"/>
    <w:rsid w:val="007163D0"/>
    <w:rsid w:val="00716D33"/>
    <w:rsid w:val="00717008"/>
    <w:rsid w:val="0071765D"/>
    <w:rsid w:val="0071795C"/>
    <w:rsid w:val="007201A7"/>
    <w:rsid w:val="00721A8D"/>
    <w:rsid w:val="00722D81"/>
    <w:rsid w:val="00724498"/>
    <w:rsid w:val="00724A66"/>
    <w:rsid w:val="00725427"/>
    <w:rsid w:val="00725B67"/>
    <w:rsid w:val="0072610F"/>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AED"/>
    <w:rsid w:val="00744BB2"/>
    <w:rsid w:val="00745344"/>
    <w:rsid w:val="007454CB"/>
    <w:rsid w:val="007455E9"/>
    <w:rsid w:val="00745A4F"/>
    <w:rsid w:val="00745CFC"/>
    <w:rsid w:val="007464BF"/>
    <w:rsid w:val="00746EA9"/>
    <w:rsid w:val="007477AE"/>
    <w:rsid w:val="007507DD"/>
    <w:rsid w:val="007508F7"/>
    <w:rsid w:val="00750A76"/>
    <w:rsid w:val="00750F58"/>
    <w:rsid w:val="00752308"/>
    <w:rsid w:val="007531EB"/>
    <w:rsid w:val="00753A74"/>
    <w:rsid w:val="007540F1"/>
    <w:rsid w:val="00754228"/>
    <w:rsid w:val="00754D00"/>
    <w:rsid w:val="00755172"/>
    <w:rsid w:val="0075579A"/>
    <w:rsid w:val="007557CA"/>
    <w:rsid w:val="00756550"/>
    <w:rsid w:val="007602C1"/>
    <w:rsid w:val="00760D37"/>
    <w:rsid w:val="00760EA2"/>
    <w:rsid w:val="00761B88"/>
    <w:rsid w:val="0076233B"/>
    <w:rsid w:val="0076267C"/>
    <w:rsid w:val="00762C75"/>
    <w:rsid w:val="00762DBA"/>
    <w:rsid w:val="00762F6E"/>
    <w:rsid w:val="0076348C"/>
    <w:rsid w:val="007640EA"/>
    <w:rsid w:val="00764736"/>
    <w:rsid w:val="00764975"/>
    <w:rsid w:val="00764BAC"/>
    <w:rsid w:val="00764DA2"/>
    <w:rsid w:val="00765314"/>
    <w:rsid w:val="007654F2"/>
    <w:rsid w:val="00766A50"/>
    <w:rsid w:val="00766B45"/>
    <w:rsid w:val="00767703"/>
    <w:rsid w:val="00770493"/>
    <w:rsid w:val="007708EF"/>
    <w:rsid w:val="007725BD"/>
    <w:rsid w:val="00772927"/>
    <w:rsid w:val="00773191"/>
    <w:rsid w:val="007735DA"/>
    <w:rsid w:val="00773CB8"/>
    <w:rsid w:val="007742B7"/>
    <w:rsid w:val="0077442B"/>
    <w:rsid w:val="007754CA"/>
    <w:rsid w:val="00775B78"/>
    <w:rsid w:val="00775C56"/>
    <w:rsid w:val="007763A4"/>
    <w:rsid w:val="00776B28"/>
    <w:rsid w:val="007812BC"/>
    <w:rsid w:val="00781A4D"/>
    <w:rsid w:val="00783D3E"/>
    <w:rsid w:val="00784079"/>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315"/>
    <w:rsid w:val="0079361D"/>
    <w:rsid w:val="00794648"/>
    <w:rsid w:val="0079487D"/>
    <w:rsid w:val="007956C9"/>
    <w:rsid w:val="00795890"/>
    <w:rsid w:val="00795A93"/>
    <w:rsid w:val="00795DDA"/>
    <w:rsid w:val="00795DDB"/>
    <w:rsid w:val="00795E35"/>
    <w:rsid w:val="00797293"/>
    <w:rsid w:val="007A008C"/>
    <w:rsid w:val="007A0662"/>
    <w:rsid w:val="007A0FD7"/>
    <w:rsid w:val="007A1BB8"/>
    <w:rsid w:val="007A2A32"/>
    <w:rsid w:val="007A32A6"/>
    <w:rsid w:val="007A36BA"/>
    <w:rsid w:val="007A36ED"/>
    <w:rsid w:val="007A53C3"/>
    <w:rsid w:val="007A68BF"/>
    <w:rsid w:val="007A6AB8"/>
    <w:rsid w:val="007A6ED9"/>
    <w:rsid w:val="007A7B30"/>
    <w:rsid w:val="007B0131"/>
    <w:rsid w:val="007B25D9"/>
    <w:rsid w:val="007B2F64"/>
    <w:rsid w:val="007B378A"/>
    <w:rsid w:val="007B416F"/>
    <w:rsid w:val="007B4F02"/>
    <w:rsid w:val="007B5317"/>
    <w:rsid w:val="007B537D"/>
    <w:rsid w:val="007B549B"/>
    <w:rsid w:val="007B5936"/>
    <w:rsid w:val="007B6405"/>
    <w:rsid w:val="007B6A5A"/>
    <w:rsid w:val="007B6C1B"/>
    <w:rsid w:val="007B6F4F"/>
    <w:rsid w:val="007B700C"/>
    <w:rsid w:val="007B7706"/>
    <w:rsid w:val="007B7E3B"/>
    <w:rsid w:val="007C1ED8"/>
    <w:rsid w:val="007C229E"/>
    <w:rsid w:val="007C2ADC"/>
    <w:rsid w:val="007C3047"/>
    <w:rsid w:val="007C4A43"/>
    <w:rsid w:val="007C51CC"/>
    <w:rsid w:val="007C5E04"/>
    <w:rsid w:val="007C685F"/>
    <w:rsid w:val="007C7628"/>
    <w:rsid w:val="007C78FD"/>
    <w:rsid w:val="007C7E8F"/>
    <w:rsid w:val="007D00B3"/>
    <w:rsid w:val="007D12BC"/>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665"/>
    <w:rsid w:val="007E38EF"/>
    <w:rsid w:val="007E5A37"/>
    <w:rsid w:val="007E61E2"/>
    <w:rsid w:val="007E6318"/>
    <w:rsid w:val="007E6D43"/>
    <w:rsid w:val="007E74BD"/>
    <w:rsid w:val="007E7601"/>
    <w:rsid w:val="007E77C9"/>
    <w:rsid w:val="007E77E6"/>
    <w:rsid w:val="007E7975"/>
    <w:rsid w:val="007F0545"/>
    <w:rsid w:val="007F119D"/>
    <w:rsid w:val="007F1296"/>
    <w:rsid w:val="007F154B"/>
    <w:rsid w:val="007F1DFE"/>
    <w:rsid w:val="007F1FA1"/>
    <w:rsid w:val="007F2219"/>
    <w:rsid w:val="007F339A"/>
    <w:rsid w:val="007F3AA4"/>
    <w:rsid w:val="007F4472"/>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0FF0"/>
    <w:rsid w:val="00811825"/>
    <w:rsid w:val="0081264E"/>
    <w:rsid w:val="00812F14"/>
    <w:rsid w:val="00813349"/>
    <w:rsid w:val="00813AC0"/>
    <w:rsid w:val="008166DC"/>
    <w:rsid w:val="008167AE"/>
    <w:rsid w:val="00816AE8"/>
    <w:rsid w:val="008171E9"/>
    <w:rsid w:val="00817CBF"/>
    <w:rsid w:val="0082065A"/>
    <w:rsid w:val="008206C8"/>
    <w:rsid w:val="00820AC6"/>
    <w:rsid w:val="00820B8F"/>
    <w:rsid w:val="00820E7F"/>
    <w:rsid w:val="008212CB"/>
    <w:rsid w:val="00821FEB"/>
    <w:rsid w:val="0082234C"/>
    <w:rsid w:val="00822E0A"/>
    <w:rsid w:val="00822ECB"/>
    <w:rsid w:val="0082391D"/>
    <w:rsid w:val="00824A22"/>
    <w:rsid w:val="008254DF"/>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C62"/>
    <w:rsid w:val="00835EAC"/>
    <w:rsid w:val="008370C7"/>
    <w:rsid w:val="008370E3"/>
    <w:rsid w:val="0084066A"/>
    <w:rsid w:val="00841327"/>
    <w:rsid w:val="00841D53"/>
    <w:rsid w:val="00842219"/>
    <w:rsid w:val="008428D0"/>
    <w:rsid w:val="0084363F"/>
    <w:rsid w:val="008447CE"/>
    <w:rsid w:val="008450DA"/>
    <w:rsid w:val="00845BD2"/>
    <w:rsid w:val="00845E49"/>
    <w:rsid w:val="00847F4F"/>
    <w:rsid w:val="00850272"/>
    <w:rsid w:val="00850904"/>
    <w:rsid w:val="00850B3F"/>
    <w:rsid w:val="00851307"/>
    <w:rsid w:val="008516C7"/>
    <w:rsid w:val="00852161"/>
    <w:rsid w:val="00852F78"/>
    <w:rsid w:val="00854B3E"/>
    <w:rsid w:val="00855094"/>
    <w:rsid w:val="00855D30"/>
    <w:rsid w:val="0085718B"/>
    <w:rsid w:val="00857E32"/>
    <w:rsid w:val="00860658"/>
    <w:rsid w:val="0086198C"/>
    <w:rsid w:val="00862098"/>
    <w:rsid w:val="00862213"/>
    <w:rsid w:val="00862A8F"/>
    <w:rsid w:val="00862E42"/>
    <w:rsid w:val="00862E6F"/>
    <w:rsid w:val="008630BD"/>
    <w:rsid w:val="008631C1"/>
    <w:rsid w:val="0086436C"/>
    <w:rsid w:val="00865244"/>
    <w:rsid w:val="00865A94"/>
    <w:rsid w:val="00865ADF"/>
    <w:rsid w:val="00865E77"/>
    <w:rsid w:val="00866546"/>
    <w:rsid w:val="00867A6F"/>
    <w:rsid w:val="00871625"/>
    <w:rsid w:val="0087225A"/>
    <w:rsid w:val="00872EA3"/>
    <w:rsid w:val="00873265"/>
    <w:rsid w:val="00873295"/>
    <w:rsid w:val="008733D3"/>
    <w:rsid w:val="00873651"/>
    <w:rsid w:val="00873CB9"/>
    <w:rsid w:val="0087417E"/>
    <w:rsid w:val="00874268"/>
    <w:rsid w:val="0087454F"/>
    <w:rsid w:val="0087495B"/>
    <w:rsid w:val="00874F37"/>
    <w:rsid w:val="00875477"/>
    <w:rsid w:val="00875C87"/>
    <w:rsid w:val="00875FA6"/>
    <w:rsid w:val="0087630F"/>
    <w:rsid w:val="00876983"/>
    <w:rsid w:val="00876E1A"/>
    <w:rsid w:val="008803D9"/>
    <w:rsid w:val="0088165A"/>
    <w:rsid w:val="00881671"/>
    <w:rsid w:val="00881BCE"/>
    <w:rsid w:val="008821C5"/>
    <w:rsid w:val="008840D5"/>
    <w:rsid w:val="00884C8B"/>
    <w:rsid w:val="0088505B"/>
    <w:rsid w:val="0088729E"/>
    <w:rsid w:val="008873B6"/>
    <w:rsid w:val="0088779E"/>
    <w:rsid w:val="008879A7"/>
    <w:rsid w:val="00887F08"/>
    <w:rsid w:val="008905AB"/>
    <w:rsid w:val="0089100D"/>
    <w:rsid w:val="00892150"/>
    <w:rsid w:val="00893212"/>
    <w:rsid w:val="00893658"/>
    <w:rsid w:val="008938F9"/>
    <w:rsid w:val="008943B3"/>
    <w:rsid w:val="0089459A"/>
    <w:rsid w:val="00894767"/>
    <w:rsid w:val="0089480E"/>
    <w:rsid w:val="00896CD1"/>
    <w:rsid w:val="00896CDB"/>
    <w:rsid w:val="00897244"/>
    <w:rsid w:val="008973DD"/>
    <w:rsid w:val="0089771B"/>
    <w:rsid w:val="00897AB6"/>
    <w:rsid w:val="00897BA2"/>
    <w:rsid w:val="00897F09"/>
    <w:rsid w:val="008A07FF"/>
    <w:rsid w:val="008A1550"/>
    <w:rsid w:val="008A1D07"/>
    <w:rsid w:val="008A2CDC"/>
    <w:rsid w:val="008A3746"/>
    <w:rsid w:val="008A490A"/>
    <w:rsid w:val="008A4A36"/>
    <w:rsid w:val="008A5F4C"/>
    <w:rsid w:val="008A618C"/>
    <w:rsid w:val="008A66CC"/>
    <w:rsid w:val="008A6CA2"/>
    <w:rsid w:val="008A71AC"/>
    <w:rsid w:val="008B06AB"/>
    <w:rsid w:val="008B09E4"/>
    <w:rsid w:val="008B10BA"/>
    <w:rsid w:val="008B1135"/>
    <w:rsid w:val="008B1CD4"/>
    <w:rsid w:val="008B226E"/>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14E7"/>
    <w:rsid w:val="008C6964"/>
    <w:rsid w:val="008C6C40"/>
    <w:rsid w:val="008C7269"/>
    <w:rsid w:val="008C73BC"/>
    <w:rsid w:val="008C7B33"/>
    <w:rsid w:val="008C7C46"/>
    <w:rsid w:val="008D144C"/>
    <w:rsid w:val="008D1450"/>
    <w:rsid w:val="008D14B4"/>
    <w:rsid w:val="008D177D"/>
    <w:rsid w:val="008D1AB4"/>
    <w:rsid w:val="008D1AD0"/>
    <w:rsid w:val="008D1F13"/>
    <w:rsid w:val="008D2D72"/>
    <w:rsid w:val="008D2F83"/>
    <w:rsid w:val="008D3359"/>
    <w:rsid w:val="008D3BD1"/>
    <w:rsid w:val="008D3FBF"/>
    <w:rsid w:val="008D4CEF"/>
    <w:rsid w:val="008D5BEE"/>
    <w:rsid w:val="008E031C"/>
    <w:rsid w:val="008E0C16"/>
    <w:rsid w:val="008E1915"/>
    <w:rsid w:val="008E2916"/>
    <w:rsid w:val="008E2DFD"/>
    <w:rsid w:val="008E315A"/>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24A"/>
    <w:rsid w:val="009047B9"/>
    <w:rsid w:val="0090480F"/>
    <w:rsid w:val="00904F96"/>
    <w:rsid w:val="00905E3B"/>
    <w:rsid w:val="009061A0"/>
    <w:rsid w:val="009071D6"/>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077"/>
    <w:rsid w:val="00921EEC"/>
    <w:rsid w:val="00923733"/>
    <w:rsid w:val="0092498A"/>
    <w:rsid w:val="009268AF"/>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023"/>
    <w:rsid w:val="00935139"/>
    <w:rsid w:val="009356FB"/>
    <w:rsid w:val="009358EB"/>
    <w:rsid w:val="00935F8E"/>
    <w:rsid w:val="00936C4A"/>
    <w:rsid w:val="00940200"/>
    <w:rsid w:val="00940E1D"/>
    <w:rsid w:val="00941171"/>
    <w:rsid w:val="00941876"/>
    <w:rsid w:val="00941A4E"/>
    <w:rsid w:val="00942B80"/>
    <w:rsid w:val="0094357E"/>
    <w:rsid w:val="00943BB7"/>
    <w:rsid w:val="00943D68"/>
    <w:rsid w:val="0094519C"/>
    <w:rsid w:val="0094566D"/>
    <w:rsid w:val="00945964"/>
    <w:rsid w:val="0094651D"/>
    <w:rsid w:val="00946F2C"/>
    <w:rsid w:val="00946F7A"/>
    <w:rsid w:val="0095027C"/>
    <w:rsid w:val="00950FBF"/>
    <w:rsid w:val="00951154"/>
    <w:rsid w:val="009511FE"/>
    <w:rsid w:val="0095167A"/>
    <w:rsid w:val="00952076"/>
    <w:rsid w:val="00952B5A"/>
    <w:rsid w:val="00953B15"/>
    <w:rsid w:val="00953EEC"/>
    <w:rsid w:val="00955275"/>
    <w:rsid w:val="00955C61"/>
    <w:rsid w:val="0095753D"/>
    <w:rsid w:val="00957999"/>
    <w:rsid w:val="00962A32"/>
    <w:rsid w:val="00963774"/>
    <w:rsid w:val="00963932"/>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0FE7"/>
    <w:rsid w:val="0097101B"/>
    <w:rsid w:val="009716D2"/>
    <w:rsid w:val="0097197C"/>
    <w:rsid w:val="00971AA0"/>
    <w:rsid w:val="009730EF"/>
    <w:rsid w:val="0097314F"/>
    <w:rsid w:val="0097382F"/>
    <w:rsid w:val="009744C8"/>
    <w:rsid w:val="00974F35"/>
    <w:rsid w:val="0097582C"/>
    <w:rsid w:val="00976235"/>
    <w:rsid w:val="00977FB4"/>
    <w:rsid w:val="009809AD"/>
    <w:rsid w:val="00980DE5"/>
    <w:rsid w:val="0098123A"/>
    <w:rsid w:val="00982303"/>
    <w:rsid w:val="00982417"/>
    <w:rsid w:val="00982D04"/>
    <w:rsid w:val="00983312"/>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2A4"/>
    <w:rsid w:val="0099186B"/>
    <w:rsid w:val="009919AE"/>
    <w:rsid w:val="00991A57"/>
    <w:rsid w:val="00991F03"/>
    <w:rsid w:val="009934F6"/>
    <w:rsid w:val="0099355C"/>
    <w:rsid w:val="00993B79"/>
    <w:rsid w:val="00994375"/>
    <w:rsid w:val="0099521A"/>
    <w:rsid w:val="00995332"/>
    <w:rsid w:val="00995501"/>
    <w:rsid w:val="0099613B"/>
    <w:rsid w:val="00996DE9"/>
    <w:rsid w:val="009A0CAC"/>
    <w:rsid w:val="009A0FC7"/>
    <w:rsid w:val="009A27F3"/>
    <w:rsid w:val="009A289B"/>
    <w:rsid w:val="009A379F"/>
    <w:rsid w:val="009A3BD8"/>
    <w:rsid w:val="009A4964"/>
    <w:rsid w:val="009A4B09"/>
    <w:rsid w:val="009A551F"/>
    <w:rsid w:val="009A5925"/>
    <w:rsid w:val="009A5BBB"/>
    <w:rsid w:val="009A62F0"/>
    <w:rsid w:val="009A6DC3"/>
    <w:rsid w:val="009A702A"/>
    <w:rsid w:val="009A7849"/>
    <w:rsid w:val="009A7AAE"/>
    <w:rsid w:val="009B0FFA"/>
    <w:rsid w:val="009B1280"/>
    <w:rsid w:val="009B143A"/>
    <w:rsid w:val="009B1AA8"/>
    <w:rsid w:val="009B1C24"/>
    <w:rsid w:val="009B1C65"/>
    <w:rsid w:val="009B1D91"/>
    <w:rsid w:val="009B1DFC"/>
    <w:rsid w:val="009B1ED7"/>
    <w:rsid w:val="009B3B1D"/>
    <w:rsid w:val="009B42E0"/>
    <w:rsid w:val="009B4737"/>
    <w:rsid w:val="009B4C71"/>
    <w:rsid w:val="009B5424"/>
    <w:rsid w:val="009B5CCC"/>
    <w:rsid w:val="009B68A9"/>
    <w:rsid w:val="009B7A36"/>
    <w:rsid w:val="009C00B0"/>
    <w:rsid w:val="009C03CA"/>
    <w:rsid w:val="009C42DF"/>
    <w:rsid w:val="009C4870"/>
    <w:rsid w:val="009C4EA3"/>
    <w:rsid w:val="009C53F0"/>
    <w:rsid w:val="009C6BD5"/>
    <w:rsid w:val="009C7229"/>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4B8D"/>
    <w:rsid w:val="009D51EC"/>
    <w:rsid w:val="009D7375"/>
    <w:rsid w:val="009D760B"/>
    <w:rsid w:val="009E00B5"/>
    <w:rsid w:val="009E03DE"/>
    <w:rsid w:val="009E0601"/>
    <w:rsid w:val="009E08DF"/>
    <w:rsid w:val="009E0B39"/>
    <w:rsid w:val="009E0D93"/>
    <w:rsid w:val="009E185B"/>
    <w:rsid w:val="009E2779"/>
    <w:rsid w:val="009E3314"/>
    <w:rsid w:val="009E367C"/>
    <w:rsid w:val="009E3FBD"/>
    <w:rsid w:val="009E44F1"/>
    <w:rsid w:val="009E4BA3"/>
    <w:rsid w:val="009E4E06"/>
    <w:rsid w:val="009E5960"/>
    <w:rsid w:val="009E5E6F"/>
    <w:rsid w:val="009E5FAF"/>
    <w:rsid w:val="009E6157"/>
    <w:rsid w:val="009E636C"/>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9B7"/>
    <w:rsid w:val="009F7FB1"/>
    <w:rsid w:val="00A00C41"/>
    <w:rsid w:val="00A00E8A"/>
    <w:rsid w:val="00A024B1"/>
    <w:rsid w:val="00A02FE1"/>
    <w:rsid w:val="00A0305C"/>
    <w:rsid w:val="00A03364"/>
    <w:rsid w:val="00A04AFE"/>
    <w:rsid w:val="00A05228"/>
    <w:rsid w:val="00A0568C"/>
    <w:rsid w:val="00A058D2"/>
    <w:rsid w:val="00A06140"/>
    <w:rsid w:val="00A0616A"/>
    <w:rsid w:val="00A06B99"/>
    <w:rsid w:val="00A06C17"/>
    <w:rsid w:val="00A070F8"/>
    <w:rsid w:val="00A071B5"/>
    <w:rsid w:val="00A1027A"/>
    <w:rsid w:val="00A11946"/>
    <w:rsid w:val="00A12032"/>
    <w:rsid w:val="00A12F1F"/>
    <w:rsid w:val="00A13D11"/>
    <w:rsid w:val="00A14C19"/>
    <w:rsid w:val="00A14E2B"/>
    <w:rsid w:val="00A14FC5"/>
    <w:rsid w:val="00A15976"/>
    <w:rsid w:val="00A1616C"/>
    <w:rsid w:val="00A16D00"/>
    <w:rsid w:val="00A17150"/>
    <w:rsid w:val="00A1744C"/>
    <w:rsid w:val="00A200D9"/>
    <w:rsid w:val="00A20623"/>
    <w:rsid w:val="00A20702"/>
    <w:rsid w:val="00A2149D"/>
    <w:rsid w:val="00A21B1B"/>
    <w:rsid w:val="00A21B5C"/>
    <w:rsid w:val="00A21F69"/>
    <w:rsid w:val="00A22E76"/>
    <w:rsid w:val="00A23F95"/>
    <w:rsid w:val="00A248A1"/>
    <w:rsid w:val="00A24C6C"/>
    <w:rsid w:val="00A254A7"/>
    <w:rsid w:val="00A25BB0"/>
    <w:rsid w:val="00A262D7"/>
    <w:rsid w:val="00A265DE"/>
    <w:rsid w:val="00A26778"/>
    <w:rsid w:val="00A270CD"/>
    <w:rsid w:val="00A27B83"/>
    <w:rsid w:val="00A30A34"/>
    <w:rsid w:val="00A31832"/>
    <w:rsid w:val="00A31B41"/>
    <w:rsid w:val="00A31B7E"/>
    <w:rsid w:val="00A3210F"/>
    <w:rsid w:val="00A3211E"/>
    <w:rsid w:val="00A321F4"/>
    <w:rsid w:val="00A338BB"/>
    <w:rsid w:val="00A339CE"/>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ECD"/>
    <w:rsid w:val="00A45FDB"/>
    <w:rsid w:val="00A502EA"/>
    <w:rsid w:val="00A504C8"/>
    <w:rsid w:val="00A509E9"/>
    <w:rsid w:val="00A5223D"/>
    <w:rsid w:val="00A53A03"/>
    <w:rsid w:val="00A53EEF"/>
    <w:rsid w:val="00A53FC5"/>
    <w:rsid w:val="00A5418E"/>
    <w:rsid w:val="00A54484"/>
    <w:rsid w:val="00A550C3"/>
    <w:rsid w:val="00A5527C"/>
    <w:rsid w:val="00A554A5"/>
    <w:rsid w:val="00A564EB"/>
    <w:rsid w:val="00A564FC"/>
    <w:rsid w:val="00A57912"/>
    <w:rsid w:val="00A6044C"/>
    <w:rsid w:val="00A61808"/>
    <w:rsid w:val="00A61C60"/>
    <w:rsid w:val="00A621E7"/>
    <w:rsid w:val="00A62AD4"/>
    <w:rsid w:val="00A62BB2"/>
    <w:rsid w:val="00A62C29"/>
    <w:rsid w:val="00A6313A"/>
    <w:rsid w:val="00A6360B"/>
    <w:rsid w:val="00A63EE9"/>
    <w:rsid w:val="00A678E7"/>
    <w:rsid w:val="00A67D6B"/>
    <w:rsid w:val="00A70311"/>
    <w:rsid w:val="00A70965"/>
    <w:rsid w:val="00A70F7F"/>
    <w:rsid w:val="00A7252C"/>
    <w:rsid w:val="00A72623"/>
    <w:rsid w:val="00A72997"/>
    <w:rsid w:val="00A72ACD"/>
    <w:rsid w:val="00A733EA"/>
    <w:rsid w:val="00A739F0"/>
    <w:rsid w:val="00A7447F"/>
    <w:rsid w:val="00A7751D"/>
    <w:rsid w:val="00A77D2B"/>
    <w:rsid w:val="00A80791"/>
    <w:rsid w:val="00A8089D"/>
    <w:rsid w:val="00A80EBD"/>
    <w:rsid w:val="00A818D2"/>
    <w:rsid w:val="00A8193E"/>
    <w:rsid w:val="00A83DB8"/>
    <w:rsid w:val="00A84ADB"/>
    <w:rsid w:val="00A85F6B"/>
    <w:rsid w:val="00A861C4"/>
    <w:rsid w:val="00A8638D"/>
    <w:rsid w:val="00A8672F"/>
    <w:rsid w:val="00A87826"/>
    <w:rsid w:val="00A90FE9"/>
    <w:rsid w:val="00A927A9"/>
    <w:rsid w:val="00A95B89"/>
    <w:rsid w:val="00A95C8D"/>
    <w:rsid w:val="00A96479"/>
    <w:rsid w:val="00A96BA1"/>
    <w:rsid w:val="00A97193"/>
    <w:rsid w:val="00A97380"/>
    <w:rsid w:val="00A978C8"/>
    <w:rsid w:val="00AA1379"/>
    <w:rsid w:val="00AA1E5A"/>
    <w:rsid w:val="00AA2343"/>
    <w:rsid w:val="00AA257C"/>
    <w:rsid w:val="00AA259D"/>
    <w:rsid w:val="00AA30A5"/>
    <w:rsid w:val="00AA31EC"/>
    <w:rsid w:val="00AA3C6A"/>
    <w:rsid w:val="00AA3EEE"/>
    <w:rsid w:val="00AA4108"/>
    <w:rsid w:val="00AA4446"/>
    <w:rsid w:val="00AA5601"/>
    <w:rsid w:val="00AA5A43"/>
    <w:rsid w:val="00AA64E2"/>
    <w:rsid w:val="00AA719F"/>
    <w:rsid w:val="00AA7697"/>
    <w:rsid w:val="00AB0296"/>
    <w:rsid w:val="00AB12D4"/>
    <w:rsid w:val="00AB1BDC"/>
    <w:rsid w:val="00AB27DD"/>
    <w:rsid w:val="00AB4225"/>
    <w:rsid w:val="00AB486D"/>
    <w:rsid w:val="00AB4A0C"/>
    <w:rsid w:val="00AB614E"/>
    <w:rsid w:val="00AB6BD7"/>
    <w:rsid w:val="00AB6BE3"/>
    <w:rsid w:val="00AB7297"/>
    <w:rsid w:val="00AB73F0"/>
    <w:rsid w:val="00AB7C03"/>
    <w:rsid w:val="00AC016D"/>
    <w:rsid w:val="00AC0B68"/>
    <w:rsid w:val="00AC14EF"/>
    <w:rsid w:val="00AC1DAB"/>
    <w:rsid w:val="00AC213F"/>
    <w:rsid w:val="00AC2A66"/>
    <w:rsid w:val="00AC341B"/>
    <w:rsid w:val="00AC3AB9"/>
    <w:rsid w:val="00AC4779"/>
    <w:rsid w:val="00AC4ECC"/>
    <w:rsid w:val="00AC5EFF"/>
    <w:rsid w:val="00AC6FB7"/>
    <w:rsid w:val="00AC7841"/>
    <w:rsid w:val="00AD0ACF"/>
    <w:rsid w:val="00AD13DC"/>
    <w:rsid w:val="00AD19BE"/>
    <w:rsid w:val="00AD1CC8"/>
    <w:rsid w:val="00AD1E70"/>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0F3"/>
    <w:rsid w:val="00AF0C62"/>
    <w:rsid w:val="00AF0CEC"/>
    <w:rsid w:val="00AF1677"/>
    <w:rsid w:val="00AF3052"/>
    <w:rsid w:val="00AF3627"/>
    <w:rsid w:val="00AF4241"/>
    <w:rsid w:val="00AF427C"/>
    <w:rsid w:val="00AF44C7"/>
    <w:rsid w:val="00AF4591"/>
    <w:rsid w:val="00AF46C3"/>
    <w:rsid w:val="00AF532A"/>
    <w:rsid w:val="00AF5639"/>
    <w:rsid w:val="00AF5CEE"/>
    <w:rsid w:val="00AF6413"/>
    <w:rsid w:val="00AF6DF2"/>
    <w:rsid w:val="00AF6F09"/>
    <w:rsid w:val="00AF7102"/>
    <w:rsid w:val="00AF712C"/>
    <w:rsid w:val="00AF77FF"/>
    <w:rsid w:val="00AF7B48"/>
    <w:rsid w:val="00B007B9"/>
    <w:rsid w:val="00B014DA"/>
    <w:rsid w:val="00B019E1"/>
    <w:rsid w:val="00B01C3E"/>
    <w:rsid w:val="00B01CC5"/>
    <w:rsid w:val="00B029A5"/>
    <w:rsid w:val="00B03410"/>
    <w:rsid w:val="00B0421B"/>
    <w:rsid w:val="00B043BC"/>
    <w:rsid w:val="00B05478"/>
    <w:rsid w:val="00B0568F"/>
    <w:rsid w:val="00B0589E"/>
    <w:rsid w:val="00B05F15"/>
    <w:rsid w:val="00B05FA1"/>
    <w:rsid w:val="00B06AB7"/>
    <w:rsid w:val="00B07DD0"/>
    <w:rsid w:val="00B1039F"/>
    <w:rsid w:val="00B1185A"/>
    <w:rsid w:val="00B12F3A"/>
    <w:rsid w:val="00B13174"/>
    <w:rsid w:val="00B13922"/>
    <w:rsid w:val="00B141AB"/>
    <w:rsid w:val="00B156F3"/>
    <w:rsid w:val="00B1589B"/>
    <w:rsid w:val="00B15DE0"/>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6C9"/>
    <w:rsid w:val="00B35717"/>
    <w:rsid w:val="00B35AFA"/>
    <w:rsid w:val="00B3717F"/>
    <w:rsid w:val="00B37490"/>
    <w:rsid w:val="00B378E7"/>
    <w:rsid w:val="00B402FE"/>
    <w:rsid w:val="00B4121E"/>
    <w:rsid w:val="00B4122C"/>
    <w:rsid w:val="00B417F8"/>
    <w:rsid w:val="00B41AAE"/>
    <w:rsid w:val="00B43630"/>
    <w:rsid w:val="00B43684"/>
    <w:rsid w:val="00B43A5F"/>
    <w:rsid w:val="00B449D5"/>
    <w:rsid w:val="00B45345"/>
    <w:rsid w:val="00B45B33"/>
    <w:rsid w:val="00B4704C"/>
    <w:rsid w:val="00B5137F"/>
    <w:rsid w:val="00B518C8"/>
    <w:rsid w:val="00B520FB"/>
    <w:rsid w:val="00B52D92"/>
    <w:rsid w:val="00B5344A"/>
    <w:rsid w:val="00B53509"/>
    <w:rsid w:val="00B53B86"/>
    <w:rsid w:val="00B53F5E"/>
    <w:rsid w:val="00B546B1"/>
    <w:rsid w:val="00B557F2"/>
    <w:rsid w:val="00B60059"/>
    <w:rsid w:val="00B60743"/>
    <w:rsid w:val="00B6366C"/>
    <w:rsid w:val="00B645FA"/>
    <w:rsid w:val="00B64B06"/>
    <w:rsid w:val="00B64C6B"/>
    <w:rsid w:val="00B654B1"/>
    <w:rsid w:val="00B661FB"/>
    <w:rsid w:val="00B66FD8"/>
    <w:rsid w:val="00B67357"/>
    <w:rsid w:val="00B71293"/>
    <w:rsid w:val="00B71636"/>
    <w:rsid w:val="00B718D1"/>
    <w:rsid w:val="00B71926"/>
    <w:rsid w:val="00B71FB4"/>
    <w:rsid w:val="00B72DEC"/>
    <w:rsid w:val="00B7485E"/>
    <w:rsid w:val="00B74FB7"/>
    <w:rsid w:val="00B756DC"/>
    <w:rsid w:val="00B75AF3"/>
    <w:rsid w:val="00B765FB"/>
    <w:rsid w:val="00B77ABB"/>
    <w:rsid w:val="00B814EF"/>
    <w:rsid w:val="00B81F4E"/>
    <w:rsid w:val="00B821F5"/>
    <w:rsid w:val="00B827B1"/>
    <w:rsid w:val="00B828B0"/>
    <w:rsid w:val="00B831DA"/>
    <w:rsid w:val="00B8555A"/>
    <w:rsid w:val="00B86158"/>
    <w:rsid w:val="00B87646"/>
    <w:rsid w:val="00B91721"/>
    <w:rsid w:val="00B91C7E"/>
    <w:rsid w:val="00B92191"/>
    <w:rsid w:val="00B9276C"/>
    <w:rsid w:val="00B927C6"/>
    <w:rsid w:val="00B928E5"/>
    <w:rsid w:val="00B941F7"/>
    <w:rsid w:val="00B942AA"/>
    <w:rsid w:val="00B9499E"/>
    <w:rsid w:val="00B94AEA"/>
    <w:rsid w:val="00B95495"/>
    <w:rsid w:val="00B9558F"/>
    <w:rsid w:val="00B96086"/>
    <w:rsid w:val="00B96F1E"/>
    <w:rsid w:val="00BA0D71"/>
    <w:rsid w:val="00BA0DB4"/>
    <w:rsid w:val="00BA1894"/>
    <w:rsid w:val="00BA1BD4"/>
    <w:rsid w:val="00BA26FA"/>
    <w:rsid w:val="00BA2D29"/>
    <w:rsid w:val="00BA4344"/>
    <w:rsid w:val="00BA4F64"/>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33C"/>
    <w:rsid w:val="00BB45B0"/>
    <w:rsid w:val="00BB52ED"/>
    <w:rsid w:val="00BB6540"/>
    <w:rsid w:val="00BB795C"/>
    <w:rsid w:val="00BB7BC1"/>
    <w:rsid w:val="00BB7D02"/>
    <w:rsid w:val="00BC0A66"/>
    <w:rsid w:val="00BC0A6C"/>
    <w:rsid w:val="00BC0EF6"/>
    <w:rsid w:val="00BC1CEA"/>
    <w:rsid w:val="00BC335E"/>
    <w:rsid w:val="00BC3F32"/>
    <w:rsid w:val="00BC445E"/>
    <w:rsid w:val="00BC4849"/>
    <w:rsid w:val="00BC4860"/>
    <w:rsid w:val="00BC73B0"/>
    <w:rsid w:val="00BC75F7"/>
    <w:rsid w:val="00BD02F4"/>
    <w:rsid w:val="00BD0ACE"/>
    <w:rsid w:val="00BD14FE"/>
    <w:rsid w:val="00BD187B"/>
    <w:rsid w:val="00BD215C"/>
    <w:rsid w:val="00BD2CFB"/>
    <w:rsid w:val="00BD45F3"/>
    <w:rsid w:val="00BD468C"/>
    <w:rsid w:val="00BD4BCF"/>
    <w:rsid w:val="00BD4F8A"/>
    <w:rsid w:val="00BD59AB"/>
    <w:rsid w:val="00BD5BF8"/>
    <w:rsid w:val="00BD63FE"/>
    <w:rsid w:val="00BD65F6"/>
    <w:rsid w:val="00BD6848"/>
    <w:rsid w:val="00BD6EDD"/>
    <w:rsid w:val="00BD77BF"/>
    <w:rsid w:val="00BE0276"/>
    <w:rsid w:val="00BE0E9A"/>
    <w:rsid w:val="00BE15E3"/>
    <w:rsid w:val="00BE1747"/>
    <w:rsid w:val="00BE24EA"/>
    <w:rsid w:val="00BE2ECF"/>
    <w:rsid w:val="00BE3373"/>
    <w:rsid w:val="00BE3832"/>
    <w:rsid w:val="00BE3C5B"/>
    <w:rsid w:val="00BE4EA7"/>
    <w:rsid w:val="00BE6939"/>
    <w:rsid w:val="00BE71B0"/>
    <w:rsid w:val="00BE7ABF"/>
    <w:rsid w:val="00BF0063"/>
    <w:rsid w:val="00BF04A2"/>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43DD"/>
    <w:rsid w:val="00BF5C30"/>
    <w:rsid w:val="00BF7667"/>
    <w:rsid w:val="00BF7F4E"/>
    <w:rsid w:val="00C00192"/>
    <w:rsid w:val="00C0030D"/>
    <w:rsid w:val="00C01268"/>
    <w:rsid w:val="00C01989"/>
    <w:rsid w:val="00C01D78"/>
    <w:rsid w:val="00C02334"/>
    <w:rsid w:val="00C02797"/>
    <w:rsid w:val="00C02B7F"/>
    <w:rsid w:val="00C03CC4"/>
    <w:rsid w:val="00C03E41"/>
    <w:rsid w:val="00C05471"/>
    <w:rsid w:val="00C05593"/>
    <w:rsid w:val="00C0565C"/>
    <w:rsid w:val="00C05BF3"/>
    <w:rsid w:val="00C05C36"/>
    <w:rsid w:val="00C06241"/>
    <w:rsid w:val="00C0718E"/>
    <w:rsid w:val="00C10D22"/>
    <w:rsid w:val="00C10E11"/>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17E65"/>
    <w:rsid w:val="00C205BB"/>
    <w:rsid w:val="00C20D54"/>
    <w:rsid w:val="00C21A93"/>
    <w:rsid w:val="00C21D05"/>
    <w:rsid w:val="00C22DE6"/>
    <w:rsid w:val="00C22EB5"/>
    <w:rsid w:val="00C22F21"/>
    <w:rsid w:val="00C23B41"/>
    <w:rsid w:val="00C23BCB"/>
    <w:rsid w:val="00C24BD9"/>
    <w:rsid w:val="00C24F2F"/>
    <w:rsid w:val="00C25EFF"/>
    <w:rsid w:val="00C26110"/>
    <w:rsid w:val="00C26B33"/>
    <w:rsid w:val="00C27D1A"/>
    <w:rsid w:val="00C3052A"/>
    <w:rsid w:val="00C30FF4"/>
    <w:rsid w:val="00C3222E"/>
    <w:rsid w:val="00C32F88"/>
    <w:rsid w:val="00C3328F"/>
    <w:rsid w:val="00C33458"/>
    <w:rsid w:val="00C33567"/>
    <w:rsid w:val="00C33934"/>
    <w:rsid w:val="00C33D04"/>
    <w:rsid w:val="00C344A3"/>
    <w:rsid w:val="00C34C5F"/>
    <w:rsid w:val="00C35037"/>
    <w:rsid w:val="00C366F3"/>
    <w:rsid w:val="00C36C62"/>
    <w:rsid w:val="00C36FEB"/>
    <w:rsid w:val="00C378FC"/>
    <w:rsid w:val="00C401AB"/>
    <w:rsid w:val="00C40C6E"/>
    <w:rsid w:val="00C40DC8"/>
    <w:rsid w:val="00C414C9"/>
    <w:rsid w:val="00C41935"/>
    <w:rsid w:val="00C419FB"/>
    <w:rsid w:val="00C41B15"/>
    <w:rsid w:val="00C424C1"/>
    <w:rsid w:val="00C42913"/>
    <w:rsid w:val="00C43C75"/>
    <w:rsid w:val="00C44482"/>
    <w:rsid w:val="00C44CBA"/>
    <w:rsid w:val="00C44CD3"/>
    <w:rsid w:val="00C45ED9"/>
    <w:rsid w:val="00C46017"/>
    <w:rsid w:val="00C4610E"/>
    <w:rsid w:val="00C46B3D"/>
    <w:rsid w:val="00C4790F"/>
    <w:rsid w:val="00C5044C"/>
    <w:rsid w:val="00C50F5C"/>
    <w:rsid w:val="00C51D39"/>
    <w:rsid w:val="00C51E43"/>
    <w:rsid w:val="00C520A2"/>
    <w:rsid w:val="00C526D4"/>
    <w:rsid w:val="00C53DFC"/>
    <w:rsid w:val="00C54349"/>
    <w:rsid w:val="00C552C0"/>
    <w:rsid w:val="00C55927"/>
    <w:rsid w:val="00C57009"/>
    <w:rsid w:val="00C57D44"/>
    <w:rsid w:val="00C61451"/>
    <w:rsid w:val="00C614EB"/>
    <w:rsid w:val="00C620F1"/>
    <w:rsid w:val="00C62442"/>
    <w:rsid w:val="00C625E3"/>
    <w:rsid w:val="00C62BA8"/>
    <w:rsid w:val="00C63006"/>
    <w:rsid w:val="00C63FF2"/>
    <w:rsid w:val="00C6406F"/>
    <w:rsid w:val="00C64BCE"/>
    <w:rsid w:val="00C64E13"/>
    <w:rsid w:val="00C6561B"/>
    <w:rsid w:val="00C65973"/>
    <w:rsid w:val="00C65ADB"/>
    <w:rsid w:val="00C65C3A"/>
    <w:rsid w:val="00C66455"/>
    <w:rsid w:val="00C67361"/>
    <w:rsid w:val="00C67394"/>
    <w:rsid w:val="00C679DD"/>
    <w:rsid w:val="00C67ACC"/>
    <w:rsid w:val="00C70B1C"/>
    <w:rsid w:val="00C712C1"/>
    <w:rsid w:val="00C721A4"/>
    <w:rsid w:val="00C72736"/>
    <w:rsid w:val="00C733E3"/>
    <w:rsid w:val="00C73841"/>
    <w:rsid w:val="00C742B0"/>
    <w:rsid w:val="00C74B78"/>
    <w:rsid w:val="00C74DC8"/>
    <w:rsid w:val="00C75A19"/>
    <w:rsid w:val="00C75AC6"/>
    <w:rsid w:val="00C75D85"/>
    <w:rsid w:val="00C7657F"/>
    <w:rsid w:val="00C77506"/>
    <w:rsid w:val="00C81369"/>
    <w:rsid w:val="00C81551"/>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C55"/>
    <w:rsid w:val="00C95F94"/>
    <w:rsid w:val="00C965EE"/>
    <w:rsid w:val="00C96B3C"/>
    <w:rsid w:val="00C974C7"/>
    <w:rsid w:val="00C97FE5"/>
    <w:rsid w:val="00CA0BCA"/>
    <w:rsid w:val="00CA0F53"/>
    <w:rsid w:val="00CA1187"/>
    <w:rsid w:val="00CA12D2"/>
    <w:rsid w:val="00CA12E4"/>
    <w:rsid w:val="00CA1BF5"/>
    <w:rsid w:val="00CA1CD7"/>
    <w:rsid w:val="00CA1DA0"/>
    <w:rsid w:val="00CA29DA"/>
    <w:rsid w:val="00CA2A45"/>
    <w:rsid w:val="00CA3243"/>
    <w:rsid w:val="00CA3520"/>
    <w:rsid w:val="00CA42F5"/>
    <w:rsid w:val="00CA4AB6"/>
    <w:rsid w:val="00CA4D9F"/>
    <w:rsid w:val="00CA4F70"/>
    <w:rsid w:val="00CA5A3D"/>
    <w:rsid w:val="00CA63CA"/>
    <w:rsid w:val="00CB0791"/>
    <w:rsid w:val="00CB0A50"/>
    <w:rsid w:val="00CB0BEF"/>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19AF"/>
    <w:rsid w:val="00CD3B63"/>
    <w:rsid w:val="00CD471C"/>
    <w:rsid w:val="00CD5624"/>
    <w:rsid w:val="00CD5B33"/>
    <w:rsid w:val="00CD5E77"/>
    <w:rsid w:val="00CD68EB"/>
    <w:rsid w:val="00CE18FA"/>
    <w:rsid w:val="00CE235F"/>
    <w:rsid w:val="00CE3311"/>
    <w:rsid w:val="00CE348B"/>
    <w:rsid w:val="00CE3AC2"/>
    <w:rsid w:val="00CE4842"/>
    <w:rsid w:val="00CE4CCF"/>
    <w:rsid w:val="00CE6B74"/>
    <w:rsid w:val="00CF0BE2"/>
    <w:rsid w:val="00CF1CC8"/>
    <w:rsid w:val="00CF22B2"/>
    <w:rsid w:val="00CF35CF"/>
    <w:rsid w:val="00CF3FB8"/>
    <w:rsid w:val="00CF4484"/>
    <w:rsid w:val="00CF4EFC"/>
    <w:rsid w:val="00CF500D"/>
    <w:rsid w:val="00CF582F"/>
    <w:rsid w:val="00CF5BB4"/>
    <w:rsid w:val="00CF5EC1"/>
    <w:rsid w:val="00CF6762"/>
    <w:rsid w:val="00CF6D79"/>
    <w:rsid w:val="00CF6E74"/>
    <w:rsid w:val="00D012DF"/>
    <w:rsid w:val="00D019FC"/>
    <w:rsid w:val="00D02DB7"/>
    <w:rsid w:val="00D02E0E"/>
    <w:rsid w:val="00D0393F"/>
    <w:rsid w:val="00D039B8"/>
    <w:rsid w:val="00D039CA"/>
    <w:rsid w:val="00D04160"/>
    <w:rsid w:val="00D04BAC"/>
    <w:rsid w:val="00D05781"/>
    <w:rsid w:val="00D05A9D"/>
    <w:rsid w:val="00D05DEC"/>
    <w:rsid w:val="00D0602D"/>
    <w:rsid w:val="00D0664F"/>
    <w:rsid w:val="00D066AC"/>
    <w:rsid w:val="00D06B77"/>
    <w:rsid w:val="00D06F4C"/>
    <w:rsid w:val="00D0732D"/>
    <w:rsid w:val="00D07DEE"/>
    <w:rsid w:val="00D10448"/>
    <w:rsid w:val="00D10787"/>
    <w:rsid w:val="00D10992"/>
    <w:rsid w:val="00D10A4F"/>
    <w:rsid w:val="00D11935"/>
    <w:rsid w:val="00D1319B"/>
    <w:rsid w:val="00D13976"/>
    <w:rsid w:val="00D139CF"/>
    <w:rsid w:val="00D13B12"/>
    <w:rsid w:val="00D13BD6"/>
    <w:rsid w:val="00D13D4E"/>
    <w:rsid w:val="00D158B0"/>
    <w:rsid w:val="00D1590D"/>
    <w:rsid w:val="00D1626E"/>
    <w:rsid w:val="00D1651E"/>
    <w:rsid w:val="00D177EE"/>
    <w:rsid w:val="00D2009C"/>
    <w:rsid w:val="00D209FF"/>
    <w:rsid w:val="00D21E61"/>
    <w:rsid w:val="00D224AB"/>
    <w:rsid w:val="00D2281C"/>
    <w:rsid w:val="00D2283D"/>
    <w:rsid w:val="00D231D9"/>
    <w:rsid w:val="00D23324"/>
    <w:rsid w:val="00D24878"/>
    <w:rsid w:val="00D249F9"/>
    <w:rsid w:val="00D24BC2"/>
    <w:rsid w:val="00D24D8D"/>
    <w:rsid w:val="00D24DBD"/>
    <w:rsid w:val="00D26555"/>
    <w:rsid w:val="00D26683"/>
    <w:rsid w:val="00D26D09"/>
    <w:rsid w:val="00D271BB"/>
    <w:rsid w:val="00D27D14"/>
    <w:rsid w:val="00D27D1F"/>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0B8E"/>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FE3"/>
    <w:rsid w:val="00D821FB"/>
    <w:rsid w:val="00D82A3D"/>
    <w:rsid w:val="00D82AFC"/>
    <w:rsid w:val="00D83C49"/>
    <w:rsid w:val="00D8556B"/>
    <w:rsid w:val="00D856F1"/>
    <w:rsid w:val="00D87011"/>
    <w:rsid w:val="00D87429"/>
    <w:rsid w:val="00D8764F"/>
    <w:rsid w:val="00D87988"/>
    <w:rsid w:val="00D917AF"/>
    <w:rsid w:val="00D91D92"/>
    <w:rsid w:val="00D91F5C"/>
    <w:rsid w:val="00D9224A"/>
    <w:rsid w:val="00D92764"/>
    <w:rsid w:val="00D94463"/>
    <w:rsid w:val="00D94547"/>
    <w:rsid w:val="00D9459E"/>
    <w:rsid w:val="00D95034"/>
    <w:rsid w:val="00D95428"/>
    <w:rsid w:val="00D95CC0"/>
    <w:rsid w:val="00D96095"/>
    <w:rsid w:val="00D9732F"/>
    <w:rsid w:val="00D97714"/>
    <w:rsid w:val="00D97C3A"/>
    <w:rsid w:val="00DA03CF"/>
    <w:rsid w:val="00DA2007"/>
    <w:rsid w:val="00DA32F3"/>
    <w:rsid w:val="00DA47DB"/>
    <w:rsid w:val="00DA484C"/>
    <w:rsid w:val="00DA500C"/>
    <w:rsid w:val="00DA53A2"/>
    <w:rsid w:val="00DA598F"/>
    <w:rsid w:val="00DA6C4D"/>
    <w:rsid w:val="00DA6DF3"/>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23AF"/>
    <w:rsid w:val="00DC2D15"/>
    <w:rsid w:val="00DC3DC3"/>
    <w:rsid w:val="00DC4929"/>
    <w:rsid w:val="00DC4B21"/>
    <w:rsid w:val="00DC5F35"/>
    <w:rsid w:val="00DC64DD"/>
    <w:rsid w:val="00DC69E7"/>
    <w:rsid w:val="00DD000B"/>
    <w:rsid w:val="00DD029F"/>
    <w:rsid w:val="00DD0814"/>
    <w:rsid w:val="00DD131E"/>
    <w:rsid w:val="00DD25EF"/>
    <w:rsid w:val="00DD2906"/>
    <w:rsid w:val="00DD33C6"/>
    <w:rsid w:val="00DD3EB6"/>
    <w:rsid w:val="00DD4D04"/>
    <w:rsid w:val="00DD4DA6"/>
    <w:rsid w:val="00DD6243"/>
    <w:rsid w:val="00DD6954"/>
    <w:rsid w:val="00DD71AF"/>
    <w:rsid w:val="00DD71D7"/>
    <w:rsid w:val="00DD71DC"/>
    <w:rsid w:val="00DD78F5"/>
    <w:rsid w:val="00DD79CA"/>
    <w:rsid w:val="00DD7E1A"/>
    <w:rsid w:val="00DE0465"/>
    <w:rsid w:val="00DE0AA9"/>
    <w:rsid w:val="00DE0FB4"/>
    <w:rsid w:val="00DE2B6A"/>
    <w:rsid w:val="00DE349E"/>
    <w:rsid w:val="00DE5710"/>
    <w:rsid w:val="00DE584B"/>
    <w:rsid w:val="00DE6221"/>
    <w:rsid w:val="00DE6304"/>
    <w:rsid w:val="00DE6AE2"/>
    <w:rsid w:val="00DE788D"/>
    <w:rsid w:val="00DF0164"/>
    <w:rsid w:val="00DF1556"/>
    <w:rsid w:val="00DF1C9D"/>
    <w:rsid w:val="00DF21C3"/>
    <w:rsid w:val="00DF26BD"/>
    <w:rsid w:val="00DF2BDF"/>
    <w:rsid w:val="00DF3354"/>
    <w:rsid w:val="00DF35B6"/>
    <w:rsid w:val="00DF36A4"/>
    <w:rsid w:val="00DF3725"/>
    <w:rsid w:val="00DF3C74"/>
    <w:rsid w:val="00DF4542"/>
    <w:rsid w:val="00DF4941"/>
    <w:rsid w:val="00DF54AB"/>
    <w:rsid w:val="00DF650D"/>
    <w:rsid w:val="00DF764F"/>
    <w:rsid w:val="00DF7791"/>
    <w:rsid w:val="00DF7E5F"/>
    <w:rsid w:val="00DF7EC9"/>
    <w:rsid w:val="00E008E2"/>
    <w:rsid w:val="00E00C55"/>
    <w:rsid w:val="00E01003"/>
    <w:rsid w:val="00E012C2"/>
    <w:rsid w:val="00E016C4"/>
    <w:rsid w:val="00E01839"/>
    <w:rsid w:val="00E01981"/>
    <w:rsid w:val="00E02DE9"/>
    <w:rsid w:val="00E031D5"/>
    <w:rsid w:val="00E0443C"/>
    <w:rsid w:val="00E0443D"/>
    <w:rsid w:val="00E04AB4"/>
    <w:rsid w:val="00E05165"/>
    <w:rsid w:val="00E05374"/>
    <w:rsid w:val="00E06136"/>
    <w:rsid w:val="00E07297"/>
    <w:rsid w:val="00E07476"/>
    <w:rsid w:val="00E076D8"/>
    <w:rsid w:val="00E07BE6"/>
    <w:rsid w:val="00E11096"/>
    <w:rsid w:val="00E114A5"/>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0B"/>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40E"/>
    <w:rsid w:val="00E419F9"/>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57F3C"/>
    <w:rsid w:val="00E60206"/>
    <w:rsid w:val="00E60DCC"/>
    <w:rsid w:val="00E61593"/>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1BE7"/>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5E00"/>
    <w:rsid w:val="00E86631"/>
    <w:rsid w:val="00E86FEA"/>
    <w:rsid w:val="00E87264"/>
    <w:rsid w:val="00E87C29"/>
    <w:rsid w:val="00E951E5"/>
    <w:rsid w:val="00E95DF8"/>
    <w:rsid w:val="00E9642F"/>
    <w:rsid w:val="00E9653D"/>
    <w:rsid w:val="00E96D23"/>
    <w:rsid w:val="00EA00FC"/>
    <w:rsid w:val="00EA04DD"/>
    <w:rsid w:val="00EA0874"/>
    <w:rsid w:val="00EA0D16"/>
    <w:rsid w:val="00EA0F7E"/>
    <w:rsid w:val="00EA102C"/>
    <w:rsid w:val="00EA1124"/>
    <w:rsid w:val="00EA292D"/>
    <w:rsid w:val="00EA2BAC"/>
    <w:rsid w:val="00EA3401"/>
    <w:rsid w:val="00EA345A"/>
    <w:rsid w:val="00EA3784"/>
    <w:rsid w:val="00EA3B95"/>
    <w:rsid w:val="00EA4523"/>
    <w:rsid w:val="00EA4CE6"/>
    <w:rsid w:val="00EA53B7"/>
    <w:rsid w:val="00EA54EE"/>
    <w:rsid w:val="00EA5903"/>
    <w:rsid w:val="00EB1918"/>
    <w:rsid w:val="00EB1E5D"/>
    <w:rsid w:val="00EB22E7"/>
    <w:rsid w:val="00EB265E"/>
    <w:rsid w:val="00EB3043"/>
    <w:rsid w:val="00EB3BDC"/>
    <w:rsid w:val="00EB3DB6"/>
    <w:rsid w:val="00EB5C31"/>
    <w:rsid w:val="00EB62C0"/>
    <w:rsid w:val="00EB6893"/>
    <w:rsid w:val="00EB6EA4"/>
    <w:rsid w:val="00EB7300"/>
    <w:rsid w:val="00EB7441"/>
    <w:rsid w:val="00EB7718"/>
    <w:rsid w:val="00EC0AFB"/>
    <w:rsid w:val="00EC2F63"/>
    <w:rsid w:val="00EC3328"/>
    <w:rsid w:val="00EC33C1"/>
    <w:rsid w:val="00EC3BE1"/>
    <w:rsid w:val="00EC3C99"/>
    <w:rsid w:val="00EC4D7F"/>
    <w:rsid w:val="00EC64C7"/>
    <w:rsid w:val="00ED0CD8"/>
    <w:rsid w:val="00ED1CE2"/>
    <w:rsid w:val="00ED3C1F"/>
    <w:rsid w:val="00ED4E0B"/>
    <w:rsid w:val="00ED5885"/>
    <w:rsid w:val="00ED60A3"/>
    <w:rsid w:val="00ED7399"/>
    <w:rsid w:val="00ED78B8"/>
    <w:rsid w:val="00EE087B"/>
    <w:rsid w:val="00EE2659"/>
    <w:rsid w:val="00EE2B7D"/>
    <w:rsid w:val="00EE3822"/>
    <w:rsid w:val="00EE44CD"/>
    <w:rsid w:val="00EE4CEC"/>
    <w:rsid w:val="00EE567A"/>
    <w:rsid w:val="00EE5DC8"/>
    <w:rsid w:val="00EE6B10"/>
    <w:rsid w:val="00EE7242"/>
    <w:rsid w:val="00EF028A"/>
    <w:rsid w:val="00EF06E8"/>
    <w:rsid w:val="00EF0992"/>
    <w:rsid w:val="00EF0C9C"/>
    <w:rsid w:val="00EF0E98"/>
    <w:rsid w:val="00EF3BC0"/>
    <w:rsid w:val="00EF41E5"/>
    <w:rsid w:val="00EF4E5E"/>
    <w:rsid w:val="00EF51FB"/>
    <w:rsid w:val="00EF5C08"/>
    <w:rsid w:val="00EF5E2E"/>
    <w:rsid w:val="00EF6675"/>
    <w:rsid w:val="00EF6C1F"/>
    <w:rsid w:val="00EF7EE4"/>
    <w:rsid w:val="00F009F6"/>
    <w:rsid w:val="00F01171"/>
    <w:rsid w:val="00F01E4D"/>
    <w:rsid w:val="00F01FB8"/>
    <w:rsid w:val="00F0212B"/>
    <w:rsid w:val="00F0297E"/>
    <w:rsid w:val="00F02E91"/>
    <w:rsid w:val="00F03654"/>
    <w:rsid w:val="00F03D2D"/>
    <w:rsid w:val="00F0556E"/>
    <w:rsid w:val="00F05EA0"/>
    <w:rsid w:val="00F06905"/>
    <w:rsid w:val="00F070F1"/>
    <w:rsid w:val="00F07136"/>
    <w:rsid w:val="00F07E1D"/>
    <w:rsid w:val="00F07E2D"/>
    <w:rsid w:val="00F10D3A"/>
    <w:rsid w:val="00F1112D"/>
    <w:rsid w:val="00F11F16"/>
    <w:rsid w:val="00F1246D"/>
    <w:rsid w:val="00F12675"/>
    <w:rsid w:val="00F12EF3"/>
    <w:rsid w:val="00F152B7"/>
    <w:rsid w:val="00F17102"/>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2BEF"/>
    <w:rsid w:val="00F33E95"/>
    <w:rsid w:val="00F351D6"/>
    <w:rsid w:val="00F36F2C"/>
    <w:rsid w:val="00F3724A"/>
    <w:rsid w:val="00F3747D"/>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5EC"/>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9F8"/>
    <w:rsid w:val="00F60FD8"/>
    <w:rsid w:val="00F612F0"/>
    <w:rsid w:val="00F61407"/>
    <w:rsid w:val="00F61F70"/>
    <w:rsid w:val="00F620F3"/>
    <w:rsid w:val="00F628BB"/>
    <w:rsid w:val="00F629A2"/>
    <w:rsid w:val="00F62A2C"/>
    <w:rsid w:val="00F62E3A"/>
    <w:rsid w:val="00F62F49"/>
    <w:rsid w:val="00F6331A"/>
    <w:rsid w:val="00F64063"/>
    <w:rsid w:val="00F64BAA"/>
    <w:rsid w:val="00F65995"/>
    <w:rsid w:val="00F65DFD"/>
    <w:rsid w:val="00F66009"/>
    <w:rsid w:val="00F66661"/>
    <w:rsid w:val="00F66DEA"/>
    <w:rsid w:val="00F671D9"/>
    <w:rsid w:val="00F673C6"/>
    <w:rsid w:val="00F6789F"/>
    <w:rsid w:val="00F700E3"/>
    <w:rsid w:val="00F71EB1"/>
    <w:rsid w:val="00F72477"/>
    <w:rsid w:val="00F72E9E"/>
    <w:rsid w:val="00F731C2"/>
    <w:rsid w:val="00F73BE3"/>
    <w:rsid w:val="00F74159"/>
    <w:rsid w:val="00F7465B"/>
    <w:rsid w:val="00F759B7"/>
    <w:rsid w:val="00F75C57"/>
    <w:rsid w:val="00F76A61"/>
    <w:rsid w:val="00F80D22"/>
    <w:rsid w:val="00F81395"/>
    <w:rsid w:val="00F81D7C"/>
    <w:rsid w:val="00F825C8"/>
    <w:rsid w:val="00F825F2"/>
    <w:rsid w:val="00F82697"/>
    <w:rsid w:val="00F82CFC"/>
    <w:rsid w:val="00F83765"/>
    <w:rsid w:val="00F8432E"/>
    <w:rsid w:val="00F847B0"/>
    <w:rsid w:val="00F85217"/>
    <w:rsid w:val="00F85E79"/>
    <w:rsid w:val="00F869D6"/>
    <w:rsid w:val="00F87286"/>
    <w:rsid w:val="00F87A50"/>
    <w:rsid w:val="00F90208"/>
    <w:rsid w:val="00F90395"/>
    <w:rsid w:val="00F903F7"/>
    <w:rsid w:val="00F90F8E"/>
    <w:rsid w:val="00F9141B"/>
    <w:rsid w:val="00F91F37"/>
    <w:rsid w:val="00F93209"/>
    <w:rsid w:val="00F938FF"/>
    <w:rsid w:val="00F939A3"/>
    <w:rsid w:val="00F94891"/>
    <w:rsid w:val="00F94A20"/>
    <w:rsid w:val="00F95257"/>
    <w:rsid w:val="00F95478"/>
    <w:rsid w:val="00F95779"/>
    <w:rsid w:val="00F957AE"/>
    <w:rsid w:val="00F9588C"/>
    <w:rsid w:val="00F9655A"/>
    <w:rsid w:val="00FA0A66"/>
    <w:rsid w:val="00FA130C"/>
    <w:rsid w:val="00FA1538"/>
    <w:rsid w:val="00FA1C07"/>
    <w:rsid w:val="00FA35DF"/>
    <w:rsid w:val="00FA3AF5"/>
    <w:rsid w:val="00FA3B51"/>
    <w:rsid w:val="00FA3F8D"/>
    <w:rsid w:val="00FA50AD"/>
    <w:rsid w:val="00FA556A"/>
    <w:rsid w:val="00FA6A07"/>
    <w:rsid w:val="00FA7F34"/>
    <w:rsid w:val="00FB04D1"/>
    <w:rsid w:val="00FB0E69"/>
    <w:rsid w:val="00FB1287"/>
    <w:rsid w:val="00FB1296"/>
    <w:rsid w:val="00FB1BE5"/>
    <w:rsid w:val="00FB3DE1"/>
    <w:rsid w:val="00FB43E1"/>
    <w:rsid w:val="00FB4BE0"/>
    <w:rsid w:val="00FB56CB"/>
    <w:rsid w:val="00FB7C86"/>
    <w:rsid w:val="00FB7DFE"/>
    <w:rsid w:val="00FC071A"/>
    <w:rsid w:val="00FC10E1"/>
    <w:rsid w:val="00FC164A"/>
    <w:rsid w:val="00FC186F"/>
    <w:rsid w:val="00FC1CC0"/>
    <w:rsid w:val="00FC1CE8"/>
    <w:rsid w:val="00FC20D2"/>
    <w:rsid w:val="00FC2F0A"/>
    <w:rsid w:val="00FC3F51"/>
    <w:rsid w:val="00FC4368"/>
    <w:rsid w:val="00FC4CB9"/>
    <w:rsid w:val="00FC5262"/>
    <w:rsid w:val="00FC5F4C"/>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51B"/>
    <w:rsid w:val="00FE0D83"/>
    <w:rsid w:val="00FE1B81"/>
    <w:rsid w:val="00FE24DB"/>
    <w:rsid w:val="00FE28C4"/>
    <w:rsid w:val="00FE4F44"/>
    <w:rsid w:val="00FE5311"/>
    <w:rsid w:val="00FE568B"/>
    <w:rsid w:val="00FE787E"/>
    <w:rsid w:val="00FF0A73"/>
    <w:rsid w:val="00FF22E6"/>
    <w:rsid w:val="00FF290F"/>
    <w:rsid w:val="00FF2EAE"/>
    <w:rsid w:val="00FF3FBC"/>
    <w:rsid w:val="00FF55B2"/>
    <w:rsid w:val="00FF581B"/>
    <w:rsid w:val="00FF6200"/>
    <w:rsid w:val="00FF71F0"/>
    <w:rsid w:val="01477C59"/>
    <w:rsid w:val="01EEFE5B"/>
    <w:rsid w:val="024814CE"/>
    <w:rsid w:val="0280385D"/>
    <w:rsid w:val="02B57DDD"/>
    <w:rsid w:val="03699396"/>
    <w:rsid w:val="05028182"/>
    <w:rsid w:val="052C780A"/>
    <w:rsid w:val="055D1ACC"/>
    <w:rsid w:val="05BDE351"/>
    <w:rsid w:val="063EAA0E"/>
    <w:rsid w:val="0655F121"/>
    <w:rsid w:val="06582573"/>
    <w:rsid w:val="0692FAB5"/>
    <w:rsid w:val="06F5AC08"/>
    <w:rsid w:val="073B6A6D"/>
    <w:rsid w:val="075A215F"/>
    <w:rsid w:val="078B9C31"/>
    <w:rsid w:val="079664A0"/>
    <w:rsid w:val="08F19397"/>
    <w:rsid w:val="093B163A"/>
    <w:rsid w:val="09642979"/>
    <w:rsid w:val="09B54F35"/>
    <w:rsid w:val="09DD4612"/>
    <w:rsid w:val="0A4B3A28"/>
    <w:rsid w:val="0AB55103"/>
    <w:rsid w:val="0B234C31"/>
    <w:rsid w:val="0D0861D7"/>
    <w:rsid w:val="0DBEC8F6"/>
    <w:rsid w:val="0E350034"/>
    <w:rsid w:val="0E8B3CAC"/>
    <w:rsid w:val="0E8C342C"/>
    <w:rsid w:val="0F05E3C6"/>
    <w:rsid w:val="0F43C736"/>
    <w:rsid w:val="0F8A4451"/>
    <w:rsid w:val="0FF269D6"/>
    <w:rsid w:val="116ECA15"/>
    <w:rsid w:val="11D57708"/>
    <w:rsid w:val="11F65E1A"/>
    <w:rsid w:val="1205F13A"/>
    <w:rsid w:val="12E9A446"/>
    <w:rsid w:val="133B9611"/>
    <w:rsid w:val="136E0ABF"/>
    <w:rsid w:val="1373A091"/>
    <w:rsid w:val="13BF0B8E"/>
    <w:rsid w:val="14907BFD"/>
    <w:rsid w:val="1546725B"/>
    <w:rsid w:val="15C01928"/>
    <w:rsid w:val="15CFBD21"/>
    <w:rsid w:val="1696CF44"/>
    <w:rsid w:val="17594FFC"/>
    <w:rsid w:val="1774DDA9"/>
    <w:rsid w:val="1787747C"/>
    <w:rsid w:val="1799446D"/>
    <w:rsid w:val="17ADFBC7"/>
    <w:rsid w:val="17CBFAE8"/>
    <w:rsid w:val="17EB3B65"/>
    <w:rsid w:val="17F9E12B"/>
    <w:rsid w:val="17FA27FC"/>
    <w:rsid w:val="1855205E"/>
    <w:rsid w:val="186EDFB6"/>
    <w:rsid w:val="1A1BF1CB"/>
    <w:rsid w:val="1AA24A69"/>
    <w:rsid w:val="1ABDBEA7"/>
    <w:rsid w:val="1B9260F3"/>
    <w:rsid w:val="1BC5C2FA"/>
    <w:rsid w:val="1C1908EA"/>
    <w:rsid w:val="1CAE525B"/>
    <w:rsid w:val="1CF3DE7F"/>
    <w:rsid w:val="1D161A58"/>
    <w:rsid w:val="1D17C62E"/>
    <w:rsid w:val="1D334079"/>
    <w:rsid w:val="1DB6F706"/>
    <w:rsid w:val="1E6C4A0A"/>
    <w:rsid w:val="1EA4DF98"/>
    <w:rsid w:val="1EA956D5"/>
    <w:rsid w:val="1F4B4F33"/>
    <w:rsid w:val="1F51953F"/>
    <w:rsid w:val="203D469E"/>
    <w:rsid w:val="2167C630"/>
    <w:rsid w:val="2205CB3B"/>
    <w:rsid w:val="22C1B0F7"/>
    <w:rsid w:val="22EBF693"/>
    <w:rsid w:val="232E5FD1"/>
    <w:rsid w:val="23E72FCA"/>
    <w:rsid w:val="24A7D255"/>
    <w:rsid w:val="24B915E9"/>
    <w:rsid w:val="24C2C928"/>
    <w:rsid w:val="253486F3"/>
    <w:rsid w:val="25751FEC"/>
    <w:rsid w:val="2599F088"/>
    <w:rsid w:val="25AF2D6E"/>
    <w:rsid w:val="25D19D8A"/>
    <w:rsid w:val="261EA0CF"/>
    <w:rsid w:val="26B3C965"/>
    <w:rsid w:val="27245157"/>
    <w:rsid w:val="2727E857"/>
    <w:rsid w:val="27669E10"/>
    <w:rsid w:val="279ACA04"/>
    <w:rsid w:val="291EB386"/>
    <w:rsid w:val="296CFF40"/>
    <w:rsid w:val="29C03D55"/>
    <w:rsid w:val="29EB72E8"/>
    <w:rsid w:val="2A39862D"/>
    <w:rsid w:val="2AFDC55D"/>
    <w:rsid w:val="2B0C7085"/>
    <w:rsid w:val="2B328115"/>
    <w:rsid w:val="2B38FBFC"/>
    <w:rsid w:val="2C2A44FC"/>
    <w:rsid w:val="2C5C7B1A"/>
    <w:rsid w:val="2CC72CB9"/>
    <w:rsid w:val="2D640791"/>
    <w:rsid w:val="2DC07D02"/>
    <w:rsid w:val="2DCD3474"/>
    <w:rsid w:val="2DD57B90"/>
    <w:rsid w:val="2EA30350"/>
    <w:rsid w:val="2ECFAF94"/>
    <w:rsid w:val="2ED326F0"/>
    <w:rsid w:val="2F419186"/>
    <w:rsid w:val="2FD604EE"/>
    <w:rsid w:val="312F553C"/>
    <w:rsid w:val="32219D39"/>
    <w:rsid w:val="32551A48"/>
    <w:rsid w:val="325F248B"/>
    <w:rsid w:val="326CDACF"/>
    <w:rsid w:val="326DE0EA"/>
    <w:rsid w:val="328CDF3F"/>
    <w:rsid w:val="329231CA"/>
    <w:rsid w:val="329F1AB0"/>
    <w:rsid w:val="33247ABB"/>
    <w:rsid w:val="332A9018"/>
    <w:rsid w:val="34231E4D"/>
    <w:rsid w:val="34BFEDA8"/>
    <w:rsid w:val="34CA2C23"/>
    <w:rsid w:val="34EA7B5B"/>
    <w:rsid w:val="350F19CB"/>
    <w:rsid w:val="35488AFA"/>
    <w:rsid w:val="354A6F93"/>
    <w:rsid w:val="36358B8B"/>
    <w:rsid w:val="36712D15"/>
    <w:rsid w:val="36AF88BE"/>
    <w:rsid w:val="3701F70C"/>
    <w:rsid w:val="374D1315"/>
    <w:rsid w:val="377A74F7"/>
    <w:rsid w:val="37F66310"/>
    <w:rsid w:val="37FCC700"/>
    <w:rsid w:val="38E29A1B"/>
    <w:rsid w:val="38E6A229"/>
    <w:rsid w:val="3951C338"/>
    <w:rsid w:val="3959E42E"/>
    <w:rsid w:val="39E6CC1F"/>
    <w:rsid w:val="39F7FB50"/>
    <w:rsid w:val="3A916FFE"/>
    <w:rsid w:val="3AA2F63B"/>
    <w:rsid w:val="3B25FBFC"/>
    <w:rsid w:val="3B761FC7"/>
    <w:rsid w:val="3C637107"/>
    <w:rsid w:val="3CB0E7F4"/>
    <w:rsid w:val="3D2523E9"/>
    <w:rsid w:val="3D2574A5"/>
    <w:rsid w:val="3D4F252B"/>
    <w:rsid w:val="3DB6734A"/>
    <w:rsid w:val="3EB8F7DC"/>
    <w:rsid w:val="3F92BD7E"/>
    <w:rsid w:val="3FBE062B"/>
    <w:rsid w:val="3FD65C27"/>
    <w:rsid w:val="4049DCD2"/>
    <w:rsid w:val="4067C042"/>
    <w:rsid w:val="40BF30BF"/>
    <w:rsid w:val="40E34A66"/>
    <w:rsid w:val="4188A5FD"/>
    <w:rsid w:val="419B84B0"/>
    <w:rsid w:val="4366A436"/>
    <w:rsid w:val="43969EBD"/>
    <w:rsid w:val="43F077DC"/>
    <w:rsid w:val="4401B2A3"/>
    <w:rsid w:val="44AEB74F"/>
    <w:rsid w:val="4504916E"/>
    <w:rsid w:val="4508D664"/>
    <w:rsid w:val="457EAA95"/>
    <w:rsid w:val="46CBE348"/>
    <w:rsid w:val="47D3CAAA"/>
    <w:rsid w:val="48499DA7"/>
    <w:rsid w:val="490DE6A8"/>
    <w:rsid w:val="49650C3A"/>
    <w:rsid w:val="4B294FF0"/>
    <w:rsid w:val="4B3B0B82"/>
    <w:rsid w:val="4BE9B5DE"/>
    <w:rsid w:val="4C1EF321"/>
    <w:rsid w:val="4C21190C"/>
    <w:rsid w:val="4CABE918"/>
    <w:rsid w:val="4CD6DBE3"/>
    <w:rsid w:val="4D66591A"/>
    <w:rsid w:val="4E5423DD"/>
    <w:rsid w:val="4E81F4AE"/>
    <w:rsid w:val="4FCBC863"/>
    <w:rsid w:val="50B16620"/>
    <w:rsid w:val="510C255C"/>
    <w:rsid w:val="512B9C3D"/>
    <w:rsid w:val="520FB413"/>
    <w:rsid w:val="52558D52"/>
    <w:rsid w:val="5315DC35"/>
    <w:rsid w:val="536EBA33"/>
    <w:rsid w:val="5380E473"/>
    <w:rsid w:val="540BCC75"/>
    <w:rsid w:val="549CF39F"/>
    <w:rsid w:val="54CC1DDF"/>
    <w:rsid w:val="54D14A69"/>
    <w:rsid w:val="5516A5FF"/>
    <w:rsid w:val="553D06D9"/>
    <w:rsid w:val="5581BA83"/>
    <w:rsid w:val="55EF09DB"/>
    <w:rsid w:val="55F0EBB6"/>
    <w:rsid w:val="56193979"/>
    <w:rsid w:val="56F4C64C"/>
    <w:rsid w:val="57A999CD"/>
    <w:rsid w:val="580324D6"/>
    <w:rsid w:val="581AEAAD"/>
    <w:rsid w:val="583409A4"/>
    <w:rsid w:val="58B61177"/>
    <w:rsid w:val="58BFD15D"/>
    <w:rsid w:val="595894F0"/>
    <w:rsid w:val="59D618CD"/>
    <w:rsid w:val="59D8D59B"/>
    <w:rsid w:val="59EBB820"/>
    <w:rsid w:val="5B1B76D9"/>
    <w:rsid w:val="5B6B1F1F"/>
    <w:rsid w:val="5BA46045"/>
    <w:rsid w:val="5BF78F61"/>
    <w:rsid w:val="5C3080D8"/>
    <w:rsid w:val="5CAC66C9"/>
    <w:rsid w:val="5CD80E7C"/>
    <w:rsid w:val="5DD08E80"/>
    <w:rsid w:val="5DDA5C67"/>
    <w:rsid w:val="5F05E41A"/>
    <w:rsid w:val="5F1AAB16"/>
    <w:rsid w:val="5F250C4F"/>
    <w:rsid w:val="5F4F5BEA"/>
    <w:rsid w:val="6096EC46"/>
    <w:rsid w:val="61792393"/>
    <w:rsid w:val="62DB60CE"/>
    <w:rsid w:val="632A98DD"/>
    <w:rsid w:val="63912A38"/>
    <w:rsid w:val="6499C628"/>
    <w:rsid w:val="64CBA6E5"/>
    <w:rsid w:val="64FA1908"/>
    <w:rsid w:val="650CB993"/>
    <w:rsid w:val="6571DCC0"/>
    <w:rsid w:val="66341F3B"/>
    <w:rsid w:val="66556998"/>
    <w:rsid w:val="6674EEB8"/>
    <w:rsid w:val="668EDEE9"/>
    <w:rsid w:val="672D935B"/>
    <w:rsid w:val="67309E31"/>
    <w:rsid w:val="6736273A"/>
    <w:rsid w:val="67583B22"/>
    <w:rsid w:val="688E52BC"/>
    <w:rsid w:val="689E0A80"/>
    <w:rsid w:val="6955ECE3"/>
    <w:rsid w:val="69908571"/>
    <w:rsid w:val="6A058B51"/>
    <w:rsid w:val="6A23A102"/>
    <w:rsid w:val="6A9ECD89"/>
    <w:rsid w:val="6C314A4D"/>
    <w:rsid w:val="6C7E7B85"/>
    <w:rsid w:val="6CFBE995"/>
    <w:rsid w:val="6D8772CC"/>
    <w:rsid w:val="6DBB70FA"/>
    <w:rsid w:val="6DF2C57B"/>
    <w:rsid w:val="6E54A957"/>
    <w:rsid w:val="6E58EA9F"/>
    <w:rsid w:val="6EB19070"/>
    <w:rsid w:val="6EFA9010"/>
    <w:rsid w:val="6FDFF9FF"/>
    <w:rsid w:val="708293DA"/>
    <w:rsid w:val="708A2338"/>
    <w:rsid w:val="71017817"/>
    <w:rsid w:val="71ADDDD6"/>
    <w:rsid w:val="71DDE3D1"/>
    <w:rsid w:val="726031E2"/>
    <w:rsid w:val="72845469"/>
    <w:rsid w:val="72A408F1"/>
    <w:rsid w:val="72B41051"/>
    <w:rsid w:val="7356A9C9"/>
    <w:rsid w:val="73877898"/>
    <w:rsid w:val="73A1ED9D"/>
    <w:rsid w:val="74310ED1"/>
    <w:rsid w:val="744F0A1A"/>
    <w:rsid w:val="746EA99A"/>
    <w:rsid w:val="747D9017"/>
    <w:rsid w:val="74C53B10"/>
    <w:rsid w:val="74E5DD13"/>
    <w:rsid w:val="75403102"/>
    <w:rsid w:val="7540C284"/>
    <w:rsid w:val="772DECBD"/>
    <w:rsid w:val="7737716E"/>
    <w:rsid w:val="773D065C"/>
    <w:rsid w:val="77C25202"/>
    <w:rsid w:val="78231C80"/>
    <w:rsid w:val="788B8682"/>
    <w:rsid w:val="78B636E6"/>
    <w:rsid w:val="78DA1B27"/>
    <w:rsid w:val="78EC5FC6"/>
    <w:rsid w:val="792E6BBD"/>
    <w:rsid w:val="79B81D48"/>
    <w:rsid w:val="79C94E0C"/>
    <w:rsid w:val="7A09DCCC"/>
    <w:rsid w:val="7A10906C"/>
    <w:rsid w:val="7A1BB6BC"/>
    <w:rsid w:val="7B8D372D"/>
    <w:rsid w:val="7B9D6594"/>
    <w:rsid w:val="7CFDC8B9"/>
    <w:rsid w:val="7D9A43F1"/>
    <w:rsid w:val="7DEBA0BF"/>
    <w:rsid w:val="7DFBCF5D"/>
    <w:rsid w:val="7EDBFBB3"/>
    <w:rsid w:val="7F20345D"/>
    <w:rsid w:val="7F7276DD"/>
    <w:rsid w:val="7F7708CD"/>
    <w:rsid w:val="7FBCF4B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80F0D04E-75D6-45CB-A812-06B8EFAAE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uiPriority w:val="34"/>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uiPriority w:val="34"/>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 w:type="character" w:customStyle="1" w:styleId="ui-provider">
    <w:name w:val="ui-provider"/>
    <w:basedOn w:val="DefaultParagraphFont"/>
    <w:rsid w:val="00EB265E"/>
  </w:style>
  <w:style w:type="character" w:customStyle="1" w:styleId="cf01">
    <w:name w:val="cf01"/>
    <w:basedOn w:val="DefaultParagraphFont"/>
    <w:rsid w:val="00171CD0"/>
    <w:rPr>
      <w:rFonts w:ascii="Segoe UI" w:hAnsi="Segoe UI" w:cs="Segoe UI" w:hint="default"/>
      <w:sz w:val="18"/>
      <w:szCs w:val="18"/>
    </w:rPr>
  </w:style>
  <w:style w:type="character" w:customStyle="1" w:styleId="cf11">
    <w:name w:val="cf11"/>
    <w:basedOn w:val="DefaultParagraphFont"/>
    <w:rsid w:val="00171CD0"/>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383677033">
      <w:bodyDiv w:val="1"/>
      <w:marLeft w:val="0"/>
      <w:marRight w:val="0"/>
      <w:marTop w:val="0"/>
      <w:marBottom w:val="0"/>
      <w:divBdr>
        <w:top w:val="none" w:sz="0" w:space="0" w:color="auto"/>
        <w:left w:val="none" w:sz="0" w:space="0" w:color="auto"/>
        <w:bottom w:val="none" w:sz="0" w:space="0" w:color="auto"/>
        <w:right w:val="none" w:sz="0" w:space="0" w:color="auto"/>
      </w:divBdr>
      <w:divsChild>
        <w:div w:id="1565529032">
          <w:marLeft w:val="0"/>
          <w:marRight w:val="0"/>
          <w:marTop w:val="0"/>
          <w:marBottom w:val="0"/>
          <w:divBdr>
            <w:top w:val="none" w:sz="0" w:space="0" w:color="auto"/>
            <w:left w:val="none" w:sz="0" w:space="0" w:color="auto"/>
            <w:bottom w:val="none" w:sz="0" w:space="0" w:color="auto"/>
            <w:right w:val="none" w:sz="0" w:space="0" w:color="auto"/>
          </w:divBdr>
        </w:div>
        <w:div w:id="1663728509">
          <w:marLeft w:val="0"/>
          <w:marRight w:val="0"/>
          <w:marTop w:val="0"/>
          <w:marBottom w:val="0"/>
          <w:divBdr>
            <w:top w:val="none" w:sz="0" w:space="0" w:color="auto"/>
            <w:left w:val="none" w:sz="0" w:space="0" w:color="auto"/>
            <w:bottom w:val="none" w:sz="0" w:space="0" w:color="auto"/>
            <w:right w:val="none" w:sz="0" w:space="0" w:color="auto"/>
          </w:divBdr>
        </w:div>
      </w:divsChild>
    </w:div>
    <w:div w:id="453837703">
      <w:bodyDiv w:val="1"/>
      <w:marLeft w:val="0"/>
      <w:marRight w:val="0"/>
      <w:marTop w:val="0"/>
      <w:marBottom w:val="0"/>
      <w:divBdr>
        <w:top w:val="none" w:sz="0" w:space="0" w:color="auto"/>
        <w:left w:val="none" w:sz="0" w:space="0" w:color="auto"/>
        <w:bottom w:val="none" w:sz="0" w:space="0" w:color="auto"/>
        <w:right w:val="none" w:sz="0" w:space="0" w:color="auto"/>
      </w:divBdr>
      <w:divsChild>
        <w:div w:id="701368528">
          <w:marLeft w:val="0"/>
          <w:marRight w:val="0"/>
          <w:marTop w:val="0"/>
          <w:marBottom w:val="0"/>
          <w:divBdr>
            <w:top w:val="none" w:sz="0" w:space="0" w:color="auto"/>
            <w:left w:val="none" w:sz="0" w:space="0" w:color="auto"/>
            <w:bottom w:val="none" w:sz="0" w:space="0" w:color="auto"/>
            <w:right w:val="none" w:sz="0" w:space="0" w:color="auto"/>
          </w:divBdr>
        </w:div>
        <w:div w:id="1957442611">
          <w:marLeft w:val="0"/>
          <w:marRight w:val="0"/>
          <w:marTop w:val="0"/>
          <w:marBottom w:val="0"/>
          <w:divBdr>
            <w:top w:val="none" w:sz="0" w:space="0" w:color="auto"/>
            <w:left w:val="none" w:sz="0" w:space="0" w:color="auto"/>
            <w:bottom w:val="none" w:sz="0" w:space="0" w:color="auto"/>
            <w:right w:val="none" w:sz="0" w:space="0" w:color="auto"/>
          </w:divBdr>
        </w:div>
      </w:divsChild>
    </w:div>
    <w:div w:id="477722894">
      <w:bodyDiv w:val="1"/>
      <w:marLeft w:val="0"/>
      <w:marRight w:val="0"/>
      <w:marTop w:val="0"/>
      <w:marBottom w:val="0"/>
      <w:divBdr>
        <w:top w:val="none" w:sz="0" w:space="0" w:color="auto"/>
        <w:left w:val="none" w:sz="0" w:space="0" w:color="auto"/>
        <w:bottom w:val="none" w:sz="0" w:space="0" w:color="auto"/>
        <w:right w:val="none" w:sz="0" w:space="0" w:color="auto"/>
      </w:divBdr>
      <w:divsChild>
        <w:div w:id="431049378">
          <w:marLeft w:val="0"/>
          <w:marRight w:val="0"/>
          <w:marTop w:val="0"/>
          <w:marBottom w:val="0"/>
          <w:divBdr>
            <w:top w:val="none" w:sz="0" w:space="0" w:color="auto"/>
            <w:left w:val="none" w:sz="0" w:space="0" w:color="auto"/>
            <w:bottom w:val="none" w:sz="0" w:space="0" w:color="auto"/>
            <w:right w:val="none" w:sz="0" w:space="0" w:color="auto"/>
          </w:divBdr>
          <w:divsChild>
            <w:div w:id="304353495">
              <w:marLeft w:val="0"/>
              <w:marRight w:val="0"/>
              <w:marTop w:val="0"/>
              <w:marBottom w:val="0"/>
              <w:divBdr>
                <w:top w:val="none" w:sz="0" w:space="0" w:color="auto"/>
                <w:left w:val="none" w:sz="0" w:space="0" w:color="auto"/>
                <w:bottom w:val="none" w:sz="0" w:space="0" w:color="auto"/>
                <w:right w:val="none" w:sz="0" w:space="0" w:color="auto"/>
              </w:divBdr>
            </w:div>
          </w:divsChild>
        </w:div>
        <w:div w:id="1417434063">
          <w:marLeft w:val="0"/>
          <w:marRight w:val="0"/>
          <w:marTop w:val="0"/>
          <w:marBottom w:val="0"/>
          <w:divBdr>
            <w:top w:val="none" w:sz="0" w:space="0" w:color="auto"/>
            <w:left w:val="none" w:sz="0" w:space="0" w:color="auto"/>
            <w:bottom w:val="none" w:sz="0" w:space="0" w:color="auto"/>
            <w:right w:val="none" w:sz="0" w:space="0" w:color="auto"/>
          </w:divBdr>
          <w:divsChild>
            <w:div w:id="1243418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141458414">
      <w:bodyDiv w:val="1"/>
      <w:marLeft w:val="0"/>
      <w:marRight w:val="0"/>
      <w:marTop w:val="0"/>
      <w:marBottom w:val="0"/>
      <w:divBdr>
        <w:top w:val="none" w:sz="0" w:space="0" w:color="auto"/>
        <w:left w:val="none" w:sz="0" w:space="0" w:color="auto"/>
        <w:bottom w:val="none" w:sz="0" w:space="0" w:color="auto"/>
        <w:right w:val="none" w:sz="0" w:space="0" w:color="auto"/>
      </w:divBdr>
      <w:divsChild>
        <w:div w:id="234046914">
          <w:marLeft w:val="0"/>
          <w:marRight w:val="0"/>
          <w:marTop w:val="0"/>
          <w:marBottom w:val="0"/>
          <w:divBdr>
            <w:top w:val="none" w:sz="0" w:space="0" w:color="auto"/>
            <w:left w:val="none" w:sz="0" w:space="0" w:color="auto"/>
            <w:bottom w:val="none" w:sz="0" w:space="0" w:color="auto"/>
            <w:right w:val="none" w:sz="0" w:space="0" w:color="auto"/>
          </w:divBdr>
        </w:div>
        <w:div w:id="553199222">
          <w:marLeft w:val="0"/>
          <w:marRight w:val="0"/>
          <w:marTop w:val="0"/>
          <w:marBottom w:val="0"/>
          <w:divBdr>
            <w:top w:val="none" w:sz="0" w:space="0" w:color="auto"/>
            <w:left w:val="none" w:sz="0" w:space="0" w:color="auto"/>
            <w:bottom w:val="none" w:sz="0" w:space="0" w:color="auto"/>
            <w:right w:val="none" w:sz="0" w:space="0" w:color="auto"/>
          </w:divBdr>
        </w:div>
        <w:div w:id="886069889">
          <w:marLeft w:val="0"/>
          <w:marRight w:val="0"/>
          <w:marTop w:val="0"/>
          <w:marBottom w:val="0"/>
          <w:divBdr>
            <w:top w:val="none" w:sz="0" w:space="0" w:color="auto"/>
            <w:left w:val="none" w:sz="0" w:space="0" w:color="auto"/>
            <w:bottom w:val="none" w:sz="0" w:space="0" w:color="auto"/>
            <w:right w:val="none" w:sz="0" w:space="0" w:color="auto"/>
          </w:divBdr>
        </w:div>
      </w:divsChild>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05121171">
      <w:bodyDiv w:val="1"/>
      <w:marLeft w:val="0"/>
      <w:marRight w:val="0"/>
      <w:marTop w:val="0"/>
      <w:marBottom w:val="0"/>
      <w:divBdr>
        <w:top w:val="none" w:sz="0" w:space="0" w:color="auto"/>
        <w:left w:val="none" w:sz="0" w:space="0" w:color="auto"/>
        <w:bottom w:val="none" w:sz="0" w:space="0" w:color="auto"/>
        <w:right w:val="none" w:sz="0" w:space="0" w:color="auto"/>
      </w:divBdr>
      <w:divsChild>
        <w:div w:id="232814492">
          <w:marLeft w:val="0"/>
          <w:marRight w:val="0"/>
          <w:marTop w:val="0"/>
          <w:marBottom w:val="0"/>
          <w:divBdr>
            <w:top w:val="none" w:sz="0" w:space="0" w:color="auto"/>
            <w:left w:val="none" w:sz="0" w:space="0" w:color="auto"/>
            <w:bottom w:val="none" w:sz="0" w:space="0" w:color="auto"/>
            <w:right w:val="none" w:sz="0" w:space="0" w:color="auto"/>
          </w:divBdr>
        </w:div>
        <w:div w:id="1055198852">
          <w:marLeft w:val="0"/>
          <w:marRight w:val="0"/>
          <w:marTop w:val="0"/>
          <w:marBottom w:val="0"/>
          <w:divBdr>
            <w:top w:val="none" w:sz="0" w:space="0" w:color="auto"/>
            <w:left w:val="none" w:sz="0" w:space="0" w:color="auto"/>
            <w:bottom w:val="none" w:sz="0" w:space="0" w:color="auto"/>
            <w:right w:val="none" w:sz="0" w:space="0" w:color="auto"/>
          </w:divBdr>
        </w:div>
        <w:div w:id="1109279579">
          <w:marLeft w:val="0"/>
          <w:marRight w:val="0"/>
          <w:marTop w:val="0"/>
          <w:marBottom w:val="0"/>
          <w:divBdr>
            <w:top w:val="none" w:sz="0" w:space="0" w:color="auto"/>
            <w:left w:val="none" w:sz="0" w:space="0" w:color="auto"/>
            <w:bottom w:val="none" w:sz="0" w:space="0" w:color="auto"/>
            <w:right w:val="none" w:sz="0" w:space="0" w:color="auto"/>
          </w:divBdr>
        </w:div>
      </w:divsChild>
    </w:div>
    <w:div w:id="1523280034">
      <w:bodyDiv w:val="1"/>
      <w:marLeft w:val="0"/>
      <w:marRight w:val="0"/>
      <w:marTop w:val="0"/>
      <w:marBottom w:val="0"/>
      <w:divBdr>
        <w:top w:val="none" w:sz="0" w:space="0" w:color="auto"/>
        <w:left w:val="none" w:sz="0" w:space="0" w:color="auto"/>
        <w:bottom w:val="none" w:sz="0" w:space="0" w:color="auto"/>
        <w:right w:val="none" w:sz="0" w:space="0" w:color="auto"/>
      </w:divBdr>
      <w:divsChild>
        <w:div w:id="1411191483">
          <w:marLeft w:val="0"/>
          <w:marRight w:val="0"/>
          <w:marTop w:val="0"/>
          <w:marBottom w:val="0"/>
          <w:divBdr>
            <w:top w:val="none" w:sz="0" w:space="0" w:color="auto"/>
            <w:left w:val="none" w:sz="0" w:space="0" w:color="auto"/>
            <w:bottom w:val="none" w:sz="0" w:space="0" w:color="auto"/>
            <w:right w:val="none" w:sz="0" w:space="0" w:color="auto"/>
          </w:divBdr>
          <w:divsChild>
            <w:div w:id="274138998">
              <w:marLeft w:val="0"/>
              <w:marRight w:val="0"/>
              <w:marTop w:val="0"/>
              <w:marBottom w:val="0"/>
              <w:divBdr>
                <w:top w:val="none" w:sz="0" w:space="0" w:color="auto"/>
                <w:left w:val="none" w:sz="0" w:space="0" w:color="auto"/>
                <w:bottom w:val="none" w:sz="0" w:space="0" w:color="auto"/>
                <w:right w:val="none" w:sz="0" w:space="0" w:color="auto"/>
              </w:divBdr>
            </w:div>
          </w:divsChild>
        </w:div>
        <w:div w:id="1501196613">
          <w:marLeft w:val="0"/>
          <w:marRight w:val="0"/>
          <w:marTop w:val="0"/>
          <w:marBottom w:val="0"/>
          <w:divBdr>
            <w:top w:val="none" w:sz="0" w:space="0" w:color="auto"/>
            <w:left w:val="none" w:sz="0" w:space="0" w:color="auto"/>
            <w:bottom w:val="none" w:sz="0" w:space="0" w:color="auto"/>
            <w:right w:val="none" w:sz="0" w:space="0" w:color="auto"/>
          </w:divBdr>
          <w:divsChild>
            <w:div w:id="174741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0d700148ce2127a69244a6587acdad2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fe910534da3a727ef07b354a7c3a8d68"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MediaLengthInSeconds xmlns="dec74c4c-1639-4502-8f90-b4ce03410df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44C0750-BEC3-4B8A-BFE8-A19864F4380B}"/>
</file>

<file path=customXml/itemProps2.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3.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97b6fe81-1556-4112-94ca-31043ca39b71"/>
    <ds:schemaRef ds:uri="dec74c4c-1639-4502-8f90-b4ce03410dfb"/>
  </ds:schemaRefs>
</ds:datastoreItem>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89</Pages>
  <Words>36406</Words>
  <Characters>194050</Characters>
  <Application>Microsoft Office Word</Application>
  <DocSecurity>0</DocSecurity>
  <Lines>4042</Lines>
  <Paragraphs>1467</Paragraphs>
  <ScaleCrop>false</ScaleCrop>
  <Company>National Grid</Company>
  <LinksUpToDate>false</LinksUpToDate>
  <CharactersWithSpaces>228989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Lizzie Timmins [NESO]</cp:lastModifiedBy>
  <cp:revision>18</cp:revision>
  <cp:lastPrinted>2024-09-24T07:39:00Z</cp:lastPrinted>
  <dcterms:created xsi:type="dcterms:W3CDTF">2025-07-17T09:47:00Z</dcterms:created>
  <dcterms:modified xsi:type="dcterms:W3CDTF">2025-10-08T10:50:00Z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0x0101000B60FA14D799924BADC265839397913B</vt:lpwstr>
  </property>
  <property fmtid="{D5CDD505-2E9C-101B-9397-08002B2CF9AE}" pid="4" name="MediaServiceImageTags">
    <vt:lpwstr/>
  </property>
  <property fmtid="{D5CDD505-2E9C-101B-9397-08002B2CF9AE}" pid="5" name="Order">
    <vt:r8>3285500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GrammarlyDocumentId">
    <vt:lpwstr>df35de28721b04b5c69344acd214681c22f9e77c2ac1b9eb2ad09307caa86b60</vt:lpwstr>
  </property>
  <property fmtid="{D5CDD505-2E9C-101B-9397-08002B2CF9AE}" pid="13" name="MSIP_Label_624b1752-a977-4927-b9e6-e48a43684aee_Enabled">
    <vt:lpwstr>true</vt:lpwstr>
  </property>
  <property fmtid="{D5CDD505-2E9C-101B-9397-08002B2CF9AE}" pid="14" name="MSIP_Label_624b1752-a977-4927-b9e6-e48a43684aee_SetDate">
    <vt:lpwstr>2025-06-20T15:43:34Z</vt:lpwstr>
  </property>
  <property fmtid="{D5CDD505-2E9C-101B-9397-08002B2CF9AE}" pid="15" name="MSIP_Label_624b1752-a977-4927-b9e6-e48a43684aee_Method">
    <vt:lpwstr>Privileged</vt:lpwstr>
  </property>
  <property fmtid="{D5CDD505-2E9C-101B-9397-08002B2CF9AE}" pid="16" name="MSIP_Label_624b1752-a977-4927-b9e6-e48a43684aee_Name">
    <vt:lpwstr>Public</vt:lpwstr>
  </property>
  <property fmtid="{D5CDD505-2E9C-101B-9397-08002B2CF9AE}" pid="17" name="MSIP_Label_624b1752-a977-4927-b9e6-e48a43684aee_SiteId">
    <vt:lpwstr>031a09bc-a2bf-44df-888e-4e09355b7a24</vt:lpwstr>
  </property>
  <property fmtid="{D5CDD505-2E9C-101B-9397-08002B2CF9AE}" pid="18" name="MSIP_Label_624b1752-a977-4927-b9e6-e48a43684aee_ActionId">
    <vt:lpwstr>39308274-15ba-4da9-b1d7-7f8a3fb80d67</vt:lpwstr>
  </property>
  <property fmtid="{D5CDD505-2E9C-101B-9397-08002B2CF9AE}" pid="19" name="MSIP_Label_624b1752-a977-4927-b9e6-e48a43684aee_ContentBits">
    <vt:lpwstr>0</vt:lpwstr>
  </property>
</Properties>
</file>